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E24054" w:rsidRDefault="002A1316">
      <w:pPr>
        <w:pStyle w:val="Title"/>
        <w:rPr>
          <w:rFonts w:asciiTheme="minorHAnsi" w:hAnsiTheme="minorHAnsi" w:cstheme="minorHAnsi"/>
          <w:sz w:val="22"/>
          <w:szCs w:val="22"/>
        </w:rPr>
      </w:pPr>
      <w:r w:rsidRPr="00E24054">
        <w:rPr>
          <w:rFonts w:asciiTheme="minorHAnsi" w:hAnsiTheme="minorHAnsi" w:cstheme="minorHAnsi"/>
          <w:sz w:val="22"/>
          <w:szCs w:val="22"/>
        </w:rPr>
        <w:t xml:space="preserve">Statutory Accounting Principles </w:t>
      </w:r>
      <w:r w:rsidR="00C6544D" w:rsidRPr="00E24054">
        <w:rPr>
          <w:rFonts w:asciiTheme="minorHAnsi" w:hAnsiTheme="minorHAnsi" w:cstheme="minorHAnsi"/>
          <w:sz w:val="22"/>
          <w:szCs w:val="22"/>
        </w:rPr>
        <w:t xml:space="preserve">(E) </w:t>
      </w:r>
      <w:r w:rsidRPr="00E24054">
        <w:rPr>
          <w:rFonts w:asciiTheme="minorHAnsi" w:hAnsiTheme="minorHAnsi" w:cstheme="minorHAnsi"/>
          <w:sz w:val="22"/>
          <w:szCs w:val="22"/>
        </w:rPr>
        <w:t>Working Group</w:t>
      </w:r>
    </w:p>
    <w:p w14:paraId="5E8586D5" w14:textId="77777777" w:rsidR="002A1316" w:rsidRPr="00E24054" w:rsidRDefault="002A1316">
      <w:pPr>
        <w:jc w:val="center"/>
        <w:rPr>
          <w:rFonts w:asciiTheme="minorHAnsi" w:hAnsiTheme="minorHAnsi" w:cstheme="minorHAnsi"/>
          <w:b/>
          <w:sz w:val="22"/>
          <w:szCs w:val="22"/>
        </w:rPr>
      </w:pPr>
      <w:r w:rsidRPr="00E24054">
        <w:rPr>
          <w:rFonts w:asciiTheme="minorHAnsi" w:hAnsiTheme="minorHAnsi" w:cstheme="minorHAnsi"/>
          <w:b/>
          <w:sz w:val="22"/>
          <w:szCs w:val="22"/>
        </w:rPr>
        <w:t>Maintenance Agenda Submission Form</w:t>
      </w:r>
    </w:p>
    <w:p w14:paraId="43927C70" w14:textId="77777777" w:rsidR="002A1316" w:rsidRPr="00E24054" w:rsidRDefault="002A1316">
      <w:pPr>
        <w:jc w:val="center"/>
        <w:rPr>
          <w:rFonts w:asciiTheme="minorHAnsi" w:hAnsiTheme="minorHAnsi" w:cstheme="minorHAnsi"/>
          <w:b/>
          <w:sz w:val="22"/>
          <w:szCs w:val="22"/>
        </w:rPr>
      </w:pPr>
      <w:r w:rsidRPr="00E24054">
        <w:rPr>
          <w:rFonts w:asciiTheme="minorHAnsi" w:hAnsiTheme="minorHAnsi" w:cstheme="minorHAnsi"/>
          <w:b/>
          <w:sz w:val="22"/>
          <w:szCs w:val="22"/>
        </w:rPr>
        <w:t>Form A</w:t>
      </w:r>
    </w:p>
    <w:p w14:paraId="65BCA41C" w14:textId="77777777" w:rsidR="002A1316" w:rsidRPr="00E24054" w:rsidRDefault="002A1316">
      <w:pPr>
        <w:pStyle w:val="Heading2"/>
        <w:jc w:val="center"/>
        <w:rPr>
          <w:rFonts w:asciiTheme="minorHAnsi" w:hAnsiTheme="minorHAnsi" w:cstheme="minorHAnsi"/>
          <w:sz w:val="22"/>
          <w:szCs w:val="22"/>
        </w:rPr>
      </w:pPr>
    </w:p>
    <w:p w14:paraId="10F0B4B2" w14:textId="1947B25E" w:rsidR="002A1316" w:rsidRPr="00E24054" w:rsidRDefault="002A1316" w:rsidP="00B30CA0">
      <w:pPr>
        <w:pStyle w:val="Heading2"/>
        <w:rPr>
          <w:rFonts w:asciiTheme="minorHAnsi" w:hAnsiTheme="minorHAnsi" w:cstheme="minorHAnsi"/>
          <w:sz w:val="22"/>
          <w:szCs w:val="22"/>
        </w:rPr>
      </w:pPr>
      <w:r w:rsidRPr="00E24054">
        <w:rPr>
          <w:rFonts w:asciiTheme="minorHAnsi" w:hAnsiTheme="minorHAnsi" w:cstheme="minorHAnsi"/>
          <w:b/>
          <w:sz w:val="22"/>
          <w:szCs w:val="22"/>
        </w:rPr>
        <w:t>Issue</w:t>
      </w:r>
      <w:r w:rsidR="00074DCF" w:rsidRPr="00E24054">
        <w:rPr>
          <w:rFonts w:asciiTheme="minorHAnsi" w:hAnsiTheme="minorHAnsi" w:cstheme="minorHAnsi"/>
          <w:b/>
          <w:sz w:val="22"/>
          <w:szCs w:val="22"/>
        </w:rPr>
        <w:t xml:space="preserve">: </w:t>
      </w:r>
      <w:r w:rsidR="007B660D">
        <w:rPr>
          <w:rFonts w:asciiTheme="minorHAnsi" w:hAnsiTheme="minorHAnsi" w:cstheme="minorHAnsi"/>
          <w:b/>
          <w:sz w:val="22"/>
          <w:szCs w:val="22"/>
        </w:rPr>
        <w:t>Debt Security &amp; Residual Interest</w:t>
      </w:r>
      <w:r w:rsidR="008B17F0" w:rsidRPr="00E24054">
        <w:rPr>
          <w:rFonts w:asciiTheme="minorHAnsi" w:hAnsiTheme="minorHAnsi" w:cstheme="minorHAnsi"/>
          <w:b/>
          <w:sz w:val="22"/>
          <w:szCs w:val="22"/>
        </w:rPr>
        <w:t xml:space="preserve"> Disclosures</w:t>
      </w:r>
    </w:p>
    <w:p w14:paraId="7D50C110" w14:textId="77777777" w:rsidR="00B30CA0" w:rsidRPr="00E24054" w:rsidRDefault="00B30CA0" w:rsidP="00B30CA0">
      <w:pPr>
        <w:rPr>
          <w:rFonts w:asciiTheme="minorHAnsi" w:hAnsiTheme="minorHAnsi" w:cstheme="minorHAnsi"/>
          <w:sz w:val="22"/>
          <w:szCs w:val="22"/>
        </w:rPr>
      </w:pPr>
    </w:p>
    <w:p w14:paraId="1E0B900E" w14:textId="77777777" w:rsidR="002A1316" w:rsidRPr="00E24054" w:rsidRDefault="002A1316" w:rsidP="00B30CA0">
      <w:pPr>
        <w:jc w:val="both"/>
        <w:rPr>
          <w:rFonts w:asciiTheme="minorHAnsi" w:hAnsiTheme="minorHAnsi" w:cstheme="minorHAnsi"/>
          <w:b/>
          <w:sz w:val="22"/>
          <w:szCs w:val="22"/>
        </w:rPr>
      </w:pPr>
      <w:r w:rsidRPr="00E24054">
        <w:rPr>
          <w:rFonts w:asciiTheme="minorHAnsi" w:hAnsiTheme="minorHAnsi" w:cstheme="minorHAnsi"/>
          <w:b/>
          <w:sz w:val="22"/>
          <w:szCs w:val="22"/>
        </w:rPr>
        <w:t>Check (applicable entity):</w:t>
      </w:r>
    </w:p>
    <w:p w14:paraId="3CA22BB3" w14:textId="77777777" w:rsidR="006B37DD" w:rsidRPr="00E24054" w:rsidRDefault="006B37DD" w:rsidP="006B37DD">
      <w:pPr>
        <w:tabs>
          <w:tab w:val="center" w:pos="4455"/>
          <w:tab w:val="center" w:pos="5886"/>
          <w:tab w:val="center" w:pos="7326"/>
        </w:tabs>
        <w:jc w:val="both"/>
        <w:rPr>
          <w:rFonts w:asciiTheme="minorHAnsi" w:hAnsiTheme="minorHAnsi" w:cstheme="minorHAnsi"/>
          <w:sz w:val="22"/>
          <w:szCs w:val="22"/>
        </w:rPr>
      </w:pPr>
      <w:r w:rsidRPr="00E24054">
        <w:rPr>
          <w:rFonts w:asciiTheme="minorHAnsi" w:hAnsiTheme="minorHAnsi" w:cstheme="minorHAnsi"/>
          <w:sz w:val="22"/>
          <w:szCs w:val="22"/>
        </w:rPr>
        <w:tab/>
        <w:t>P/C</w:t>
      </w:r>
      <w:r w:rsidRPr="00E24054">
        <w:rPr>
          <w:rFonts w:asciiTheme="minorHAnsi" w:hAnsiTheme="minorHAnsi" w:cstheme="minorHAnsi"/>
          <w:sz w:val="22"/>
          <w:szCs w:val="22"/>
        </w:rPr>
        <w:tab/>
        <w:t>Life</w:t>
      </w:r>
      <w:r w:rsidRPr="00E24054">
        <w:rPr>
          <w:rFonts w:asciiTheme="minorHAnsi" w:hAnsiTheme="minorHAnsi" w:cstheme="minorHAnsi"/>
          <w:sz w:val="22"/>
          <w:szCs w:val="22"/>
        </w:rPr>
        <w:tab/>
        <w:t>Health</w:t>
      </w:r>
    </w:p>
    <w:p w14:paraId="347337DD" w14:textId="321FB5D8" w:rsidR="002A1316" w:rsidRPr="00E24054" w:rsidRDefault="002A1316" w:rsidP="00B30CA0">
      <w:pPr>
        <w:ind w:firstLine="720"/>
        <w:jc w:val="both"/>
        <w:rPr>
          <w:rFonts w:asciiTheme="minorHAnsi" w:hAnsiTheme="minorHAnsi" w:cstheme="minorHAnsi"/>
          <w:sz w:val="22"/>
          <w:szCs w:val="22"/>
        </w:rPr>
      </w:pPr>
      <w:r w:rsidRPr="00E24054">
        <w:rPr>
          <w:rFonts w:asciiTheme="minorHAnsi" w:hAnsiTheme="minorHAnsi" w:cstheme="minorHAnsi"/>
          <w:sz w:val="22"/>
          <w:szCs w:val="22"/>
        </w:rPr>
        <w:t xml:space="preserve">Modification of </w:t>
      </w:r>
      <w:r w:rsidR="00DF407B" w:rsidRPr="00E24054">
        <w:rPr>
          <w:rFonts w:asciiTheme="minorHAnsi" w:hAnsiTheme="minorHAnsi" w:cstheme="minorHAnsi"/>
          <w:sz w:val="22"/>
          <w:szCs w:val="22"/>
        </w:rPr>
        <w:t>E</w:t>
      </w:r>
      <w:r w:rsidRPr="00E24054">
        <w:rPr>
          <w:rFonts w:asciiTheme="minorHAnsi" w:hAnsiTheme="minorHAnsi" w:cstheme="minorHAnsi"/>
          <w:sz w:val="22"/>
          <w:szCs w:val="22"/>
        </w:rPr>
        <w:t>xisting SSAP</w:t>
      </w:r>
      <w:r w:rsidRPr="00E24054">
        <w:rPr>
          <w:rFonts w:asciiTheme="minorHAnsi" w:hAnsiTheme="minorHAnsi" w:cstheme="minorHAnsi"/>
          <w:sz w:val="22"/>
          <w:szCs w:val="22"/>
        </w:rPr>
        <w:tab/>
      </w:r>
      <w:r w:rsidRPr="00E24054">
        <w:rPr>
          <w:rFonts w:asciiTheme="minorHAnsi" w:hAnsiTheme="minorHAnsi" w:cstheme="minorHAnsi"/>
          <w:sz w:val="22"/>
          <w:szCs w:val="22"/>
        </w:rPr>
        <w:tab/>
      </w:r>
      <w:r w:rsidR="00D74684">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00D74684">
        <w:rPr>
          <w:rFonts w:asciiTheme="minorHAnsi" w:hAnsiTheme="minorHAnsi" w:cstheme="minorHAnsi"/>
          <w:sz w:val="22"/>
          <w:szCs w:val="22"/>
        </w:rPr>
        <w:instrText xml:space="preserve"> FORMCHECKBOX </w:instrText>
      </w:r>
      <w:r w:rsidR="00D74684">
        <w:rPr>
          <w:rFonts w:asciiTheme="minorHAnsi" w:hAnsiTheme="minorHAnsi" w:cstheme="minorHAnsi"/>
          <w:sz w:val="22"/>
          <w:szCs w:val="22"/>
        </w:rPr>
      </w:r>
      <w:r w:rsidR="00D74684">
        <w:rPr>
          <w:rFonts w:asciiTheme="minorHAnsi" w:hAnsiTheme="minorHAnsi" w:cstheme="minorHAnsi"/>
          <w:sz w:val="22"/>
          <w:szCs w:val="22"/>
        </w:rPr>
        <w:fldChar w:fldCharType="separate"/>
      </w:r>
      <w:r w:rsidR="00D74684">
        <w:rPr>
          <w:rFonts w:asciiTheme="minorHAnsi" w:hAnsiTheme="minorHAnsi" w:cstheme="minorHAnsi"/>
          <w:sz w:val="22"/>
          <w:szCs w:val="22"/>
        </w:rPr>
        <w:fldChar w:fldCharType="end"/>
      </w:r>
      <w:bookmarkEnd w:id="0"/>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1"/>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00D74684">
        <w:rPr>
          <w:rFonts w:asciiTheme="minorHAnsi" w:hAnsiTheme="minorHAnsi" w:cstheme="minorHAnsi"/>
          <w:sz w:val="22"/>
          <w:szCs w:val="22"/>
        </w:rPr>
        <w:fldChar w:fldCharType="begin">
          <w:ffData>
            <w:name w:val=""/>
            <w:enabled/>
            <w:calcOnExit w:val="0"/>
            <w:checkBox>
              <w:sizeAuto/>
              <w:default w:val="1"/>
            </w:checkBox>
          </w:ffData>
        </w:fldChar>
      </w:r>
      <w:r w:rsidR="00D74684">
        <w:rPr>
          <w:rFonts w:asciiTheme="minorHAnsi" w:hAnsiTheme="minorHAnsi" w:cstheme="minorHAnsi"/>
          <w:sz w:val="22"/>
          <w:szCs w:val="22"/>
        </w:rPr>
        <w:instrText xml:space="preserve"> FORMCHECKBOX </w:instrText>
      </w:r>
      <w:r w:rsidR="00D74684">
        <w:rPr>
          <w:rFonts w:asciiTheme="minorHAnsi" w:hAnsiTheme="minorHAnsi" w:cstheme="minorHAnsi"/>
          <w:sz w:val="22"/>
          <w:szCs w:val="22"/>
        </w:rPr>
      </w:r>
      <w:r w:rsidR="00D74684">
        <w:rPr>
          <w:rFonts w:asciiTheme="minorHAnsi" w:hAnsiTheme="minorHAnsi" w:cstheme="minorHAnsi"/>
          <w:sz w:val="22"/>
          <w:szCs w:val="22"/>
        </w:rPr>
        <w:fldChar w:fldCharType="separate"/>
      </w:r>
      <w:r w:rsidR="00D74684">
        <w:rPr>
          <w:rFonts w:asciiTheme="minorHAnsi" w:hAnsiTheme="minorHAnsi" w:cstheme="minorHAnsi"/>
          <w:sz w:val="22"/>
          <w:szCs w:val="22"/>
        </w:rPr>
        <w:fldChar w:fldCharType="end"/>
      </w:r>
      <w:r w:rsidR="00C118ED" w:rsidRPr="00E24054">
        <w:rPr>
          <w:rFonts w:asciiTheme="minorHAnsi" w:hAnsiTheme="minorHAnsi" w:cstheme="minorHAnsi"/>
          <w:sz w:val="22"/>
          <w:szCs w:val="22"/>
        </w:rPr>
        <w:tab/>
      </w:r>
    </w:p>
    <w:p w14:paraId="4332D7DA" w14:textId="02284300" w:rsidR="002A1316" w:rsidRPr="00E24054" w:rsidRDefault="002A1316" w:rsidP="00B30CA0">
      <w:pPr>
        <w:ind w:firstLine="720"/>
        <w:jc w:val="both"/>
        <w:rPr>
          <w:rFonts w:asciiTheme="minorHAnsi" w:hAnsiTheme="minorHAnsi" w:cstheme="minorHAnsi"/>
          <w:sz w:val="22"/>
          <w:szCs w:val="22"/>
        </w:rPr>
      </w:pPr>
      <w:r w:rsidRPr="00E24054">
        <w:rPr>
          <w:rFonts w:asciiTheme="minorHAnsi" w:hAnsiTheme="minorHAnsi" w:cstheme="minorHAnsi"/>
          <w:sz w:val="22"/>
          <w:szCs w:val="22"/>
        </w:rPr>
        <w:t>New Issue or SSAP</w:t>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p>
    <w:p w14:paraId="108F9360" w14:textId="5D9EFA97" w:rsidR="0044022E" w:rsidRPr="00E24054" w:rsidRDefault="0044022E" w:rsidP="0044022E">
      <w:pPr>
        <w:ind w:firstLine="720"/>
        <w:jc w:val="both"/>
        <w:rPr>
          <w:rFonts w:asciiTheme="minorHAnsi" w:hAnsiTheme="minorHAnsi" w:cstheme="minorHAnsi"/>
          <w:sz w:val="22"/>
          <w:szCs w:val="22"/>
        </w:rPr>
      </w:pPr>
      <w:r w:rsidRPr="00E24054">
        <w:rPr>
          <w:rFonts w:asciiTheme="minorHAnsi" w:hAnsiTheme="minorHAnsi" w:cstheme="minorHAnsi"/>
          <w:sz w:val="22"/>
          <w:szCs w:val="22"/>
        </w:rPr>
        <w:t>Interpretation</w:t>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r w:rsidRPr="00E24054">
        <w:rPr>
          <w:rFonts w:asciiTheme="minorHAnsi" w:hAnsiTheme="minorHAnsi" w:cstheme="minorHAnsi"/>
          <w:sz w:val="22"/>
          <w:szCs w:val="22"/>
        </w:rPr>
        <w:tab/>
      </w:r>
      <w:r w:rsidRPr="00E24054">
        <w:rPr>
          <w:rFonts w:asciiTheme="minorHAnsi" w:hAnsiTheme="minorHAnsi" w:cstheme="minorHAnsi"/>
          <w:sz w:val="22"/>
          <w:szCs w:val="22"/>
        </w:rPr>
        <w:tab/>
      </w:r>
      <w:r w:rsidRPr="00E24054">
        <w:rPr>
          <w:rFonts w:asciiTheme="minorHAnsi" w:hAnsiTheme="minorHAnsi" w:cstheme="minorHAnsi"/>
          <w:sz w:val="22"/>
          <w:szCs w:val="22"/>
        </w:rPr>
        <w:fldChar w:fldCharType="begin">
          <w:ffData>
            <w:name w:val=""/>
            <w:enabled/>
            <w:calcOnExit w:val="0"/>
            <w:checkBox>
              <w:sizeAuto/>
              <w:default w:val="0"/>
            </w:checkBox>
          </w:ffData>
        </w:fldChar>
      </w:r>
      <w:r w:rsidRPr="00E24054">
        <w:rPr>
          <w:rFonts w:asciiTheme="minorHAnsi" w:hAnsiTheme="minorHAnsi" w:cstheme="minorHAnsi"/>
          <w:sz w:val="22"/>
          <w:szCs w:val="22"/>
        </w:rPr>
        <w:instrText xml:space="preserve"> FORMCHECKBOX </w:instrText>
      </w:r>
      <w:r w:rsidRPr="00E24054">
        <w:rPr>
          <w:rFonts w:asciiTheme="minorHAnsi" w:hAnsiTheme="minorHAnsi" w:cstheme="minorHAnsi"/>
          <w:sz w:val="22"/>
          <w:szCs w:val="22"/>
        </w:rPr>
      </w:r>
      <w:r w:rsidRPr="00E24054">
        <w:rPr>
          <w:rFonts w:asciiTheme="minorHAnsi" w:hAnsiTheme="minorHAnsi" w:cstheme="minorHAnsi"/>
          <w:sz w:val="22"/>
          <w:szCs w:val="22"/>
        </w:rPr>
        <w:fldChar w:fldCharType="separate"/>
      </w:r>
      <w:r w:rsidRPr="00E24054">
        <w:rPr>
          <w:rFonts w:asciiTheme="minorHAnsi" w:hAnsiTheme="minorHAnsi" w:cstheme="minorHAnsi"/>
          <w:sz w:val="22"/>
          <w:szCs w:val="22"/>
        </w:rPr>
        <w:fldChar w:fldCharType="end"/>
      </w:r>
    </w:p>
    <w:p w14:paraId="6F1580CB" w14:textId="77777777" w:rsidR="002A1316" w:rsidRPr="00E24054" w:rsidRDefault="002A1316" w:rsidP="00B30CA0">
      <w:pPr>
        <w:jc w:val="both"/>
        <w:rPr>
          <w:rFonts w:asciiTheme="minorHAnsi" w:hAnsiTheme="minorHAnsi" w:cstheme="minorHAnsi"/>
          <w:sz w:val="22"/>
          <w:szCs w:val="22"/>
        </w:rPr>
      </w:pPr>
    </w:p>
    <w:p w14:paraId="064E6392" w14:textId="62A9EE3A" w:rsidR="009072B6" w:rsidRDefault="002A1316" w:rsidP="008F5AFD">
      <w:pPr>
        <w:pStyle w:val="BodyTextIndent"/>
        <w:spacing w:after="0"/>
        <w:ind w:left="0"/>
        <w:jc w:val="both"/>
        <w:rPr>
          <w:rFonts w:asciiTheme="minorHAnsi" w:hAnsiTheme="minorHAnsi" w:cstheme="minorHAnsi"/>
          <w:sz w:val="22"/>
          <w:szCs w:val="22"/>
        </w:rPr>
      </w:pPr>
      <w:r w:rsidRPr="00E24054">
        <w:rPr>
          <w:rFonts w:asciiTheme="minorHAnsi" w:hAnsiTheme="minorHAnsi" w:cstheme="minorHAnsi"/>
          <w:b/>
          <w:bCs/>
          <w:sz w:val="22"/>
        </w:rPr>
        <w:t>Description of Issue:</w:t>
      </w:r>
      <w:r w:rsidR="00F7468A" w:rsidRPr="00E24054">
        <w:rPr>
          <w:rFonts w:asciiTheme="minorHAnsi" w:hAnsiTheme="minorHAnsi" w:cstheme="minorHAnsi"/>
          <w:sz w:val="22"/>
        </w:rPr>
        <w:t xml:space="preserve"> </w:t>
      </w:r>
      <w:r w:rsidR="00A818A1" w:rsidRPr="00E24054">
        <w:rPr>
          <w:rFonts w:asciiTheme="minorHAnsi" w:hAnsiTheme="minorHAnsi" w:cstheme="minorHAnsi"/>
          <w:sz w:val="22"/>
          <w:szCs w:val="22"/>
        </w:rPr>
        <w:t xml:space="preserve">This </w:t>
      </w:r>
      <w:r w:rsidR="00463E98" w:rsidRPr="00E24054">
        <w:rPr>
          <w:rFonts w:asciiTheme="minorHAnsi" w:hAnsiTheme="minorHAnsi" w:cstheme="minorHAnsi"/>
          <w:sz w:val="22"/>
          <w:szCs w:val="22"/>
        </w:rPr>
        <w:t xml:space="preserve">agenda item </w:t>
      </w:r>
      <w:r w:rsidR="007F5DAE" w:rsidRPr="00E24054">
        <w:rPr>
          <w:rFonts w:asciiTheme="minorHAnsi" w:hAnsiTheme="minorHAnsi" w:cstheme="minorHAnsi"/>
          <w:sz w:val="22"/>
          <w:szCs w:val="22"/>
        </w:rPr>
        <w:t xml:space="preserve">has been prepared </w:t>
      </w:r>
      <w:r w:rsidR="00A00FA9" w:rsidRPr="00E24054">
        <w:rPr>
          <w:rFonts w:asciiTheme="minorHAnsi" w:hAnsiTheme="minorHAnsi" w:cstheme="minorHAnsi"/>
          <w:sz w:val="22"/>
          <w:szCs w:val="22"/>
        </w:rPr>
        <w:t xml:space="preserve">to propose consistent disclosures </w:t>
      </w:r>
      <w:r w:rsidR="00BC195A">
        <w:rPr>
          <w:rFonts w:asciiTheme="minorHAnsi" w:hAnsiTheme="minorHAnsi" w:cstheme="minorHAnsi"/>
          <w:sz w:val="22"/>
          <w:szCs w:val="22"/>
        </w:rPr>
        <w:t xml:space="preserve">for certain reporting elements </w:t>
      </w:r>
      <w:r w:rsidR="00A00FA9" w:rsidRPr="00E24054">
        <w:rPr>
          <w:rFonts w:asciiTheme="minorHAnsi" w:hAnsiTheme="minorHAnsi" w:cstheme="minorHAnsi"/>
          <w:sz w:val="22"/>
          <w:szCs w:val="22"/>
        </w:rPr>
        <w:t xml:space="preserve">between </w:t>
      </w:r>
      <w:r w:rsidR="00A00FA9" w:rsidRPr="00E24054">
        <w:rPr>
          <w:rFonts w:asciiTheme="minorHAnsi" w:hAnsiTheme="minorHAnsi" w:cstheme="minorHAnsi"/>
          <w:i/>
          <w:iCs/>
          <w:sz w:val="22"/>
          <w:szCs w:val="22"/>
        </w:rPr>
        <w:t>SSAP No. 26—Bonds, SSAP No. 43—Asset-Backed Securities</w:t>
      </w:r>
      <w:r w:rsidR="00A00FA9" w:rsidRPr="00E24054">
        <w:rPr>
          <w:rFonts w:asciiTheme="minorHAnsi" w:hAnsiTheme="minorHAnsi" w:cstheme="minorHAnsi"/>
          <w:sz w:val="22"/>
          <w:szCs w:val="22"/>
        </w:rPr>
        <w:t xml:space="preserve"> and for</w:t>
      </w:r>
      <w:r w:rsidR="000F5C78" w:rsidRPr="00E24054">
        <w:rPr>
          <w:rFonts w:asciiTheme="minorHAnsi" w:hAnsiTheme="minorHAnsi" w:cstheme="minorHAnsi"/>
          <w:sz w:val="22"/>
          <w:szCs w:val="22"/>
        </w:rPr>
        <w:t xml:space="preserve"> non-bond debt securities and</w:t>
      </w:r>
      <w:r w:rsidR="00A00FA9" w:rsidRPr="00E24054">
        <w:rPr>
          <w:rFonts w:asciiTheme="minorHAnsi" w:hAnsiTheme="minorHAnsi" w:cstheme="minorHAnsi"/>
          <w:sz w:val="22"/>
          <w:szCs w:val="22"/>
        </w:rPr>
        <w:t xml:space="preserve"> residuals in </w:t>
      </w:r>
      <w:r w:rsidR="00A00FA9" w:rsidRPr="00E24054">
        <w:rPr>
          <w:rFonts w:asciiTheme="minorHAnsi" w:hAnsiTheme="minorHAnsi" w:cstheme="minorHAnsi"/>
          <w:i/>
          <w:iCs/>
          <w:sz w:val="22"/>
          <w:szCs w:val="22"/>
        </w:rPr>
        <w:t>SSAP No. 21—Other Admitted Assets</w:t>
      </w:r>
      <w:r w:rsidR="000C6081" w:rsidRPr="00E24054">
        <w:rPr>
          <w:rFonts w:asciiTheme="minorHAnsi" w:hAnsiTheme="minorHAnsi" w:cstheme="minorHAnsi"/>
          <w:sz w:val="22"/>
          <w:szCs w:val="22"/>
        </w:rPr>
        <w:t xml:space="preserve">. </w:t>
      </w:r>
      <w:r w:rsidR="00F00806" w:rsidRPr="00E24054">
        <w:rPr>
          <w:rFonts w:asciiTheme="minorHAnsi" w:hAnsiTheme="minorHAnsi" w:cstheme="minorHAnsi"/>
          <w:sz w:val="22"/>
          <w:szCs w:val="22"/>
        </w:rPr>
        <w:t>For example</w:t>
      </w:r>
      <w:r w:rsidR="000C6081" w:rsidRPr="00E24054">
        <w:rPr>
          <w:rFonts w:asciiTheme="minorHAnsi" w:hAnsiTheme="minorHAnsi" w:cstheme="minorHAnsi"/>
          <w:sz w:val="22"/>
          <w:szCs w:val="22"/>
        </w:rPr>
        <w:t xml:space="preserve">, the existing disclosure requirements for securities in an unrealized loss position and securities </w:t>
      </w:r>
      <w:r w:rsidR="0007107D" w:rsidRPr="00E24054">
        <w:rPr>
          <w:rFonts w:asciiTheme="minorHAnsi" w:hAnsiTheme="minorHAnsi" w:cstheme="minorHAnsi"/>
          <w:sz w:val="22"/>
          <w:szCs w:val="22"/>
        </w:rPr>
        <w:t xml:space="preserve">with </w:t>
      </w:r>
      <w:r w:rsidR="00E77835" w:rsidRPr="00E24054">
        <w:rPr>
          <w:rFonts w:asciiTheme="minorHAnsi" w:hAnsiTheme="minorHAnsi" w:cstheme="minorHAnsi"/>
          <w:sz w:val="22"/>
          <w:szCs w:val="22"/>
        </w:rPr>
        <w:t>other than-temporary impairments</w:t>
      </w:r>
      <w:r w:rsidR="00BF7A11" w:rsidRPr="00E24054">
        <w:rPr>
          <w:rFonts w:asciiTheme="minorHAnsi" w:hAnsiTheme="minorHAnsi" w:cstheme="minorHAnsi"/>
          <w:sz w:val="22"/>
          <w:szCs w:val="22"/>
        </w:rPr>
        <w:t xml:space="preserve"> </w:t>
      </w:r>
      <w:r w:rsidR="00620308" w:rsidRPr="00E24054">
        <w:rPr>
          <w:rFonts w:asciiTheme="minorHAnsi" w:hAnsiTheme="minorHAnsi" w:cstheme="minorHAnsi"/>
          <w:sz w:val="22"/>
          <w:szCs w:val="22"/>
        </w:rPr>
        <w:t xml:space="preserve">(OTTI) </w:t>
      </w:r>
      <w:r w:rsidR="00BF7A11" w:rsidRPr="00E24054">
        <w:rPr>
          <w:rFonts w:asciiTheme="minorHAnsi" w:hAnsiTheme="minorHAnsi" w:cstheme="minorHAnsi"/>
          <w:sz w:val="22"/>
          <w:szCs w:val="22"/>
        </w:rPr>
        <w:t>have different reporting requirements within the three standards.</w:t>
      </w:r>
      <w:r w:rsidR="0007107D" w:rsidRPr="00E24054">
        <w:rPr>
          <w:rFonts w:asciiTheme="minorHAnsi" w:hAnsiTheme="minorHAnsi" w:cstheme="minorHAnsi"/>
          <w:sz w:val="22"/>
          <w:szCs w:val="22"/>
        </w:rPr>
        <w:t xml:space="preserve"> </w:t>
      </w:r>
      <w:r w:rsidR="00A97525">
        <w:rPr>
          <w:rFonts w:asciiTheme="minorHAnsi" w:hAnsiTheme="minorHAnsi" w:cstheme="minorHAnsi"/>
          <w:sz w:val="22"/>
          <w:szCs w:val="22"/>
        </w:rPr>
        <w:t>This review includes assessment and comparison of the “annual audited only” disclosures (no SAP template</w:t>
      </w:r>
      <w:r w:rsidR="002F6582">
        <w:rPr>
          <w:rFonts w:asciiTheme="minorHAnsi" w:hAnsiTheme="minorHAnsi" w:cstheme="minorHAnsi"/>
          <w:sz w:val="22"/>
          <w:szCs w:val="22"/>
        </w:rPr>
        <w:t xml:space="preserve">/disclosure) for consistency and improved utilization of existing disclosures. </w:t>
      </w:r>
      <w:r w:rsidR="009715A3">
        <w:rPr>
          <w:rFonts w:asciiTheme="minorHAnsi" w:hAnsiTheme="minorHAnsi" w:cstheme="minorHAnsi"/>
          <w:sz w:val="22"/>
          <w:szCs w:val="22"/>
        </w:rPr>
        <w:t>Lastly</w:t>
      </w:r>
      <w:r w:rsidR="000F5C78" w:rsidRPr="00E24054">
        <w:rPr>
          <w:rFonts w:asciiTheme="minorHAnsi" w:hAnsiTheme="minorHAnsi" w:cstheme="minorHAnsi"/>
          <w:sz w:val="22"/>
          <w:szCs w:val="22"/>
        </w:rPr>
        <w:t xml:space="preserve">, this agenda item proposes the inclusion of </w:t>
      </w:r>
      <w:r w:rsidR="00BC195A">
        <w:rPr>
          <w:rFonts w:asciiTheme="minorHAnsi" w:hAnsiTheme="minorHAnsi" w:cstheme="minorHAnsi"/>
          <w:sz w:val="22"/>
          <w:szCs w:val="22"/>
        </w:rPr>
        <w:t xml:space="preserve">a new </w:t>
      </w:r>
      <w:r w:rsidR="00C62053">
        <w:rPr>
          <w:rFonts w:asciiTheme="minorHAnsi" w:hAnsiTheme="minorHAnsi" w:cstheme="minorHAnsi"/>
          <w:sz w:val="22"/>
          <w:szCs w:val="22"/>
        </w:rPr>
        <w:t xml:space="preserve">general </w:t>
      </w:r>
      <w:r w:rsidR="007635C6">
        <w:rPr>
          <w:rFonts w:asciiTheme="minorHAnsi" w:hAnsiTheme="minorHAnsi" w:cstheme="minorHAnsi"/>
          <w:sz w:val="22"/>
          <w:szCs w:val="22"/>
        </w:rPr>
        <w:t>interrogatory</w:t>
      </w:r>
      <w:r w:rsidR="006E11BE" w:rsidRPr="00E24054">
        <w:rPr>
          <w:rFonts w:asciiTheme="minorHAnsi" w:hAnsiTheme="minorHAnsi" w:cstheme="minorHAnsi"/>
          <w:sz w:val="22"/>
          <w:szCs w:val="22"/>
        </w:rPr>
        <w:t xml:space="preserve"> to identify whether </w:t>
      </w:r>
      <w:r w:rsidR="00BC195A">
        <w:rPr>
          <w:rFonts w:asciiTheme="minorHAnsi" w:hAnsiTheme="minorHAnsi" w:cstheme="minorHAnsi"/>
          <w:sz w:val="22"/>
          <w:szCs w:val="22"/>
        </w:rPr>
        <w:t xml:space="preserve">a company is reporting </w:t>
      </w:r>
      <w:r w:rsidR="006E11BE" w:rsidRPr="00E24054">
        <w:rPr>
          <w:rFonts w:asciiTheme="minorHAnsi" w:hAnsiTheme="minorHAnsi" w:cstheme="minorHAnsi"/>
          <w:sz w:val="22"/>
          <w:szCs w:val="22"/>
        </w:rPr>
        <w:t>residual</w:t>
      </w:r>
      <w:r w:rsidR="00BC195A">
        <w:rPr>
          <w:rFonts w:asciiTheme="minorHAnsi" w:hAnsiTheme="minorHAnsi" w:cstheme="minorHAnsi"/>
          <w:sz w:val="22"/>
          <w:szCs w:val="22"/>
        </w:rPr>
        <w:t>s</w:t>
      </w:r>
      <w:r w:rsidR="006E11BE" w:rsidRPr="00E24054">
        <w:rPr>
          <w:rFonts w:asciiTheme="minorHAnsi" w:hAnsiTheme="minorHAnsi" w:cstheme="minorHAnsi"/>
          <w:sz w:val="22"/>
          <w:szCs w:val="22"/>
        </w:rPr>
        <w:t xml:space="preserve"> </w:t>
      </w:r>
      <w:r w:rsidR="00BC195A">
        <w:rPr>
          <w:rFonts w:asciiTheme="minorHAnsi" w:hAnsiTheme="minorHAnsi" w:cstheme="minorHAnsi"/>
          <w:sz w:val="22"/>
          <w:szCs w:val="22"/>
        </w:rPr>
        <w:t>under</w:t>
      </w:r>
      <w:r w:rsidR="006E11BE" w:rsidRPr="00E24054">
        <w:rPr>
          <w:rFonts w:asciiTheme="minorHAnsi" w:hAnsiTheme="minorHAnsi" w:cstheme="minorHAnsi"/>
          <w:sz w:val="22"/>
          <w:szCs w:val="22"/>
        </w:rPr>
        <w:t xml:space="preserve"> the Allowable Earned Yield </w:t>
      </w:r>
      <w:r w:rsidR="00BC195A">
        <w:rPr>
          <w:rFonts w:asciiTheme="minorHAnsi" w:hAnsiTheme="minorHAnsi" w:cstheme="minorHAnsi"/>
          <w:sz w:val="22"/>
          <w:szCs w:val="22"/>
        </w:rPr>
        <w:t xml:space="preserve">(AEY) </w:t>
      </w:r>
      <w:r w:rsidR="006E11BE" w:rsidRPr="00E24054">
        <w:rPr>
          <w:rFonts w:asciiTheme="minorHAnsi" w:hAnsiTheme="minorHAnsi" w:cstheme="minorHAnsi"/>
          <w:sz w:val="22"/>
          <w:szCs w:val="22"/>
        </w:rPr>
        <w:t>or Practic</w:t>
      </w:r>
      <w:r w:rsidR="00BC195A">
        <w:rPr>
          <w:rFonts w:asciiTheme="minorHAnsi" w:hAnsiTheme="minorHAnsi" w:cstheme="minorHAnsi"/>
          <w:sz w:val="22"/>
          <w:szCs w:val="22"/>
        </w:rPr>
        <w:t>al</w:t>
      </w:r>
      <w:r w:rsidR="006E11BE" w:rsidRPr="00E24054">
        <w:rPr>
          <w:rFonts w:asciiTheme="minorHAnsi" w:hAnsiTheme="minorHAnsi" w:cstheme="minorHAnsi"/>
          <w:sz w:val="22"/>
          <w:szCs w:val="22"/>
        </w:rPr>
        <w:t xml:space="preserve"> Expedient </w:t>
      </w:r>
      <w:r w:rsidR="006D0DC0">
        <w:rPr>
          <w:rFonts w:asciiTheme="minorHAnsi" w:hAnsiTheme="minorHAnsi" w:cstheme="minorHAnsi"/>
          <w:sz w:val="22"/>
          <w:szCs w:val="22"/>
        </w:rPr>
        <w:t xml:space="preserve">(PE) </w:t>
      </w:r>
      <w:r w:rsidR="006E11BE" w:rsidRPr="00E24054">
        <w:rPr>
          <w:rFonts w:asciiTheme="minorHAnsi" w:hAnsiTheme="minorHAnsi" w:cstheme="minorHAnsi"/>
          <w:sz w:val="22"/>
          <w:szCs w:val="22"/>
        </w:rPr>
        <w:t>measurement method</w:t>
      </w:r>
      <w:r w:rsidR="007635C6">
        <w:rPr>
          <w:rFonts w:asciiTheme="minorHAnsi" w:hAnsiTheme="minorHAnsi" w:cstheme="minorHAnsi"/>
          <w:sz w:val="22"/>
          <w:szCs w:val="22"/>
        </w:rPr>
        <w:t xml:space="preserve"> and if they are transitioning from the PE to AEY approach</w:t>
      </w:r>
      <w:r w:rsidR="006E11BE" w:rsidRPr="00E24054">
        <w:rPr>
          <w:rFonts w:asciiTheme="minorHAnsi" w:hAnsiTheme="minorHAnsi" w:cstheme="minorHAnsi"/>
          <w:sz w:val="22"/>
          <w:szCs w:val="22"/>
        </w:rPr>
        <w:t xml:space="preserve">. </w:t>
      </w:r>
    </w:p>
    <w:p w14:paraId="7CCE8068" w14:textId="77777777" w:rsidR="008C6B7F" w:rsidRDefault="008C6B7F" w:rsidP="008F5AFD">
      <w:pPr>
        <w:pStyle w:val="BodyTextIndent"/>
        <w:spacing w:after="0"/>
        <w:ind w:left="0"/>
        <w:jc w:val="both"/>
        <w:rPr>
          <w:rFonts w:asciiTheme="minorHAnsi" w:hAnsiTheme="minorHAnsi" w:cstheme="minorHAnsi"/>
          <w:sz w:val="22"/>
          <w:szCs w:val="22"/>
        </w:rPr>
      </w:pPr>
    </w:p>
    <w:p w14:paraId="43E83F29" w14:textId="3A1B7EC3" w:rsidR="008C6B7F" w:rsidRDefault="0087451D"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 xml:space="preserve">Discussion of key revisions is within, but the following summarizes the </w:t>
      </w:r>
      <w:r w:rsidR="00D43BA5">
        <w:rPr>
          <w:rFonts w:asciiTheme="minorHAnsi" w:hAnsiTheme="minorHAnsi" w:cstheme="minorHAnsi"/>
          <w:sz w:val="22"/>
          <w:szCs w:val="22"/>
        </w:rPr>
        <w:t>primary</w:t>
      </w:r>
      <w:r>
        <w:rPr>
          <w:rFonts w:asciiTheme="minorHAnsi" w:hAnsiTheme="minorHAnsi" w:cstheme="minorHAnsi"/>
          <w:sz w:val="22"/>
          <w:szCs w:val="22"/>
        </w:rPr>
        <w:t xml:space="preserve"> edits reflected: </w:t>
      </w:r>
    </w:p>
    <w:p w14:paraId="3478EDA1" w14:textId="77777777" w:rsidR="0087451D" w:rsidRDefault="0087451D" w:rsidP="008F5AFD">
      <w:pPr>
        <w:pStyle w:val="BodyTextIndent"/>
        <w:spacing w:after="0"/>
        <w:ind w:left="0"/>
        <w:jc w:val="both"/>
        <w:rPr>
          <w:rFonts w:asciiTheme="minorHAnsi" w:hAnsiTheme="minorHAnsi" w:cstheme="minorHAnsi"/>
          <w:sz w:val="22"/>
          <w:szCs w:val="22"/>
        </w:rPr>
      </w:pPr>
    </w:p>
    <w:p w14:paraId="64424356" w14:textId="3D10D92A" w:rsidR="000244AE" w:rsidRDefault="00626DBA"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Expansion of the existing </w:t>
      </w:r>
      <w:r w:rsidR="0049239B">
        <w:rPr>
          <w:rFonts w:asciiTheme="minorHAnsi" w:hAnsiTheme="minorHAnsi" w:cstheme="minorHAnsi"/>
          <w:sz w:val="22"/>
          <w:szCs w:val="22"/>
        </w:rPr>
        <w:t xml:space="preserve">annual audited only </w:t>
      </w:r>
      <w:r>
        <w:rPr>
          <w:rFonts w:asciiTheme="minorHAnsi" w:hAnsiTheme="minorHAnsi" w:cstheme="minorHAnsi"/>
          <w:sz w:val="22"/>
          <w:szCs w:val="22"/>
        </w:rPr>
        <w:t xml:space="preserve">SSAP No. 26 </w:t>
      </w:r>
      <w:r w:rsidR="002226A2">
        <w:rPr>
          <w:rFonts w:asciiTheme="minorHAnsi" w:hAnsiTheme="minorHAnsi" w:cstheme="minorHAnsi"/>
          <w:sz w:val="22"/>
          <w:szCs w:val="22"/>
        </w:rPr>
        <w:t>and</w:t>
      </w:r>
      <w:r>
        <w:rPr>
          <w:rFonts w:asciiTheme="minorHAnsi" w:hAnsiTheme="minorHAnsi" w:cstheme="minorHAnsi"/>
          <w:sz w:val="22"/>
          <w:szCs w:val="22"/>
        </w:rPr>
        <w:t xml:space="preserve"> SSAP No. 43 disclosure on </w:t>
      </w:r>
      <w:r w:rsidR="00A955B8">
        <w:rPr>
          <w:rFonts w:asciiTheme="minorHAnsi" w:hAnsiTheme="minorHAnsi" w:cstheme="minorHAnsi"/>
          <w:sz w:val="22"/>
          <w:szCs w:val="22"/>
        </w:rPr>
        <w:t xml:space="preserve">bond </w:t>
      </w:r>
      <w:r>
        <w:rPr>
          <w:rFonts w:asciiTheme="minorHAnsi" w:hAnsiTheme="minorHAnsi" w:cstheme="minorHAnsi"/>
          <w:sz w:val="22"/>
          <w:szCs w:val="22"/>
        </w:rPr>
        <w:t>sale proceeds and the resulting realized gain or loss to</w:t>
      </w:r>
      <w:r w:rsidR="002226A2">
        <w:rPr>
          <w:rFonts w:asciiTheme="minorHAnsi" w:hAnsiTheme="minorHAnsi" w:cstheme="minorHAnsi"/>
          <w:sz w:val="22"/>
          <w:szCs w:val="22"/>
        </w:rPr>
        <w:t xml:space="preserve"> be a </w:t>
      </w:r>
      <w:r w:rsidR="0049239B">
        <w:rPr>
          <w:rFonts w:asciiTheme="minorHAnsi" w:hAnsiTheme="minorHAnsi" w:cstheme="minorHAnsi"/>
          <w:sz w:val="22"/>
          <w:szCs w:val="22"/>
        </w:rPr>
        <w:t xml:space="preserve">statutory </w:t>
      </w:r>
      <w:r w:rsidR="002226A2">
        <w:rPr>
          <w:rFonts w:asciiTheme="minorHAnsi" w:hAnsiTheme="minorHAnsi" w:cstheme="minorHAnsi"/>
          <w:sz w:val="22"/>
          <w:szCs w:val="22"/>
        </w:rPr>
        <w:t xml:space="preserve">data-captured disclosure. The disclosure has also been revised to include proceeds and realized gain/loss information for </w:t>
      </w:r>
      <w:r w:rsidR="000244AE">
        <w:rPr>
          <w:rFonts w:asciiTheme="minorHAnsi" w:hAnsiTheme="minorHAnsi" w:cstheme="minorHAnsi"/>
          <w:sz w:val="22"/>
          <w:szCs w:val="22"/>
        </w:rPr>
        <w:t>maturities and</w:t>
      </w:r>
      <w:r w:rsidR="0049239B">
        <w:rPr>
          <w:rFonts w:asciiTheme="minorHAnsi" w:hAnsiTheme="minorHAnsi" w:cstheme="minorHAnsi"/>
          <w:sz w:val="22"/>
          <w:szCs w:val="22"/>
        </w:rPr>
        <w:t xml:space="preserve"> has been added to include bonds in SSAP No. 2 and non-bond debt securities in SSAP No. 21. </w:t>
      </w:r>
    </w:p>
    <w:p w14:paraId="7F97899F" w14:textId="77777777" w:rsidR="009653E8" w:rsidRPr="009653E8" w:rsidRDefault="009653E8" w:rsidP="009653E8">
      <w:pPr>
        <w:pStyle w:val="BodyTextIndent"/>
        <w:spacing w:after="0"/>
        <w:ind w:left="720"/>
        <w:jc w:val="both"/>
        <w:rPr>
          <w:rFonts w:asciiTheme="minorHAnsi" w:hAnsiTheme="minorHAnsi" w:cstheme="minorHAnsi"/>
          <w:sz w:val="22"/>
          <w:szCs w:val="22"/>
        </w:rPr>
      </w:pPr>
    </w:p>
    <w:p w14:paraId="1DAE16D7" w14:textId="547FCC10" w:rsidR="00FC4C06" w:rsidRDefault="000244AE"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Clarif</w:t>
      </w:r>
      <w:r w:rsidR="006E48A6">
        <w:rPr>
          <w:rFonts w:asciiTheme="minorHAnsi" w:hAnsiTheme="minorHAnsi" w:cstheme="minorHAnsi"/>
          <w:sz w:val="22"/>
          <w:szCs w:val="22"/>
        </w:rPr>
        <w:t>ications to</w:t>
      </w:r>
      <w:r>
        <w:rPr>
          <w:rFonts w:asciiTheme="minorHAnsi" w:hAnsiTheme="minorHAnsi" w:cstheme="minorHAnsi"/>
          <w:sz w:val="22"/>
          <w:szCs w:val="22"/>
        </w:rPr>
        <w:t xml:space="preserve"> the </w:t>
      </w:r>
      <w:r w:rsidR="00A636EE">
        <w:rPr>
          <w:rFonts w:asciiTheme="minorHAnsi" w:hAnsiTheme="minorHAnsi" w:cstheme="minorHAnsi"/>
          <w:sz w:val="22"/>
          <w:szCs w:val="22"/>
        </w:rPr>
        <w:t>reporting requirements for the bonds by maturity date disclosure. Th</w:t>
      </w:r>
      <w:r w:rsidR="007E4C85">
        <w:rPr>
          <w:rFonts w:asciiTheme="minorHAnsi" w:hAnsiTheme="minorHAnsi" w:cstheme="minorHAnsi"/>
          <w:sz w:val="22"/>
          <w:szCs w:val="22"/>
        </w:rPr>
        <w:t xml:space="preserve">is </w:t>
      </w:r>
      <w:r w:rsidR="00384C4E">
        <w:rPr>
          <w:rFonts w:asciiTheme="minorHAnsi" w:hAnsiTheme="minorHAnsi" w:cstheme="minorHAnsi"/>
          <w:sz w:val="22"/>
          <w:szCs w:val="22"/>
        </w:rPr>
        <w:t xml:space="preserve">bond </w:t>
      </w:r>
      <w:r w:rsidR="00D4384A">
        <w:rPr>
          <w:rFonts w:asciiTheme="minorHAnsi" w:hAnsiTheme="minorHAnsi" w:cstheme="minorHAnsi"/>
          <w:sz w:val="22"/>
          <w:szCs w:val="22"/>
        </w:rPr>
        <w:t>detail is captured in Schedule D, Part 1A, but a summary presentation by maturity date bucket is required in the annual audit report</w:t>
      </w:r>
      <w:proofErr w:type="gramStart"/>
      <w:r w:rsidR="00D4384A">
        <w:rPr>
          <w:rFonts w:asciiTheme="minorHAnsi" w:hAnsiTheme="minorHAnsi" w:cstheme="minorHAnsi"/>
          <w:sz w:val="22"/>
          <w:szCs w:val="22"/>
        </w:rPr>
        <w:t xml:space="preserve">. </w:t>
      </w:r>
      <w:r w:rsidR="007E4C85">
        <w:rPr>
          <w:rFonts w:asciiTheme="minorHAnsi" w:hAnsiTheme="minorHAnsi" w:cstheme="minorHAnsi"/>
          <w:sz w:val="22"/>
          <w:szCs w:val="22"/>
        </w:rPr>
        <w:t xml:space="preserve"> </w:t>
      </w:r>
      <w:proofErr w:type="gramEnd"/>
      <w:r w:rsidR="00384C4E">
        <w:rPr>
          <w:rFonts w:asciiTheme="minorHAnsi" w:hAnsiTheme="minorHAnsi" w:cstheme="minorHAnsi"/>
          <w:sz w:val="22"/>
          <w:szCs w:val="22"/>
        </w:rPr>
        <w:t xml:space="preserve">Additionally, a comparative summary disclosure was added to SSAP No. 21 for non-bond debt securities. (Schedule D, Part 1A is limited to bonds, therefore the non-bond debt securities are not captured in that detail.) </w:t>
      </w:r>
    </w:p>
    <w:p w14:paraId="77F5C85C" w14:textId="77777777" w:rsidR="009653E8" w:rsidRDefault="009653E8" w:rsidP="009653E8">
      <w:pPr>
        <w:pStyle w:val="ListParagraph"/>
        <w:rPr>
          <w:rFonts w:asciiTheme="minorHAnsi" w:hAnsiTheme="minorHAnsi" w:cstheme="minorHAnsi"/>
          <w:sz w:val="22"/>
          <w:szCs w:val="22"/>
        </w:rPr>
      </w:pPr>
    </w:p>
    <w:p w14:paraId="1C696383" w14:textId="3C14A12F" w:rsidR="002F4E31" w:rsidRDefault="00FC4C06"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The disclosure of impaired securities (when fair value is less than amortized cost) </w:t>
      </w:r>
      <w:r w:rsidR="006B74F3">
        <w:rPr>
          <w:rFonts w:asciiTheme="minorHAnsi" w:hAnsiTheme="minorHAnsi" w:cstheme="minorHAnsi"/>
          <w:sz w:val="22"/>
          <w:szCs w:val="22"/>
        </w:rPr>
        <w:t xml:space="preserve">has been revised to be consistently included in the statutory financial statements for all </w:t>
      </w:r>
      <w:r w:rsidR="00BC090C">
        <w:rPr>
          <w:rFonts w:asciiTheme="minorHAnsi" w:hAnsiTheme="minorHAnsi" w:cstheme="minorHAnsi"/>
          <w:sz w:val="22"/>
          <w:szCs w:val="22"/>
        </w:rPr>
        <w:t xml:space="preserve">debt securities with a data-captured template. </w:t>
      </w:r>
      <w:r w:rsidR="00A51EAB">
        <w:rPr>
          <w:rFonts w:asciiTheme="minorHAnsi" w:hAnsiTheme="minorHAnsi" w:cstheme="minorHAnsi"/>
          <w:sz w:val="22"/>
          <w:szCs w:val="22"/>
        </w:rPr>
        <w:t xml:space="preserve">Clarity as to what shall be captured in this disclosure (all impaired securities regardless of measurement method) has also been incorporated. </w:t>
      </w:r>
      <w:r w:rsidR="00BC090C">
        <w:rPr>
          <w:rFonts w:asciiTheme="minorHAnsi" w:hAnsiTheme="minorHAnsi" w:cstheme="minorHAnsi"/>
          <w:sz w:val="22"/>
          <w:szCs w:val="22"/>
        </w:rPr>
        <w:t xml:space="preserve">The </w:t>
      </w:r>
      <w:r w:rsidR="00193200">
        <w:rPr>
          <w:rFonts w:asciiTheme="minorHAnsi" w:hAnsiTheme="minorHAnsi" w:cstheme="minorHAnsi"/>
          <w:sz w:val="22"/>
          <w:szCs w:val="22"/>
        </w:rPr>
        <w:t xml:space="preserve">revisions eliminate </w:t>
      </w:r>
      <w:r w:rsidR="00047A7F">
        <w:rPr>
          <w:rFonts w:asciiTheme="minorHAnsi" w:hAnsiTheme="minorHAnsi" w:cstheme="minorHAnsi"/>
          <w:sz w:val="22"/>
          <w:szCs w:val="22"/>
        </w:rPr>
        <w:t>the</w:t>
      </w:r>
      <w:r w:rsidR="00BC090C">
        <w:rPr>
          <w:rFonts w:asciiTheme="minorHAnsi" w:hAnsiTheme="minorHAnsi" w:cstheme="minorHAnsi"/>
          <w:sz w:val="22"/>
          <w:szCs w:val="22"/>
        </w:rPr>
        <w:t xml:space="preserve"> required quarterly disclosure</w:t>
      </w:r>
      <w:r w:rsidR="00047A7F">
        <w:rPr>
          <w:rFonts w:asciiTheme="minorHAnsi" w:hAnsiTheme="minorHAnsi" w:cstheme="minorHAnsi"/>
          <w:sz w:val="22"/>
          <w:szCs w:val="22"/>
        </w:rPr>
        <w:t xml:space="preserve"> requirement</w:t>
      </w:r>
      <w:r w:rsidR="00BC090C">
        <w:rPr>
          <w:rFonts w:asciiTheme="minorHAnsi" w:hAnsiTheme="minorHAnsi" w:cstheme="minorHAnsi"/>
          <w:sz w:val="22"/>
          <w:szCs w:val="22"/>
        </w:rPr>
        <w:t xml:space="preserve">, but regulator comments are requested on whether the interim reporting should be retained. (Prior to these edits, the disclosure was a required interim / annual </w:t>
      </w:r>
      <w:r w:rsidR="004E56A2">
        <w:rPr>
          <w:rFonts w:asciiTheme="minorHAnsi" w:hAnsiTheme="minorHAnsi" w:cstheme="minorHAnsi"/>
          <w:sz w:val="22"/>
          <w:szCs w:val="22"/>
        </w:rPr>
        <w:t xml:space="preserve">statutory disclosure for SSAP No. 43 only. The disclosure was annual audited only under SSAP No. 26.) </w:t>
      </w:r>
    </w:p>
    <w:p w14:paraId="26AEFBC6" w14:textId="77777777" w:rsidR="009653E8" w:rsidRDefault="009653E8" w:rsidP="009653E8">
      <w:pPr>
        <w:pStyle w:val="ListParagraph"/>
        <w:rPr>
          <w:rFonts w:asciiTheme="minorHAnsi" w:hAnsiTheme="minorHAnsi" w:cstheme="minorHAnsi"/>
          <w:sz w:val="22"/>
          <w:szCs w:val="22"/>
        </w:rPr>
      </w:pPr>
    </w:p>
    <w:p w14:paraId="786F8FA0" w14:textId="38C3DA09" w:rsidR="007717B5" w:rsidRDefault="00DC62F3"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In the annual statement instructions</w:t>
      </w:r>
      <w:r w:rsidR="007717B5">
        <w:rPr>
          <w:rFonts w:asciiTheme="minorHAnsi" w:hAnsiTheme="minorHAnsi" w:cstheme="minorHAnsi"/>
          <w:sz w:val="22"/>
          <w:szCs w:val="22"/>
        </w:rPr>
        <w:t xml:space="preserve"> and template</w:t>
      </w:r>
      <w:r>
        <w:rPr>
          <w:rFonts w:asciiTheme="minorHAnsi" w:hAnsiTheme="minorHAnsi" w:cstheme="minorHAnsi"/>
          <w:sz w:val="22"/>
          <w:szCs w:val="22"/>
        </w:rPr>
        <w:t>, the disclosure for bifurcated other-than-temporary impairment has been expanded to include</w:t>
      </w:r>
      <w:r w:rsidR="00DB6951">
        <w:rPr>
          <w:rFonts w:asciiTheme="minorHAnsi" w:hAnsiTheme="minorHAnsi" w:cstheme="minorHAnsi"/>
          <w:sz w:val="22"/>
          <w:szCs w:val="22"/>
        </w:rPr>
        <w:t xml:space="preserve"> non-bond debt securities as well as residual interests that follow the allowable earned yield method. </w:t>
      </w:r>
    </w:p>
    <w:p w14:paraId="2BE86579" w14:textId="77777777" w:rsidR="009653E8" w:rsidRDefault="009653E8" w:rsidP="009653E8">
      <w:pPr>
        <w:pStyle w:val="ListParagraph"/>
        <w:rPr>
          <w:rFonts w:asciiTheme="minorHAnsi" w:hAnsiTheme="minorHAnsi" w:cstheme="minorHAnsi"/>
          <w:sz w:val="22"/>
          <w:szCs w:val="22"/>
        </w:rPr>
      </w:pPr>
    </w:p>
    <w:p w14:paraId="44F069F8" w14:textId="44510F5B" w:rsidR="001F68A1" w:rsidRDefault="007717B5"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Disclosures have been incorporated for residuals in scope of SSAP No. 21 to be consistent with other invested asset disclosures. </w:t>
      </w:r>
    </w:p>
    <w:p w14:paraId="2335E9BC" w14:textId="77777777" w:rsidR="009653E8" w:rsidRDefault="009653E8" w:rsidP="009653E8">
      <w:pPr>
        <w:pStyle w:val="ListParagraph"/>
        <w:rPr>
          <w:rFonts w:asciiTheme="minorHAnsi" w:hAnsiTheme="minorHAnsi" w:cstheme="minorHAnsi"/>
          <w:sz w:val="22"/>
          <w:szCs w:val="22"/>
        </w:rPr>
      </w:pPr>
    </w:p>
    <w:p w14:paraId="4427C654" w14:textId="2793852A" w:rsidR="001F68A1" w:rsidRDefault="004A62A6" w:rsidP="009653E8">
      <w:pPr>
        <w:pStyle w:val="BodyTextIndent"/>
        <w:numPr>
          <w:ilvl w:val="0"/>
          <w:numId w:val="75"/>
        </w:numPr>
        <w:spacing w:after="0"/>
        <w:jc w:val="both"/>
        <w:rPr>
          <w:rFonts w:asciiTheme="minorHAnsi" w:hAnsiTheme="minorHAnsi" w:cstheme="minorHAnsi"/>
          <w:sz w:val="22"/>
          <w:szCs w:val="22"/>
        </w:rPr>
      </w:pPr>
      <w:r>
        <w:rPr>
          <w:rFonts w:asciiTheme="minorHAnsi" w:hAnsiTheme="minorHAnsi" w:cstheme="minorHAnsi"/>
          <w:sz w:val="22"/>
          <w:szCs w:val="22"/>
        </w:rPr>
        <w:t xml:space="preserve">Within the current debt security SSAPs, some statements refer to disclosure requirements in other SSAPs. To eliminate </w:t>
      </w:r>
      <w:r w:rsidR="00CD4E0F">
        <w:rPr>
          <w:rFonts w:asciiTheme="minorHAnsi" w:hAnsiTheme="minorHAnsi" w:cstheme="minorHAnsi"/>
          <w:sz w:val="22"/>
          <w:szCs w:val="22"/>
        </w:rPr>
        <w:t xml:space="preserve">the potential for missing these disclosure requirements, the disclosure requirements have been </w:t>
      </w:r>
      <w:r w:rsidR="005C7D1A">
        <w:rPr>
          <w:rFonts w:asciiTheme="minorHAnsi" w:hAnsiTheme="minorHAnsi" w:cstheme="minorHAnsi"/>
          <w:sz w:val="22"/>
          <w:szCs w:val="22"/>
        </w:rPr>
        <w:t xml:space="preserve">fully </w:t>
      </w:r>
      <w:r w:rsidR="00CD4E0F">
        <w:rPr>
          <w:rFonts w:asciiTheme="minorHAnsi" w:hAnsiTheme="minorHAnsi" w:cstheme="minorHAnsi"/>
          <w:sz w:val="22"/>
          <w:szCs w:val="22"/>
        </w:rPr>
        <w:t xml:space="preserve">incorporated </w:t>
      </w:r>
      <w:r w:rsidR="00AE3D7E">
        <w:rPr>
          <w:rFonts w:asciiTheme="minorHAnsi" w:hAnsiTheme="minorHAnsi" w:cstheme="minorHAnsi"/>
          <w:sz w:val="22"/>
          <w:szCs w:val="22"/>
        </w:rPr>
        <w:t xml:space="preserve">into each SSAP. </w:t>
      </w:r>
    </w:p>
    <w:p w14:paraId="7A31B860" w14:textId="77777777" w:rsidR="000244AE" w:rsidRDefault="000244AE" w:rsidP="008F5AFD">
      <w:pPr>
        <w:pStyle w:val="BodyTextIndent"/>
        <w:spacing w:after="0"/>
        <w:ind w:left="0"/>
        <w:jc w:val="both"/>
        <w:rPr>
          <w:rFonts w:asciiTheme="minorHAnsi" w:hAnsiTheme="minorHAnsi" w:cstheme="minorHAnsi"/>
          <w:sz w:val="22"/>
          <w:szCs w:val="22"/>
        </w:rPr>
      </w:pPr>
    </w:p>
    <w:p w14:paraId="72E342C1" w14:textId="46C05F32" w:rsidR="0087451D" w:rsidRPr="009653E8" w:rsidRDefault="0087451D" w:rsidP="008F5AFD">
      <w:pPr>
        <w:pStyle w:val="BodyTextIndent"/>
        <w:spacing w:after="0"/>
        <w:ind w:left="0"/>
        <w:jc w:val="both"/>
        <w:rPr>
          <w:rFonts w:asciiTheme="minorHAnsi" w:hAnsiTheme="minorHAnsi" w:cstheme="minorHAnsi"/>
          <w:b/>
          <w:bCs/>
          <w:sz w:val="22"/>
          <w:szCs w:val="22"/>
        </w:rPr>
      </w:pPr>
      <w:r w:rsidRPr="009653E8">
        <w:rPr>
          <w:rFonts w:asciiTheme="minorHAnsi" w:hAnsiTheme="minorHAnsi" w:cstheme="minorHAnsi"/>
          <w:b/>
          <w:bCs/>
          <w:sz w:val="22"/>
          <w:szCs w:val="22"/>
        </w:rPr>
        <w:t xml:space="preserve">Discussion of Key Revisions: </w:t>
      </w:r>
    </w:p>
    <w:p w14:paraId="354F004E" w14:textId="77777777" w:rsidR="00FF61D9" w:rsidRDefault="00FF61D9" w:rsidP="008F5AFD">
      <w:pPr>
        <w:pStyle w:val="BodyTextIndent"/>
        <w:spacing w:after="0"/>
        <w:ind w:left="0"/>
        <w:jc w:val="both"/>
        <w:rPr>
          <w:rFonts w:asciiTheme="minorHAnsi" w:hAnsiTheme="minorHAnsi" w:cstheme="minorHAnsi"/>
          <w:sz w:val="22"/>
          <w:szCs w:val="22"/>
        </w:rPr>
      </w:pPr>
    </w:p>
    <w:p w14:paraId="36BC7649" w14:textId="03030855" w:rsidR="00FF61D9" w:rsidRDefault="00FF61D9" w:rsidP="000D7572">
      <w:pPr>
        <w:pStyle w:val="BodyTextIndent"/>
        <w:numPr>
          <w:ilvl w:val="0"/>
          <w:numId w:val="5"/>
        </w:numPr>
        <w:spacing w:after="0"/>
        <w:jc w:val="both"/>
        <w:rPr>
          <w:rFonts w:asciiTheme="minorHAnsi" w:hAnsiTheme="minorHAnsi" w:cstheme="minorHAnsi"/>
          <w:sz w:val="22"/>
          <w:szCs w:val="22"/>
        </w:rPr>
      </w:pPr>
      <w:r>
        <w:rPr>
          <w:rFonts w:asciiTheme="minorHAnsi" w:hAnsiTheme="minorHAnsi" w:cstheme="minorHAnsi"/>
          <w:sz w:val="22"/>
          <w:szCs w:val="22"/>
        </w:rPr>
        <w:t xml:space="preserve"> </w:t>
      </w:r>
      <w:r w:rsidRPr="000D7572">
        <w:rPr>
          <w:rFonts w:asciiTheme="minorHAnsi" w:hAnsiTheme="minorHAnsi" w:cstheme="minorHAnsi"/>
          <w:sz w:val="22"/>
          <w:szCs w:val="22"/>
          <w:u w:val="single"/>
        </w:rPr>
        <w:t>SSAP No. 26 Disclosure on Sales:</w:t>
      </w:r>
      <w:r>
        <w:rPr>
          <w:rFonts w:asciiTheme="minorHAnsi" w:hAnsiTheme="minorHAnsi" w:cstheme="minorHAnsi"/>
          <w:sz w:val="22"/>
          <w:szCs w:val="22"/>
        </w:rPr>
        <w:t xml:space="preserve"> </w:t>
      </w:r>
    </w:p>
    <w:p w14:paraId="462EEB14" w14:textId="28726E1E" w:rsidR="00F84CF9" w:rsidRDefault="00673C7A" w:rsidP="008F5AFD">
      <w:pPr>
        <w:pStyle w:val="BodyTextIndent"/>
        <w:spacing w:after="0"/>
        <w:ind w:left="0"/>
        <w:jc w:val="both"/>
        <w:rPr>
          <w:rFonts w:asciiTheme="minorHAnsi" w:hAnsiTheme="minorHAnsi" w:cstheme="minorHAnsi"/>
          <w:sz w:val="22"/>
          <w:szCs w:val="22"/>
        </w:rPr>
      </w:pPr>
      <w:r>
        <w:rPr>
          <w:rFonts w:asciiTheme="minorHAnsi" w:hAnsiTheme="minorHAnsi" w:cstheme="minorHAnsi"/>
          <w:sz w:val="22"/>
          <w:szCs w:val="22"/>
        </w:rPr>
        <w:t>SSAP No. 26, paragraph 40</w:t>
      </w:r>
      <w:r w:rsidR="00D815C8">
        <w:rPr>
          <w:rFonts w:asciiTheme="minorHAnsi" w:hAnsiTheme="minorHAnsi" w:cstheme="minorHAnsi"/>
          <w:sz w:val="22"/>
          <w:szCs w:val="22"/>
        </w:rPr>
        <w:t>.</w:t>
      </w:r>
      <w:r>
        <w:rPr>
          <w:rFonts w:asciiTheme="minorHAnsi" w:hAnsiTheme="minorHAnsi" w:cstheme="minorHAnsi"/>
          <w:sz w:val="22"/>
          <w:szCs w:val="22"/>
        </w:rPr>
        <w:t>g</w:t>
      </w:r>
      <w:r w:rsidR="00D815C8">
        <w:rPr>
          <w:rFonts w:asciiTheme="minorHAnsi" w:hAnsiTheme="minorHAnsi" w:cstheme="minorHAnsi"/>
          <w:sz w:val="22"/>
          <w:szCs w:val="22"/>
        </w:rPr>
        <w:t>.</w:t>
      </w:r>
      <w:r>
        <w:rPr>
          <w:rFonts w:asciiTheme="minorHAnsi" w:hAnsiTheme="minorHAnsi" w:cstheme="minorHAnsi"/>
          <w:sz w:val="22"/>
          <w:szCs w:val="22"/>
        </w:rPr>
        <w:t xml:space="preserve"> </w:t>
      </w:r>
      <w:r w:rsidR="006D2A8C">
        <w:rPr>
          <w:rFonts w:asciiTheme="minorHAnsi" w:hAnsiTheme="minorHAnsi" w:cstheme="minorHAnsi"/>
          <w:sz w:val="22"/>
          <w:szCs w:val="22"/>
        </w:rPr>
        <w:t>is</w:t>
      </w:r>
      <w:r>
        <w:rPr>
          <w:rFonts w:asciiTheme="minorHAnsi" w:hAnsiTheme="minorHAnsi" w:cstheme="minorHAnsi"/>
          <w:sz w:val="22"/>
          <w:szCs w:val="22"/>
        </w:rPr>
        <w:t xml:space="preserve"> an existing disclosure </w:t>
      </w:r>
      <w:r w:rsidR="008D20DC">
        <w:rPr>
          <w:rFonts w:asciiTheme="minorHAnsi" w:hAnsiTheme="minorHAnsi" w:cstheme="minorHAnsi"/>
          <w:sz w:val="22"/>
          <w:szCs w:val="22"/>
        </w:rPr>
        <w:t>for the proceeds of sales o</w:t>
      </w:r>
      <w:r w:rsidR="008F6BAE">
        <w:rPr>
          <w:rFonts w:asciiTheme="minorHAnsi" w:hAnsiTheme="minorHAnsi" w:cstheme="minorHAnsi"/>
          <w:sz w:val="22"/>
          <w:szCs w:val="22"/>
        </w:rPr>
        <w:t>f</w:t>
      </w:r>
      <w:r w:rsidR="008D20DC">
        <w:rPr>
          <w:rFonts w:asciiTheme="minorHAnsi" w:hAnsiTheme="minorHAnsi" w:cstheme="minorHAnsi"/>
          <w:sz w:val="22"/>
          <w:szCs w:val="22"/>
        </w:rPr>
        <w:t xml:space="preserve"> bonds and assets in scope of th</w:t>
      </w:r>
      <w:r w:rsidR="00D75969">
        <w:rPr>
          <w:rFonts w:asciiTheme="minorHAnsi" w:hAnsiTheme="minorHAnsi" w:cstheme="minorHAnsi"/>
          <w:sz w:val="22"/>
          <w:szCs w:val="22"/>
        </w:rPr>
        <w:t>at</w:t>
      </w:r>
      <w:r w:rsidR="008D20DC">
        <w:rPr>
          <w:rFonts w:asciiTheme="minorHAnsi" w:hAnsiTheme="minorHAnsi" w:cstheme="minorHAnsi"/>
          <w:sz w:val="22"/>
          <w:szCs w:val="22"/>
        </w:rPr>
        <w:t xml:space="preserve"> statement, and the gross realized gains and losses from those sales. </w:t>
      </w:r>
      <w:r w:rsidR="00AC2DE2">
        <w:rPr>
          <w:rFonts w:asciiTheme="minorHAnsi" w:hAnsiTheme="minorHAnsi" w:cstheme="minorHAnsi"/>
          <w:sz w:val="22"/>
          <w:szCs w:val="22"/>
        </w:rPr>
        <w:t xml:space="preserve">This disclosure was added in 2005 to </w:t>
      </w:r>
      <w:r w:rsidR="006C6182">
        <w:rPr>
          <w:rFonts w:asciiTheme="minorHAnsi" w:hAnsiTheme="minorHAnsi" w:cstheme="minorHAnsi"/>
          <w:sz w:val="22"/>
          <w:szCs w:val="22"/>
        </w:rPr>
        <w:t>a</w:t>
      </w:r>
      <w:r w:rsidR="00BA1518">
        <w:rPr>
          <w:rFonts w:asciiTheme="minorHAnsi" w:hAnsiTheme="minorHAnsi" w:cstheme="minorHAnsi"/>
          <w:sz w:val="22"/>
          <w:szCs w:val="22"/>
        </w:rPr>
        <w:t>dopt with modification</w:t>
      </w:r>
      <w:r w:rsidR="00AC2DE2">
        <w:rPr>
          <w:rFonts w:asciiTheme="minorHAnsi" w:hAnsiTheme="minorHAnsi" w:cstheme="minorHAnsi"/>
          <w:sz w:val="22"/>
          <w:szCs w:val="22"/>
        </w:rPr>
        <w:t xml:space="preserve"> US GAAP in </w:t>
      </w:r>
      <w:r w:rsidR="00AC2DE2" w:rsidRPr="000D7572">
        <w:rPr>
          <w:rFonts w:asciiTheme="minorHAnsi" w:hAnsiTheme="minorHAnsi" w:cstheme="minorHAnsi"/>
          <w:i/>
          <w:iCs/>
          <w:sz w:val="22"/>
          <w:szCs w:val="22"/>
        </w:rPr>
        <w:t>SOP 90-11</w:t>
      </w:r>
      <w:r w:rsidR="00184BED" w:rsidRPr="000D7572">
        <w:rPr>
          <w:rFonts w:asciiTheme="minorHAnsi" w:hAnsiTheme="minorHAnsi" w:cstheme="minorHAnsi"/>
          <w:i/>
          <w:iCs/>
          <w:sz w:val="22"/>
          <w:szCs w:val="22"/>
        </w:rPr>
        <w:t>, Disclosure of Certain Information by Financial Institutions about Debt Securities Held as Assets</w:t>
      </w:r>
      <w:r w:rsidR="00184BED">
        <w:rPr>
          <w:rFonts w:asciiTheme="minorHAnsi" w:hAnsiTheme="minorHAnsi" w:cstheme="minorHAnsi"/>
          <w:sz w:val="22"/>
          <w:szCs w:val="22"/>
        </w:rPr>
        <w:t xml:space="preserve">. Since then, SOP 90-11 was superseded by paragraphs 19-22 of </w:t>
      </w:r>
      <w:r w:rsidR="00184BED" w:rsidRPr="000D7572">
        <w:rPr>
          <w:rFonts w:asciiTheme="minorHAnsi" w:hAnsiTheme="minorHAnsi" w:cstheme="minorHAnsi"/>
          <w:i/>
          <w:iCs/>
          <w:sz w:val="22"/>
          <w:szCs w:val="22"/>
        </w:rPr>
        <w:t>FASB Statement No. 115, Accounting for Certain Investments in Debt and Equity Securities</w:t>
      </w:r>
      <w:r w:rsidR="00184BED">
        <w:rPr>
          <w:rFonts w:asciiTheme="minorHAnsi" w:hAnsiTheme="minorHAnsi" w:cstheme="minorHAnsi"/>
          <w:sz w:val="22"/>
          <w:szCs w:val="22"/>
        </w:rPr>
        <w:t xml:space="preserve">. </w:t>
      </w:r>
      <w:r w:rsidR="0076167A">
        <w:rPr>
          <w:rFonts w:asciiTheme="minorHAnsi" w:hAnsiTheme="minorHAnsi" w:cstheme="minorHAnsi"/>
          <w:sz w:val="22"/>
          <w:szCs w:val="22"/>
        </w:rPr>
        <w:t xml:space="preserve">This disclosure is still retained in the FASB codification </w:t>
      </w:r>
      <w:r w:rsidR="009450B8">
        <w:rPr>
          <w:rFonts w:asciiTheme="minorHAnsi" w:hAnsiTheme="minorHAnsi" w:cstheme="minorHAnsi"/>
          <w:sz w:val="22"/>
          <w:szCs w:val="22"/>
        </w:rPr>
        <w:t>in AS</w:t>
      </w:r>
      <w:r w:rsidR="00A71A6B">
        <w:rPr>
          <w:rFonts w:asciiTheme="minorHAnsi" w:hAnsiTheme="minorHAnsi" w:cstheme="minorHAnsi"/>
          <w:sz w:val="22"/>
          <w:szCs w:val="22"/>
        </w:rPr>
        <w:t>C</w:t>
      </w:r>
      <w:r w:rsidR="009450B8">
        <w:rPr>
          <w:rFonts w:asciiTheme="minorHAnsi" w:hAnsiTheme="minorHAnsi" w:cstheme="minorHAnsi"/>
          <w:sz w:val="22"/>
          <w:szCs w:val="22"/>
        </w:rPr>
        <w:t xml:space="preserve"> 320-10-50-9. (Th</w:t>
      </w:r>
      <w:r w:rsidR="00D4763E">
        <w:rPr>
          <w:rFonts w:asciiTheme="minorHAnsi" w:hAnsiTheme="minorHAnsi" w:cstheme="minorHAnsi"/>
          <w:sz w:val="22"/>
          <w:szCs w:val="22"/>
        </w:rPr>
        <w:t>e</w:t>
      </w:r>
      <w:r w:rsidR="009450B8">
        <w:rPr>
          <w:rFonts w:asciiTheme="minorHAnsi" w:hAnsiTheme="minorHAnsi" w:cstheme="minorHAnsi"/>
          <w:sz w:val="22"/>
          <w:szCs w:val="22"/>
        </w:rPr>
        <w:t xml:space="preserve"> FASB disclosure only pertains to available-for-sale </w:t>
      </w:r>
      <w:r w:rsidR="009A04D5">
        <w:rPr>
          <w:rFonts w:asciiTheme="minorHAnsi" w:hAnsiTheme="minorHAnsi" w:cstheme="minorHAnsi"/>
          <w:sz w:val="22"/>
          <w:szCs w:val="22"/>
        </w:rPr>
        <w:t>securities but</w:t>
      </w:r>
      <w:r w:rsidR="009450B8">
        <w:rPr>
          <w:rFonts w:asciiTheme="minorHAnsi" w:hAnsiTheme="minorHAnsi" w:cstheme="minorHAnsi"/>
          <w:sz w:val="22"/>
          <w:szCs w:val="22"/>
        </w:rPr>
        <w:t xml:space="preserve"> was adopted </w:t>
      </w:r>
      <w:r w:rsidR="003904AF">
        <w:rPr>
          <w:rFonts w:asciiTheme="minorHAnsi" w:hAnsiTheme="minorHAnsi" w:cstheme="minorHAnsi"/>
          <w:sz w:val="22"/>
          <w:szCs w:val="22"/>
        </w:rPr>
        <w:t>for all</w:t>
      </w:r>
      <w:r w:rsidR="00E41435">
        <w:rPr>
          <w:rFonts w:asciiTheme="minorHAnsi" w:hAnsiTheme="minorHAnsi" w:cstheme="minorHAnsi"/>
          <w:sz w:val="22"/>
          <w:szCs w:val="22"/>
        </w:rPr>
        <w:t xml:space="preserve"> measurement method</w:t>
      </w:r>
      <w:r w:rsidR="003904AF">
        <w:rPr>
          <w:rFonts w:asciiTheme="minorHAnsi" w:hAnsiTheme="minorHAnsi" w:cstheme="minorHAnsi"/>
          <w:sz w:val="22"/>
          <w:szCs w:val="22"/>
        </w:rPr>
        <w:t>s</w:t>
      </w:r>
      <w:r w:rsidR="00E41435">
        <w:rPr>
          <w:rFonts w:asciiTheme="minorHAnsi" w:hAnsiTheme="minorHAnsi" w:cstheme="minorHAnsi"/>
          <w:sz w:val="22"/>
          <w:szCs w:val="22"/>
        </w:rPr>
        <w:t xml:space="preserve"> in SAP</w:t>
      </w:r>
      <w:r w:rsidR="009A04D5">
        <w:rPr>
          <w:rFonts w:asciiTheme="minorHAnsi" w:hAnsiTheme="minorHAnsi" w:cstheme="minorHAnsi"/>
          <w:sz w:val="22"/>
          <w:szCs w:val="22"/>
        </w:rPr>
        <w:t xml:space="preserve">.) Although this FASB disclosure encompasses all </w:t>
      </w:r>
      <w:r w:rsidR="00805AD3">
        <w:rPr>
          <w:rFonts w:asciiTheme="minorHAnsi" w:hAnsiTheme="minorHAnsi" w:cstheme="minorHAnsi"/>
          <w:sz w:val="22"/>
          <w:szCs w:val="22"/>
        </w:rPr>
        <w:t xml:space="preserve">debt securities, it was only </w:t>
      </w:r>
      <w:r w:rsidR="00E41435">
        <w:rPr>
          <w:rFonts w:asciiTheme="minorHAnsi" w:hAnsiTheme="minorHAnsi" w:cstheme="minorHAnsi"/>
          <w:sz w:val="22"/>
          <w:szCs w:val="22"/>
        </w:rPr>
        <w:t xml:space="preserve">explicitly </w:t>
      </w:r>
      <w:r w:rsidR="00805AD3">
        <w:rPr>
          <w:rFonts w:asciiTheme="minorHAnsi" w:hAnsiTheme="minorHAnsi" w:cstheme="minorHAnsi"/>
          <w:sz w:val="22"/>
          <w:szCs w:val="22"/>
        </w:rPr>
        <w:t>included in SSAP No. 26</w:t>
      </w:r>
      <w:r w:rsidR="00E41435">
        <w:rPr>
          <w:rFonts w:asciiTheme="minorHAnsi" w:hAnsiTheme="minorHAnsi" w:cstheme="minorHAnsi"/>
          <w:sz w:val="22"/>
          <w:szCs w:val="22"/>
        </w:rPr>
        <w:t xml:space="preserve">, with a reference </w:t>
      </w:r>
      <w:r w:rsidR="00856584">
        <w:rPr>
          <w:rFonts w:asciiTheme="minorHAnsi" w:hAnsiTheme="minorHAnsi" w:cstheme="minorHAnsi"/>
          <w:sz w:val="22"/>
          <w:szCs w:val="22"/>
        </w:rPr>
        <w:t>to the SSAP No. 26 disclosure in</w:t>
      </w:r>
      <w:r w:rsidR="00E41435">
        <w:rPr>
          <w:rFonts w:asciiTheme="minorHAnsi" w:hAnsiTheme="minorHAnsi" w:cstheme="minorHAnsi"/>
          <w:sz w:val="22"/>
          <w:szCs w:val="22"/>
        </w:rPr>
        <w:t xml:space="preserve"> SSAP No. 43, </w:t>
      </w:r>
      <w:r w:rsidR="006D6639">
        <w:rPr>
          <w:rFonts w:asciiTheme="minorHAnsi" w:hAnsiTheme="minorHAnsi" w:cstheme="minorHAnsi"/>
          <w:sz w:val="22"/>
          <w:szCs w:val="22"/>
        </w:rPr>
        <w:t>but no</w:t>
      </w:r>
      <w:r w:rsidR="00E41435">
        <w:rPr>
          <w:rFonts w:asciiTheme="minorHAnsi" w:hAnsiTheme="minorHAnsi" w:cstheme="minorHAnsi"/>
          <w:sz w:val="22"/>
          <w:szCs w:val="22"/>
        </w:rPr>
        <w:t xml:space="preserve"> reference </w:t>
      </w:r>
      <w:r w:rsidR="006D6639">
        <w:rPr>
          <w:rFonts w:asciiTheme="minorHAnsi" w:hAnsiTheme="minorHAnsi" w:cstheme="minorHAnsi"/>
          <w:sz w:val="22"/>
          <w:szCs w:val="22"/>
        </w:rPr>
        <w:t>exists</w:t>
      </w:r>
      <w:r w:rsidR="009C3877">
        <w:rPr>
          <w:rFonts w:asciiTheme="minorHAnsi" w:hAnsiTheme="minorHAnsi" w:cstheme="minorHAnsi"/>
          <w:sz w:val="22"/>
          <w:szCs w:val="22"/>
        </w:rPr>
        <w:t xml:space="preserve"> </w:t>
      </w:r>
      <w:r w:rsidR="00E41435">
        <w:rPr>
          <w:rFonts w:asciiTheme="minorHAnsi" w:hAnsiTheme="minorHAnsi" w:cstheme="minorHAnsi"/>
          <w:sz w:val="22"/>
          <w:szCs w:val="22"/>
        </w:rPr>
        <w:t xml:space="preserve">in </w:t>
      </w:r>
      <w:r w:rsidR="00F14EC9">
        <w:rPr>
          <w:rFonts w:asciiTheme="minorHAnsi" w:hAnsiTheme="minorHAnsi" w:cstheme="minorHAnsi"/>
          <w:sz w:val="22"/>
          <w:szCs w:val="22"/>
        </w:rPr>
        <w:t xml:space="preserve">SSAP No. 2 or </w:t>
      </w:r>
      <w:r w:rsidR="00E41435">
        <w:rPr>
          <w:rFonts w:asciiTheme="minorHAnsi" w:hAnsiTheme="minorHAnsi" w:cstheme="minorHAnsi"/>
          <w:sz w:val="22"/>
          <w:szCs w:val="22"/>
        </w:rPr>
        <w:t>SSAP No. 21</w:t>
      </w:r>
      <w:r w:rsidR="00805AD3">
        <w:rPr>
          <w:rFonts w:asciiTheme="minorHAnsi" w:hAnsiTheme="minorHAnsi" w:cstheme="minorHAnsi"/>
          <w:sz w:val="22"/>
          <w:szCs w:val="22"/>
        </w:rPr>
        <w:t>.</w:t>
      </w:r>
      <w:r w:rsidR="009B63CC">
        <w:rPr>
          <w:rFonts w:asciiTheme="minorHAnsi" w:hAnsiTheme="minorHAnsi" w:cstheme="minorHAnsi"/>
          <w:sz w:val="22"/>
          <w:szCs w:val="22"/>
        </w:rPr>
        <w:t xml:space="preserve"> As an annual audited only </w:t>
      </w:r>
      <w:r w:rsidR="000D4844">
        <w:rPr>
          <w:rFonts w:asciiTheme="minorHAnsi" w:hAnsiTheme="minorHAnsi" w:cstheme="minorHAnsi"/>
          <w:sz w:val="22"/>
          <w:szCs w:val="22"/>
        </w:rPr>
        <w:t>item</w:t>
      </w:r>
      <w:r w:rsidR="009B63CC">
        <w:rPr>
          <w:rFonts w:asciiTheme="minorHAnsi" w:hAnsiTheme="minorHAnsi" w:cstheme="minorHAnsi"/>
          <w:sz w:val="22"/>
          <w:szCs w:val="22"/>
        </w:rPr>
        <w:t xml:space="preserve">, this current disclosure </w:t>
      </w:r>
      <w:r w:rsidR="00FE363A">
        <w:rPr>
          <w:rFonts w:asciiTheme="minorHAnsi" w:hAnsiTheme="minorHAnsi" w:cstheme="minorHAnsi"/>
          <w:sz w:val="22"/>
          <w:szCs w:val="22"/>
        </w:rPr>
        <w:t xml:space="preserve">is not </w:t>
      </w:r>
      <w:r w:rsidR="001423FE">
        <w:rPr>
          <w:rFonts w:asciiTheme="minorHAnsi" w:hAnsiTheme="minorHAnsi" w:cstheme="minorHAnsi"/>
          <w:sz w:val="22"/>
          <w:szCs w:val="22"/>
        </w:rPr>
        <w:t xml:space="preserve">captured in the notes to </w:t>
      </w:r>
      <w:r w:rsidR="00FE363A">
        <w:rPr>
          <w:rFonts w:asciiTheme="minorHAnsi" w:hAnsiTheme="minorHAnsi" w:cstheme="minorHAnsi"/>
          <w:sz w:val="22"/>
          <w:szCs w:val="22"/>
        </w:rPr>
        <w:t xml:space="preserve">the statutory financial statements and cannot be </w:t>
      </w:r>
      <w:r w:rsidR="009B63CC">
        <w:rPr>
          <w:rFonts w:asciiTheme="minorHAnsi" w:hAnsiTheme="minorHAnsi" w:cstheme="minorHAnsi"/>
          <w:sz w:val="22"/>
          <w:szCs w:val="22"/>
        </w:rPr>
        <w:t>quantified or compared</w:t>
      </w:r>
      <w:r w:rsidR="00FE363A">
        <w:rPr>
          <w:rFonts w:asciiTheme="minorHAnsi" w:hAnsiTheme="minorHAnsi" w:cstheme="minorHAnsi"/>
          <w:sz w:val="22"/>
          <w:szCs w:val="22"/>
        </w:rPr>
        <w:t xml:space="preserve">. This disclosure </w:t>
      </w:r>
      <w:r w:rsidR="009B63CC">
        <w:rPr>
          <w:rFonts w:asciiTheme="minorHAnsi" w:hAnsiTheme="minorHAnsi" w:cstheme="minorHAnsi"/>
          <w:sz w:val="22"/>
          <w:szCs w:val="22"/>
        </w:rPr>
        <w:t xml:space="preserve">would </w:t>
      </w:r>
      <w:r w:rsidR="007627EE">
        <w:rPr>
          <w:rFonts w:asciiTheme="minorHAnsi" w:hAnsiTheme="minorHAnsi" w:cstheme="minorHAnsi"/>
          <w:sz w:val="22"/>
          <w:szCs w:val="22"/>
        </w:rPr>
        <w:t xml:space="preserve">only be </w:t>
      </w:r>
      <w:r w:rsidR="00FE363A">
        <w:rPr>
          <w:rFonts w:asciiTheme="minorHAnsi" w:hAnsiTheme="minorHAnsi" w:cstheme="minorHAnsi"/>
          <w:sz w:val="22"/>
          <w:szCs w:val="22"/>
        </w:rPr>
        <w:t>noted</w:t>
      </w:r>
      <w:r w:rsidR="007627EE">
        <w:rPr>
          <w:rFonts w:asciiTheme="minorHAnsi" w:hAnsiTheme="minorHAnsi" w:cstheme="minorHAnsi"/>
          <w:sz w:val="22"/>
          <w:szCs w:val="22"/>
        </w:rPr>
        <w:t xml:space="preserve"> by the domestic regulator as part of their review of the audit report. </w:t>
      </w:r>
      <w:r w:rsidR="007627EE" w:rsidRPr="000D7572">
        <w:rPr>
          <w:rFonts w:asciiTheme="minorHAnsi" w:hAnsiTheme="minorHAnsi" w:cstheme="minorHAnsi"/>
          <w:b/>
          <w:bCs/>
          <w:sz w:val="22"/>
          <w:szCs w:val="22"/>
        </w:rPr>
        <w:t xml:space="preserve">With the discussions of IMR, and the focus of </w:t>
      </w:r>
      <w:r w:rsidR="00856584">
        <w:rPr>
          <w:rFonts w:asciiTheme="minorHAnsi" w:hAnsiTheme="minorHAnsi" w:cstheme="minorHAnsi"/>
          <w:b/>
          <w:bCs/>
          <w:sz w:val="22"/>
          <w:szCs w:val="22"/>
        </w:rPr>
        <w:t xml:space="preserve">fixed-income sales </w:t>
      </w:r>
      <w:r w:rsidR="00262420">
        <w:rPr>
          <w:rFonts w:asciiTheme="minorHAnsi" w:hAnsiTheme="minorHAnsi" w:cstheme="minorHAnsi"/>
          <w:b/>
          <w:bCs/>
          <w:sz w:val="22"/>
          <w:szCs w:val="22"/>
        </w:rPr>
        <w:t>separately from fixed-income</w:t>
      </w:r>
      <w:r w:rsidR="007627EE" w:rsidRPr="000D7572">
        <w:rPr>
          <w:rFonts w:asciiTheme="minorHAnsi" w:hAnsiTheme="minorHAnsi" w:cstheme="minorHAnsi"/>
          <w:b/>
          <w:bCs/>
          <w:sz w:val="22"/>
          <w:szCs w:val="22"/>
        </w:rPr>
        <w:t xml:space="preserve"> maturities, this agenda item proposes to revise </w:t>
      </w:r>
      <w:r w:rsidR="00B91066" w:rsidRPr="000D7572">
        <w:rPr>
          <w:rFonts w:asciiTheme="minorHAnsi" w:hAnsiTheme="minorHAnsi" w:cstheme="minorHAnsi"/>
          <w:b/>
          <w:bCs/>
          <w:sz w:val="22"/>
          <w:szCs w:val="22"/>
        </w:rPr>
        <w:t>and expand this existing disclosure</w:t>
      </w:r>
      <w:r w:rsidR="00C52960">
        <w:rPr>
          <w:rFonts w:asciiTheme="minorHAnsi" w:hAnsiTheme="minorHAnsi" w:cstheme="minorHAnsi"/>
          <w:b/>
          <w:bCs/>
          <w:sz w:val="22"/>
          <w:szCs w:val="22"/>
        </w:rPr>
        <w:t xml:space="preserve"> </w:t>
      </w:r>
      <w:r w:rsidR="00376694">
        <w:rPr>
          <w:rFonts w:asciiTheme="minorHAnsi" w:hAnsiTheme="minorHAnsi" w:cstheme="minorHAnsi"/>
          <w:b/>
          <w:bCs/>
          <w:sz w:val="22"/>
          <w:szCs w:val="22"/>
        </w:rPr>
        <w:t>so that it is included</w:t>
      </w:r>
      <w:r w:rsidR="00C52960">
        <w:rPr>
          <w:rFonts w:asciiTheme="minorHAnsi" w:hAnsiTheme="minorHAnsi" w:cstheme="minorHAnsi"/>
          <w:b/>
          <w:bCs/>
          <w:sz w:val="22"/>
          <w:szCs w:val="22"/>
        </w:rPr>
        <w:t xml:space="preserve"> within the statutory financial statements</w:t>
      </w:r>
      <w:r w:rsidR="00B91066" w:rsidRPr="000D7572">
        <w:rPr>
          <w:rFonts w:asciiTheme="minorHAnsi" w:hAnsiTheme="minorHAnsi" w:cstheme="minorHAnsi"/>
          <w:b/>
          <w:bCs/>
          <w:sz w:val="22"/>
          <w:szCs w:val="22"/>
        </w:rPr>
        <w:t xml:space="preserve">. With the revisions, the disclosure will </w:t>
      </w:r>
      <w:r w:rsidR="008F6BAE" w:rsidRPr="000D7572">
        <w:rPr>
          <w:rFonts w:asciiTheme="minorHAnsi" w:hAnsiTheme="minorHAnsi" w:cstheme="minorHAnsi"/>
          <w:b/>
          <w:bCs/>
          <w:sz w:val="22"/>
          <w:szCs w:val="22"/>
        </w:rPr>
        <w:t xml:space="preserve">continue to </w:t>
      </w:r>
      <w:r w:rsidR="007773FA" w:rsidRPr="000D7572">
        <w:rPr>
          <w:rFonts w:asciiTheme="minorHAnsi" w:hAnsiTheme="minorHAnsi" w:cstheme="minorHAnsi"/>
          <w:b/>
          <w:bCs/>
          <w:sz w:val="22"/>
          <w:szCs w:val="22"/>
        </w:rPr>
        <w:t xml:space="preserve">identify </w:t>
      </w:r>
      <w:r w:rsidR="008421C7" w:rsidRPr="000D7572">
        <w:rPr>
          <w:rFonts w:asciiTheme="minorHAnsi" w:hAnsiTheme="minorHAnsi" w:cstheme="minorHAnsi"/>
          <w:b/>
          <w:bCs/>
          <w:sz w:val="22"/>
          <w:szCs w:val="22"/>
        </w:rPr>
        <w:t>sales</w:t>
      </w:r>
      <w:r w:rsidR="00173E91">
        <w:rPr>
          <w:rFonts w:asciiTheme="minorHAnsi" w:hAnsiTheme="minorHAnsi" w:cstheme="minorHAnsi"/>
          <w:b/>
          <w:bCs/>
          <w:sz w:val="22"/>
          <w:szCs w:val="22"/>
        </w:rPr>
        <w:t xml:space="preserve"> proceeds and realized gains and losses</w:t>
      </w:r>
      <w:r w:rsidR="008421C7" w:rsidRPr="000D7572">
        <w:rPr>
          <w:rFonts w:asciiTheme="minorHAnsi" w:hAnsiTheme="minorHAnsi" w:cstheme="minorHAnsi"/>
          <w:b/>
          <w:bCs/>
          <w:sz w:val="22"/>
          <w:szCs w:val="22"/>
        </w:rPr>
        <w:t xml:space="preserve"> but</w:t>
      </w:r>
      <w:r w:rsidR="008F6BAE" w:rsidRPr="000D7572">
        <w:rPr>
          <w:rFonts w:asciiTheme="minorHAnsi" w:hAnsiTheme="minorHAnsi" w:cstheme="minorHAnsi"/>
          <w:b/>
          <w:bCs/>
          <w:sz w:val="22"/>
          <w:szCs w:val="22"/>
        </w:rPr>
        <w:t xml:space="preserve"> </w:t>
      </w:r>
      <w:r w:rsidR="00F20ED5">
        <w:rPr>
          <w:rFonts w:asciiTheme="minorHAnsi" w:hAnsiTheme="minorHAnsi" w:cstheme="minorHAnsi"/>
          <w:b/>
          <w:bCs/>
          <w:sz w:val="22"/>
          <w:szCs w:val="22"/>
        </w:rPr>
        <w:t>has been</w:t>
      </w:r>
      <w:r w:rsidR="008421C7" w:rsidRPr="000D7572">
        <w:rPr>
          <w:rFonts w:asciiTheme="minorHAnsi" w:hAnsiTheme="minorHAnsi" w:cstheme="minorHAnsi"/>
          <w:b/>
          <w:bCs/>
          <w:sz w:val="22"/>
          <w:szCs w:val="22"/>
        </w:rPr>
        <w:t xml:space="preserve"> expanded to also </w:t>
      </w:r>
      <w:r w:rsidR="008F6BAE" w:rsidRPr="000D7572">
        <w:rPr>
          <w:rFonts w:asciiTheme="minorHAnsi" w:hAnsiTheme="minorHAnsi" w:cstheme="minorHAnsi"/>
          <w:b/>
          <w:bCs/>
          <w:sz w:val="22"/>
          <w:szCs w:val="22"/>
        </w:rPr>
        <w:t xml:space="preserve">separately capture </w:t>
      </w:r>
      <w:r w:rsidR="000E6904">
        <w:rPr>
          <w:rFonts w:asciiTheme="minorHAnsi" w:hAnsiTheme="minorHAnsi" w:cstheme="minorHAnsi"/>
          <w:b/>
          <w:bCs/>
          <w:sz w:val="22"/>
          <w:szCs w:val="22"/>
        </w:rPr>
        <w:t xml:space="preserve">this information for </w:t>
      </w:r>
      <w:r w:rsidR="007773FA" w:rsidRPr="000D7572">
        <w:rPr>
          <w:rFonts w:asciiTheme="minorHAnsi" w:hAnsiTheme="minorHAnsi" w:cstheme="minorHAnsi"/>
          <w:b/>
          <w:bCs/>
          <w:sz w:val="22"/>
          <w:szCs w:val="22"/>
        </w:rPr>
        <w:t>maturities</w:t>
      </w:r>
      <w:r w:rsidR="00457792">
        <w:rPr>
          <w:rFonts w:asciiTheme="minorHAnsi" w:hAnsiTheme="minorHAnsi" w:cstheme="minorHAnsi"/>
          <w:b/>
          <w:bCs/>
          <w:sz w:val="22"/>
          <w:szCs w:val="22"/>
        </w:rPr>
        <w:t>. Additionally,</w:t>
      </w:r>
      <w:r w:rsidR="007773FA" w:rsidRPr="000D7572">
        <w:rPr>
          <w:rFonts w:asciiTheme="minorHAnsi" w:hAnsiTheme="minorHAnsi" w:cstheme="minorHAnsi"/>
          <w:b/>
          <w:bCs/>
          <w:sz w:val="22"/>
          <w:szCs w:val="22"/>
        </w:rPr>
        <w:t xml:space="preserve"> </w:t>
      </w:r>
      <w:r w:rsidR="000E6904">
        <w:rPr>
          <w:rFonts w:asciiTheme="minorHAnsi" w:hAnsiTheme="minorHAnsi" w:cstheme="minorHAnsi"/>
          <w:b/>
          <w:bCs/>
          <w:sz w:val="22"/>
          <w:szCs w:val="22"/>
        </w:rPr>
        <w:t xml:space="preserve">the disclosure </w:t>
      </w:r>
      <w:r w:rsidR="00457792">
        <w:rPr>
          <w:rFonts w:asciiTheme="minorHAnsi" w:hAnsiTheme="minorHAnsi" w:cstheme="minorHAnsi"/>
          <w:b/>
          <w:bCs/>
          <w:sz w:val="22"/>
          <w:szCs w:val="22"/>
        </w:rPr>
        <w:t>is proposed to be</w:t>
      </w:r>
      <w:r w:rsidR="007773FA" w:rsidRPr="000D7572">
        <w:rPr>
          <w:rFonts w:asciiTheme="minorHAnsi" w:hAnsiTheme="minorHAnsi" w:cstheme="minorHAnsi"/>
          <w:b/>
          <w:bCs/>
          <w:sz w:val="22"/>
          <w:szCs w:val="22"/>
        </w:rPr>
        <w:t xml:space="preserve"> </w:t>
      </w:r>
      <w:r w:rsidR="008F6BAE" w:rsidRPr="000D7572">
        <w:rPr>
          <w:rFonts w:asciiTheme="minorHAnsi" w:hAnsiTheme="minorHAnsi" w:cstheme="minorHAnsi"/>
          <w:b/>
          <w:bCs/>
          <w:sz w:val="22"/>
          <w:szCs w:val="22"/>
        </w:rPr>
        <w:t>added to</w:t>
      </w:r>
      <w:r w:rsidR="007773FA" w:rsidRPr="000D7572">
        <w:rPr>
          <w:rFonts w:asciiTheme="minorHAnsi" w:hAnsiTheme="minorHAnsi" w:cstheme="minorHAnsi"/>
          <w:b/>
          <w:bCs/>
          <w:sz w:val="22"/>
          <w:szCs w:val="22"/>
        </w:rPr>
        <w:t xml:space="preserve"> SSAP </w:t>
      </w:r>
      <w:r w:rsidR="00803B4C" w:rsidRPr="000D7572">
        <w:rPr>
          <w:rFonts w:asciiTheme="minorHAnsi" w:hAnsiTheme="minorHAnsi" w:cstheme="minorHAnsi"/>
          <w:b/>
          <w:bCs/>
          <w:sz w:val="22"/>
          <w:szCs w:val="22"/>
        </w:rPr>
        <w:t xml:space="preserve">No. 2 and SSAP No. </w:t>
      </w:r>
      <w:r w:rsidR="007773FA" w:rsidRPr="000D7572">
        <w:rPr>
          <w:rFonts w:asciiTheme="minorHAnsi" w:hAnsiTheme="minorHAnsi" w:cstheme="minorHAnsi"/>
          <w:b/>
          <w:bCs/>
          <w:sz w:val="22"/>
          <w:szCs w:val="22"/>
        </w:rPr>
        <w:t>21</w:t>
      </w:r>
      <w:r w:rsidR="00803B4C" w:rsidRPr="000D7572">
        <w:rPr>
          <w:rFonts w:asciiTheme="minorHAnsi" w:hAnsiTheme="minorHAnsi" w:cstheme="minorHAnsi"/>
          <w:b/>
          <w:bCs/>
          <w:sz w:val="22"/>
          <w:szCs w:val="22"/>
        </w:rPr>
        <w:t xml:space="preserve"> to </w:t>
      </w:r>
      <w:r w:rsidR="00EA45F7">
        <w:rPr>
          <w:rFonts w:asciiTheme="minorHAnsi" w:hAnsiTheme="minorHAnsi" w:cstheme="minorHAnsi"/>
          <w:b/>
          <w:bCs/>
          <w:sz w:val="22"/>
          <w:szCs w:val="22"/>
        </w:rPr>
        <w:t>include</w:t>
      </w:r>
      <w:r w:rsidR="00803B4C" w:rsidRPr="000D7572">
        <w:rPr>
          <w:rFonts w:asciiTheme="minorHAnsi" w:hAnsiTheme="minorHAnsi" w:cstheme="minorHAnsi"/>
          <w:b/>
          <w:bCs/>
          <w:sz w:val="22"/>
          <w:szCs w:val="22"/>
        </w:rPr>
        <w:t xml:space="preserve"> all debt securities</w:t>
      </w:r>
      <w:r w:rsidR="00B75ADD" w:rsidRPr="000D7572">
        <w:rPr>
          <w:rFonts w:asciiTheme="minorHAnsi" w:hAnsiTheme="minorHAnsi" w:cstheme="minorHAnsi"/>
          <w:b/>
          <w:bCs/>
          <w:sz w:val="22"/>
          <w:szCs w:val="22"/>
        </w:rPr>
        <w:t xml:space="preserve"> regardless of reporting location</w:t>
      </w:r>
      <w:r w:rsidR="007773FA" w:rsidRPr="000D7572">
        <w:rPr>
          <w:rFonts w:asciiTheme="minorHAnsi" w:hAnsiTheme="minorHAnsi" w:cstheme="minorHAnsi"/>
          <w:b/>
          <w:bCs/>
          <w:sz w:val="22"/>
          <w:szCs w:val="22"/>
        </w:rPr>
        <w:t xml:space="preserve">. A disclosure template has been proposed </w:t>
      </w:r>
      <w:r w:rsidR="00B75ADD" w:rsidRPr="000D7572">
        <w:rPr>
          <w:rFonts w:asciiTheme="minorHAnsi" w:hAnsiTheme="minorHAnsi" w:cstheme="minorHAnsi"/>
          <w:b/>
          <w:bCs/>
          <w:sz w:val="22"/>
          <w:szCs w:val="22"/>
        </w:rPr>
        <w:t xml:space="preserve">to allow for data-capture within the statutory financial statements. </w:t>
      </w:r>
      <w:r w:rsidR="009633BC" w:rsidRPr="000D7572">
        <w:rPr>
          <w:rFonts w:asciiTheme="minorHAnsi" w:hAnsiTheme="minorHAnsi" w:cstheme="minorHAnsi"/>
          <w:b/>
          <w:bCs/>
          <w:sz w:val="22"/>
          <w:szCs w:val="22"/>
        </w:rPr>
        <w:t xml:space="preserve">With these revisions, this item has been removed as a distinct component of the annual audit report. </w:t>
      </w:r>
      <w:r w:rsidR="00EA45F7">
        <w:rPr>
          <w:rFonts w:asciiTheme="minorHAnsi" w:hAnsiTheme="minorHAnsi" w:cstheme="minorHAnsi"/>
          <w:b/>
          <w:bCs/>
          <w:sz w:val="22"/>
          <w:szCs w:val="22"/>
        </w:rPr>
        <w:t xml:space="preserve">(Meaning, it will no longer be identified as “annual audited only.”) </w:t>
      </w:r>
      <w:r w:rsidR="009633BC" w:rsidRPr="000D7572">
        <w:rPr>
          <w:rFonts w:asciiTheme="minorHAnsi" w:hAnsiTheme="minorHAnsi" w:cstheme="minorHAnsi"/>
          <w:b/>
          <w:bCs/>
          <w:sz w:val="22"/>
          <w:szCs w:val="22"/>
        </w:rPr>
        <w:t xml:space="preserve">With inclusion in the statutory notes </w:t>
      </w:r>
      <w:r w:rsidR="00AC48A7">
        <w:rPr>
          <w:rFonts w:asciiTheme="minorHAnsi" w:hAnsiTheme="minorHAnsi" w:cstheme="minorHAnsi"/>
          <w:b/>
          <w:bCs/>
          <w:sz w:val="22"/>
          <w:szCs w:val="22"/>
        </w:rPr>
        <w:t>the disclosure</w:t>
      </w:r>
      <w:r w:rsidR="009633BC" w:rsidRPr="000D7572">
        <w:rPr>
          <w:rFonts w:asciiTheme="minorHAnsi" w:hAnsiTheme="minorHAnsi" w:cstheme="minorHAnsi"/>
          <w:b/>
          <w:bCs/>
          <w:sz w:val="22"/>
          <w:szCs w:val="22"/>
        </w:rPr>
        <w:t xml:space="preserve"> </w:t>
      </w:r>
      <w:r w:rsidR="00A71A6B">
        <w:rPr>
          <w:rFonts w:asciiTheme="minorHAnsi" w:hAnsiTheme="minorHAnsi" w:cstheme="minorHAnsi"/>
          <w:b/>
          <w:bCs/>
          <w:sz w:val="22"/>
          <w:szCs w:val="22"/>
        </w:rPr>
        <w:t>would be</w:t>
      </w:r>
      <w:r w:rsidR="009633BC" w:rsidRPr="000D7572">
        <w:rPr>
          <w:rFonts w:asciiTheme="minorHAnsi" w:hAnsiTheme="minorHAnsi" w:cstheme="minorHAnsi"/>
          <w:b/>
          <w:bCs/>
          <w:sz w:val="22"/>
          <w:szCs w:val="22"/>
        </w:rPr>
        <w:t xml:space="preserve"> subject to audit. </w:t>
      </w:r>
      <w:r w:rsidR="00AC48A7">
        <w:rPr>
          <w:rFonts w:asciiTheme="minorHAnsi" w:hAnsiTheme="minorHAnsi" w:cstheme="minorHAnsi"/>
          <w:b/>
          <w:bCs/>
          <w:sz w:val="22"/>
          <w:szCs w:val="22"/>
        </w:rPr>
        <w:t>Regulator c</w:t>
      </w:r>
      <w:r w:rsidR="009633BC" w:rsidRPr="000D7572">
        <w:rPr>
          <w:rFonts w:asciiTheme="minorHAnsi" w:hAnsiTheme="minorHAnsi" w:cstheme="minorHAnsi"/>
          <w:b/>
          <w:bCs/>
          <w:sz w:val="22"/>
          <w:szCs w:val="22"/>
        </w:rPr>
        <w:t xml:space="preserve">omments are requested on whether </w:t>
      </w:r>
      <w:r w:rsidR="000F5409">
        <w:rPr>
          <w:rFonts w:asciiTheme="minorHAnsi" w:hAnsiTheme="minorHAnsi" w:cstheme="minorHAnsi"/>
          <w:b/>
          <w:bCs/>
          <w:sz w:val="22"/>
          <w:szCs w:val="22"/>
        </w:rPr>
        <w:t>this item is</w:t>
      </w:r>
      <w:r w:rsidR="008F6BAE" w:rsidRPr="000D7572">
        <w:rPr>
          <w:rFonts w:asciiTheme="minorHAnsi" w:hAnsiTheme="minorHAnsi" w:cstheme="minorHAnsi"/>
          <w:b/>
          <w:bCs/>
          <w:sz w:val="22"/>
          <w:szCs w:val="22"/>
        </w:rPr>
        <w:t xml:space="preserve"> needed as a specific component of the audit report</w:t>
      </w:r>
      <w:r w:rsidR="009633BC">
        <w:rPr>
          <w:rFonts w:asciiTheme="minorHAnsi" w:hAnsiTheme="minorHAnsi" w:cstheme="minorHAnsi"/>
          <w:sz w:val="22"/>
          <w:szCs w:val="22"/>
        </w:rPr>
        <w:t xml:space="preserve">. </w:t>
      </w:r>
    </w:p>
    <w:p w14:paraId="6C220772" w14:textId="77777777" w:rsidR="00251145" w:rsidRDefault="00251145" w:rsidP="008F5AFD">
      <w:pPr>
        <w:pStyle w:val="BodyTextIndent"/>
        <w:spacing w:after="0"/>
        <w:ind w:left="0"/>
        <w:jc w:val="both"/>
        <w:rPr>
          <w:rFonts w:asciiTheme="minorHAnsi" w:hAnsiTheme="minorHAnsi" w:cstheme="minorHAnsi"/>
          <w:sz w:val="22"/>
          <w:szCs w:val="22"/>
        </w:rPr>
      </w:pPr>
    </w:p>
    <w:p w14:paraId="09AC3ADE" w14:textId="049411EE" w:rsidR="00267247" w:rsidRDefault="009C0419" w:rsidP="00267247">
      <w:pPr>
        <w:pStyle w:val="BodyTextIndent"/>
        <w:numPr>
          <w:ilvl w:val="0"/>
          <w:numId w:val="5"/>
        </w:numPr>
        <w:spacing w:after="0"/>
        <w:jc w:val="both"/>
        <w:rPr>
          <w:rFonts w:asciiTheme="minorHAnsi" w:hAnsiTheme="minorHAnsi" w:cstheme="minorHAnsi"/>
          <w:sz w:val="22"/>
          <w:szCs w:val="22"/>
        </w:rPr>
      </w:pPr>
      <w:r>
        <w:rPr>
          <w:rFonts w:asciiTheme="minorHAnsi" w:hAnsiTheme="minorHAnsi" w:cstheme="minorHAnsi"/>
          <w:sz w:val="22"/>
          <w:szCs w:val="22"/>
          <w:u w:val="single"/>
        </w:rPr>
        <w:t>Bonds By Maturity Date</w:t>
      </w:r>
    </w:p>
    <w:p w14:paraId="14DE6672" w14:textId="4F69DECD" w:rsidR="008F4E44" w:rsidRPr="000D7572" w:rsidRDefault="006D2A8C" w:rsidP="00F84CF9">
      <w:pPr>
        <w:pStyle w:val="BodyTextIndent"/>
        <w:spacing w:after="0"/>
        <w:ind w:left="0"/>
        <w:jc w:val="both"/>
        <w:rPr>
          <w:rFonts w:asciiTheme="minorHAnsi" w:hAnsiTheme="minorHAnsi" w:cstheme="minorHAnsi"/>
          <w:b/>
          <w:bCs/>
          <w:sz w:val="22"/>
          <w:szCs w:val="22"/>
        </w:rPr>
      </w:pPr>
      <w:r>
        <w:rPr>
          <w:rFonts w:asciiTheme="minorHAnsi" w:hAnsiTheme="minorHAnsi" w:cstheme="minorHAnsi"/>
          <w:sz w:val="22"/>
          <w:szCs w:val="22"/>
        </w:rPr>
        <w:t>SSAP No. 26, paragraph 40</w:t>
      </w:r>
      <w:r w:rsidR="00D815C8">
        <w:rPr>
          <w:rFonts w:asciiTheme="minorHAnsi" w:hAnsiTheme="minorHAnsi" w:cstheme="minorHAnsi"/>
          <w:sz w:val="22"/>
          <w:szCs w:val="22"/>
        </w:rPr>
        <w:t>.</w:t>
      </w:r>
      <w:r>
        <w:rPr>
          <w:rFonts w:asciiTheme="minorHAnsi" w:hAnsiTheme="minorHAnsi" w:cstheme="minorHAnsi"/>
          <w:sz w:val="22"/>
          <w:szCs w:val="22"/>
        </w:rPr>
        <w:t>f</w:t>
      </w:r>
      <w:r w:rsidR="00D815C8">
        <w:rPr>
          <w:rFonts w:asciiTheme="minorHAnsi" w:hAnsiTheme="minorHAnsi" w:cstheme="minorHAnsi"/>
          <w:sz w:val="22"/>
          <w:szCs w:val="22"/>
        </w:rPr>
        <w:t>.</w:t>
      </w:r>
      <w:r>
        <w:rPr>
          <w:rFonts w:asciiTheme="minorHAnsi" w:hAnsiTheme="minorHAnsi" w:cstheme="minorHAnsi"/>
          <w:sz w:val="22"/>
          <w:szCs w:val="22"/>
        </w:rPr>
        <w:t xml:space="preserve"> is an existing disclosure for bonds by maturity date. </w:t>
      </w:r>
      <w:r w:rsidR="008F4E44">
        <w:rPr>
          <w:rFonts w:asciiTheme="minorHAnsi" w:hAnsiTheme="minorHAnsi" w:cstheme="minorHAnsi"/>
          <w:sz w:val="22"/>
          <w:szCs w:val="22"/>
        </w:rPr>
        <w:t xml:space="preserve">This disclosure is also required by reference in SSAP No. 2 and SSAP No. 43. This disclosure is identified to be “annual audited only” </w:t>
      </w:r>
      <w:r w:rsidR="0051391E">
        <w:rPr>
          <w:rFonts w:asciiTheme="minorHAnsi" w:hAnsiTheme="minorHAnsi" w:cstheme="minorHAnsi"/>
          <w:sz w:val="22"/>
          <w:szCs w:val="22"/>
        </w:rPr>
        <w:t xml:space="preserve">but is </w:t>
      </w:r>
      <w:r w:rsidR="00773453">
        <w:rPr>
          <w:rFonts w:asciiTheme="minorHAnsi" w:hAnsiTheme="minorHAnsi" w:cstheme="minorHAnsi"/>
          <w:sz w:val="22"/>
          <w:szCs w:val="22"/>
        </w:rPr>
        <w:t xml:space="preserve">produced from the details </w:t>
      </w:r>
      <w:r w:rsidR="0051391E">
        <w:rPr>
          <w:rFonts w:asciiTheme="minorHAnsi" w:hAnsiTheme="minorHAnsi" w:cstheme="minorHAnsi"/>
          <w:sz w:val="22"/>
          <w:szCs w:val="22"/>
        </w:rPr>
        <w:t xml:space="preserve">captured within Schedule D, Part 1A. </w:t>
      </w:r>
      <w:r w:rsidR="000177A3">
        <w:rPr>
          <w:rFonts w:asciiTheme="minorHAnsi" w:hAnsiTheme="minorHAnsi" w:cstheme="minorHAnsi"/>
          <w:sz w:val="22"/>
          <w:szCs w:val="22"/>
        </w:rPr>
        <w:t xml:space="preserve">(The reference to “annual audited only is a misnomer when it is also captured in a statutory schedule.) </w:t>
      </w:r>
      <w:r w:rsidR="00B07DE7" w:rsidRPr="000D7572">
        <w:rPr>
          <w:rFonts w:asciiTheme="minorHAnsi" w:hAnsiTheme="minorHAnsi" w:cstheme="minorHAnsi"/>
          <w:b/>
          <w:bCs/>
          <w:sz w:val="22"/>
          <w:szCs w:val="22"/>
        </w:rPr>
        <w:t xml:space="preserve">For this </w:t>
      </w:r>
      <w:r w:rsidR="00B5652C" w:rsidRPr="000D7572">
        <w:rPr>
          <w:rFonts w:asciiTheme="minorHAnsi" w:hAnsiTheme="minorHAnsi" w:cstheme="minorHAnsi"/>
          <w:b/>
          <w:bCs/>
          <w:sz w:val="22"/>
          <w:szCs w:val="22"/>
        </w:rPr>
        <w:t xml:space="preserve">disclosure, clarification is proposed that the </w:t>
      </w:r>
      <w:r w:rsidR="00BE0B84" w:rsidRPr="000D7572">
        <w:rPr>
          <w:rFonts w:asciiTheme="minorHAnsi" w:hAnsiTheme="minorHAnsi" w:cstheme="minorHAnsi"/>
          <w:b/>
          <w:bCs/>
          <w:sz w:val="22"/>
          <w:szCs w:val="22"/>
        </w:rPr>
        <w:t xml:space="preserve">totals </w:t>
      </w:r>
      <w:r w:rsidR="005B4BC1" w:rsidRPr="000D7572">
        <w:rPr>
          <w:rFonts w:asciiTheme="minorHAnsi" w:hAnsiTheme="minorHAnsi" w:cstheme="minorHAnsi"/>
          <w:b/>
          <w:bCs/>
          <w:sz w:val="22"/>
          <w:szCs w:val="22"/>
        </w:rPr>
        <w:t xml:space="preserve">by maturity bucket </w:t>
      </w:r>
      <w:r w:rsidR="00BE0B84" w:rsidRPr="000D7572">
        <w:rPr>
          <w:rFonts w:asciiTheme="minorHAnsi" w:hAnsiTheme="minorHAnsi" w:cstheme="minorHAnsi"/>
          <w:b/>
          <w:bCs/>
          <w:sz w:val="22"/>
          <w:szCs w:val="22"/>
        </w:rPr>
        <w:t xml:space="preserve">are </w:t>
      </w:r>
      <w:r w:rsidR="00B5652C" w:rsidRPr="000D7572">
        <w:rPr>
          <w:rFonts w:asciiTheme="minorHAnsi" w:hAnsiTheme="minorHAnsi" w:cstheme="minorHAnsi"/>
          <w:b/>
          <w:bCs/>
          <w:sz w:val="22"/>
          <w:szCs w:val="22"/>
        </w:rPr>
        <w:t xml:space="preserve">required </w:t>
      </w:r>
      <w:r w:rsidR="00BE0B84" w:rsidRPr="000D7572">
        <w:rPr>
          <w:rFonts w:asciiTheme="minorHAnsi" w:hAnsiTheme="minorHAnsi" w:cstheme="minorHAnsi"/>
          <w:b/>
          <w:bCs/>
          <w:sz w:val="22"/>
          <w:szCs w:val="22"/>
        </w:rPr>
        <w:t xml:space="preserve">in the annual audit report, with identification that </w:t>
      </w:r>
      <w:r w:rsidR="008B4F7F">
        <w:rPr>
          <w:rFonts w:asciiTheme="minorHAnsi" w:hAnsiTheme="minorHAnsi" w:cstheme="minorHAnsi"/>
          <w:b/>
          <w:bCs/>
          <w:sz w:val="22"/>
          <w:szCs w:val="22"/>
        </w:rPr>
        <w:t>investment</w:t>
      </w:r>
      <w:r w:rsidR="003526C3">
        <w:rPr>
          <w:rFonts w:asciiTheme="minorHAnsi" w:hAnsiTheme="minorHAnsi" w:cstheme="minorHAnsi"/>
          <w:b/>
          <w:bCs/>
          <w:sz w:val="22"/>
          <w:szCs w:val="22"/>
        </w:rPr>
        <w:t xml:space="preserve"> </w:t>
      </w:r>
      <w:r w:rsidR="00BE0B84" w:rsidRPr="000D7572">
        <w:rPr>
          <w:rFonts w:asciiTheme="minorHAnsi" w:hAnsiTheme="minorHAnsi" w:cstheme="minorHAnsi"/>
          <w:b/>
          <w:bCs/>
          <w:sz w:val="22"/>
          <w:szCs w:val="22"/>
        </w:rPr>
        <w:t xml:space="preserve">details are captured in Schedule D, Part 1A. </w:t>
      </w:r>
      <w:r w:rsidR="003567EF">
        <w:rPr>
          <w:rFonts w:asciiTheme="minorHAnsi" w:hAnsiTheme="minorHAnsi" w:cstheme="minorHAnsi"/>
          <w:b/>
          <w:bCs/>
          <w:sz w:val="22"/>
          <w:szCs w:val="22"/>
        </w:rPr>
        <w:t>Additionally</w:t>
      </w:r>
      <w:r w:rsidR="00B128B0" w:rsidRPr="000D7572">
        <w:rPr>
          <w:rFonts w:asciiTheme="minorHAnsi" w:hAnsiTheme="minorHAnsi" w:cstheme="minorHAnsi"/>
          <w:b/>
          <w:bCs/>
          <w:sz w:val="22"/>
          <w:szCs w:val="22"/>
        </w:rPr>
        <w:t xml:space="preserve">, revisions have been proposed to capture a similar </w:t>
      </w:r>
      <w:r w:rsidR="00C66BBB" w:rsidRPr="000D7572">
        <w:rPr>
          <w:rFonts w:asciiTheme="minorHAnsi" w:hAnsiTheme="minorHAnsi" w:cstheme="minorHAnsi"/>
          <w:b/>
          <w:bCs/>
          <w:sz w:val="22"/>
          <w:szCs w:val="22"/>
        </w:rPr>
        <w:t xml:space="preserve">statutory and annual audit </w:t>
      </w:r>
      <w:r w:rsidR="00B128B0" w:rsidRPr="000D7572">
        <w:rPr>
          <w:rFonts w:asciiTheme="minorHAnsi" w:hAnsiTheme="minorHAnsi" w:cstheme="minorHAnsi"/>
          <w:b/>
          <w:bCs/>
          <w:sz w:val="22"/>
          <w:szCs w:val="22"/>
        </w:rPr>
        <w:t>disclosure</w:t>
      </w:r>
      <w:r w:rsidR="00C66BBB" w:rsidRPr="000D7572">
        <w:rPr>
          <w:rFonts w:asciiTheme="minorHAnsi" w:hAnsiTheme="minorHAnsi" w:cstheme="minorHAnsi"/>
          <w:b/>
          <w:bCs/>
          <w:sz w:val="22"/>
          <w:szCs w:val="22"/>
        </w:rPr>
        <w:t>, outside of Schedule D, Part 1A,</w:t>
      </w:r>
      <w:r w:rsidR="00B128B0" w:rsidRPr="000D7572">
        <w:rPr>
          <w:rFonts w:asciiTheme="minorHAnsi" w:hAnsiTheme="minorHAnsi" w:cstheme="minorHAnsi"/>
          <w:b/>
          <w:bCs/>
          <w:sz w:val="22"/>
          <w:szCs w:val="22"/>
        </w:rPr>
        <w:t xml:space="preserve"> for non-bond debt securities in </w:t>
      </w:r>
      <w:r w:rsidR="00C66BBB" w:rsidRPr="000D7572">
        <w:rPr>
          <w:rFonts w:asciiTheme="minorHAnsi" w:hAnsiTheme="minorHAnsi" w:cstheme="minorHAnsi"/>
          <w:b/>
          <w:bCs/>
          <w:sz w:val="22"/>
          <w:szCs w:val="22"/>
        </w:rPr>
        <w:t>scope of SSAP No. 21</w:t>
      </w:r>
      <w:r w:rsidR="00FD792D" w:rsidRPr="000D7572">
        <w:rPr>
          <w:rFonts w:asciiTheme="minorHAnsi" w:hAnsiTheme="minorHAnsi" w:cstheme="minorHAnsi"/>
          <w:b/>
          <w:bCs/>
          <w:sz w:val="22"/>
          <w:szCs w:val="22"/>
        </w:rPr>
        <w:t xml:space="preserve">. This </w:t>
      </w:r>
      <w:r w:rsidR="00C63062">
        <w:rPr>
          <w:rFonts w:asciiTheme="minorHAnsi" w:hAnsiTheme="minorHAnsi" w:cstheme="minorHAnsi"/>
          <w:b/>
          <w:bCs/>
          <w:sz w:val="22"/>
          <w:szCs w:val="22"/>
        </w:rPr>
        <w:t xml:space="preserve">maturity timeframe </w:t>
      </w:r>
      <w:r w:rsidR="00FD792D" w:rsidRPr="000D7572">
        <w:rPr>
          <w:rFonts w:asciiTheme="minorHAnsi" w:hAnsiTheme="minorHAnsi" w:cstheme="minorHAnsi"/>
          <w:b/>
          <w:bCs/>
          <w:sz w:val="22"/>
          <w:szCs w:val="22"/>
        </w:rPr>
        <w:t xml:space="preserve">disclosure is proposed to </w:t>
      </w:r>
      <w:r w:rsidR="00613423" w:rsidRPr="000D7572">
        <w:rPr>
          <w:rFonts w:asciiTheme="minorHAnsi" w:hAnsiTheme="minorHAnsi" w:cstheme="minorHAnsi"/>
          <w:b/>
          <w:bCs/>
          <w:sz w:val="22"/>
          <w:szCs w:val="22"/>
        </w:rPr>
        <w:t xml:space="preserve">continue </w:t>
      </w:r>
      <w:r w:rsidR="00096FD8" w:rsidRPr="000D7572">
        <w:rPr>
          <w:rFonts w:asciiTheme="minorHAnsi" w:hAnsiTheme="minorHAnsi" w:cstheme="minorHAnsi"/>
          <w:b/>
          <w:bCs/>
          <w:sz w:val="22"/>
          <w:szCs w:val="22"/>
        </w:rPr>
        <w:t xml:space="preserve">as </w:t>
      </w:r>
      <w:r w:rsidR="00FD792D" w:rsidRPr="000D7572">
        <w:rPr>
          <w:rFonts w:asciiTheme="minorHAnsi" w:hAnsiTheme="minorHAnsi" w:cstheme="minorHAnsi"/>
          <w:b/>
          <w:bCs/>
          <w:sz w:val="22"/>
          <w:szCs w:val="22"/>
        </w:rPr>
        <w:t xml:space="preserve">a specific component of the audit report due to the importance of maturity projections </w:t>
      </w:r>
      <w:r w:rsidR="00502E1C" w:rsidRPr="000D7572">
        <w:rPr>
          <w:rFonts w:asciiTheme="minorHAnsi" w:hAnsiTheme="minorHAnsi" w:cstheme="minorHAnsi"/>
          <w:b/>
          <w:bCs/>
          <w:sz w:val="22"/>
          <w:szCs w:val="22"/>
        </w:rPr>
        <w:t xml:space="preserve">in cash flow testing. </w:t>
      </w:r>
    </w:p>
    <w:p w14:paraId="471B6384" w14:textId="77777777" w:rsidR="00860B73" w:rsidRPr="00E24054" w:rsidRDefault="00860B73" w:rsidP="008F5AFD">
      <w:pPr>
        <w:pStyle w:val="BodyTextIndent"/>
        <w:spacing w:after="0"/>
        <w:ind w:left="0"/>
        <w:jc w:val="both"/>
        <w:rPr>
          <w:rFonts w:asciiTheme="minorHAnsi" w:hAnsiTheme="minorHAnsi" w:cstheme="minorHAnsi"/>
          <w:sz w:val="22"/>
          <w:szCs w:val="22"/>
        </w:rPr>
      </w:pPr>
    </w:p>
    <w:p w14:paraId="39C53B6D" w14:textId="25C1D9B0" w:rsidR="00860B73" w:rsidRPr="00E24054" w:rsidRDefault="00F00806" w:rsidP="003B2C94">
      <w:pPr>
        <w:pStyle w:val="BodyTextIndent"/>
        <w:numPr>
          <w:ilvl w:val="0"/>
          <w:numId w:val="5"/>
        </w:numPr>
        <w:spacing w:after="0"/>
        <w:jc w:val="both"/>
        <w:rPr>
          <w:rFonts w:asciiTheme="minorHAnsi" w:hAnsiTheme="minorHAnsi" w:cstheme="minorHAnsi"/>
          <w:sz w:val="22"/>
          <w:szCs w:val="22"/>
          <w:u w:val="single"/>
        </w:rPr>
      </w:pPr>
      <w:r w:rsidRPr="00E24054">
        <w:rPr>
          <w:rFonts w:asciiTheme="minorHAnsi" w:hAnsiTheme="minorHAnsi" w:cstheme="minorHAnsi"/>
          <w:sz w:val="22"/>
          <w:szCs w:val="22"/>
          <w:u w:val="single"/>
        </w:rPr>
        <w:t xml:space="preserve">Disclosure on Impaired Securities: </w:t>
      </w:r>
    </w:p>
    <w:p w14:paraId="75C7D871" w14:textId="61ACC4AC" w:rsidR="002C40DD" w:rsidRPr="00E24054" w:rsidRDefault="006F1608" w:rsidP="0093258E">
      <w:pPr>
        <w:pStyle w:val="BodyTextIndent"/>
        <w:spacing w:after="0"/>
        <w:ind w:left="0"/>
        <w:jc w:val="both"/>
        <w:rPr>
          <w:rFonts w:asciiTheme="minorHAnsi" w:hAnsiTheme="minorHAnsi" w:cstheme="minorHAnsi"/>
          <w:b/>
          <w:bCs/>
          <w:sz w:val="22"/>
          <w:szCs w:val="22"/>
        </w:rPr>
      </w:pPr>
      <w:r w:rsidRPr="00E24054">
        <w:rPr>
          <w:rFonts w:asciiTheme="minorHAnsi" w:hAnsiTheme="minorHAnsi" w:cstheme="minorHAnsi"/>
          <w:sz w:val="22"/>
          <w:szCs w:val="22"/>
        </w:rPr>
        <w:t xml:space="preserve">The guidance for non-bond debt securities in SSAP No. 21, </w:t>
      </w:r>
      <w:r w:rsidR="004606DC" w:rsidRPr="00E24054">
        <w:rPr>
          <w:rFonts w:asciiTheme="minorHAnsi" w:hAnsiTheme="minorHAnsi" w:cstheme="minorHAnsi"/>
          <w:sz w:val="22"/>
          <w:szCs w:val="22"/>
        </w:rPr>
        <w:t xml:space="preserve">issuer credit obligations in SSAP No. 26 and asset-backed securities in SSAP No. 43 all have </w:t>
      </w:r>
      <w:r w:rsidR="00420978">
        <w:rPr>
          <w:rFonts w:asciiTheme="minorHAnsi" w:hAnsiTheme="minorHAnsi" w:cstheme="minorHAnsi"/>
          <w:sz w:val="22"/>
          <w:szCs w:val="22"/>
        </w:rPr>
        <w:t>a similar</w:t>
      </w:r>
      <w:r w:rsidR="004606DC" w:rsidRPr="00E24054">
        <w:rPr>
          <w:rFonts w:asciiTheme="minorHAnsi" w:hAnsiTheme="minorHAnsi" w:cstheme="minorHAnsi"/>
          <w:sz w:val="22"/>
          <w:szCs w:val="22"/>
        </w:rPr>
        <w:t xml:space="preserve"> disclosure for impaired securities. However, the disclosure is explicit</w:t>
      </w:r>
      <w:r w:rsidR="00717615" w:rsidRPr="00E24054">
        <w:rPr>
          <w:rFonts w:asciiTheme="minorHAnsi" w:hAnsiTheme="minorHAnsi" w:cstheme="minorHAnsi"/>
          <w:sz w:val="22"/>
          <w:szCs w:val="22"/>
        </w:rPr>
        <w:t>ly</w:t>
      </w:r>
      <w:r w:rsidR="004606DC" w:rsidRPr="00E24054">
        <w:rPr>
          <w:rFonts w:asciiTheme="minorHAnsi" w:hAnsiTheme="minorHAnsi" w:cstheme="minorHAnsi"/>
          <w:sz w:val="22"/>
          <w:szCs w:val="22"/>
        </w:rPr>
        <w:t xml:space="preserve"> required </w:t>
      </w:r>
      <w:r w:rsidR="007D6089" w:rsidRPr="00E24054">
        <w:rPr>
          <w:rFonts w:asciiTheme="minorHAnsi" w:hAnsiTheme="minorHAnsi" w:cstheme="minorHAnsi"/>
          <w:sz w:val="22"/>
          <w:szCs w:val="22"/>
        </w:rPr>
        <w:t>in a separate and</w:t>
      </w:r>
      <w:r w:rsidR="00E12B85" w:rsidRPr="00E24054">
        <w:rPr>
          <w:rFonts w:asciiTheme="minorHAnsi" w:hAnsiTheme="minorHAnsi" w:cstheme="minorHAnsi"/>
          <w:sz w:val="22"/>
          <w:szCs w:val="22"/>
        </w:rPr>
        <w:t xml:space="preserve"> </w:t>
      </w:r>
      <w:r w:rsidR="007D6089" w:rsidRPr="00E24054">
        <w:rPr>
          <w:rFonts w:asciiTheme="minorHAnsi" w:hAnsiTheme="minorHAnsi" w:cstheme="minorHAnsi"/>
          <w:sz w:val="22"/>
          <w:szCs w:val="22"/>
        </w:rPr>
        <w:t xml:space="preserve">distinct note </w:t>
      </w:r>
      <w:r w:rsidR="004606DC" w:rsidRPr="00E24054">
        <w:rPr>
          <w:rFonts w:asciiTheme="minorHAnsi" w:hAnsiTheme="minorHAnsi" w:cstheme="minorHAnsi"/>
          <w:sz w:val="22"/>
          <w:szCs w:val="22"/>
        </w:rPr>
        <w:t xml:space="preserve">in all interim and annual </w:t>
      </w:r>
      <w:r w:rsidR="008C1746">
        <w:rPr>
          <w:rFonts w:asciiTheme="minorHAnsi" w:hAnsiTheme="minorHAnsi" w:cstheme="minorHAnsi"/>
          <w:sz w:val="22"/>
          <w:szCs w:val="22"/>
        </w:rPr>
        <w:t xml:space="preserve">financial statements </w:t>
      </w:r>
      <w:r w:rsidR="007D6089" w:rsidRPr="00E24054">
        <w:rPr>
          <w:rFonts w:asciiTheme="minorHAnsi" w:hAnsiTheme="minorHAnsi" w:cstheme="minorHAnsi"/>
          <w:sz w:val="22"/>
          <w:szCs w:val="22"/>
        </w:rPr>
        <w:t>under SSAP No. 43</w:t>
      </w:r>
      <w:r w:rsidR="00046E6C" w:rsidRPr="00E24054">
        <w:rPr>
          <w:rFonts w:asciiTheme="minorHAnsi" w:hAnsiTheme="minorHAnsi" w:cstheme="minorHAnsi"/>
          <w:sz w:val="22"/>
          <w:szCs w:val="22"/>
        </w:rPr>
        <w:t>, is required in the annual audited financial statements only under SSAP No. 26,</w:t>
      </w:r>
      <w:r w:rsidR="00E12B85" w:rsidRPr="00E24054">
        <w:rPr>
          <w:rFonts w:asciiTheme="minorHAnsi" w:hAnsiTheme="minorHAnsi" w:cstheme="minorHAnsi"/>
          <w:sz w:val="22"/>
          <w:szCs w:val="22"/>
        </w:rPr>
        <w:t xml:space="preserve"> and the location/</w:t>
      </w:r>
      <w:r w:rsidR="00612C3A" w:rsidRPr="00E24054">
        <w:rPr>
          <w:rFonts w:asciiTheme="minorHAnsi" w:hAnsiTheme="minorHAnsi" w:cstheme="minorHAnsi"/>
          <w:sz w:val="22"/>
          <w:szCs w:val="22"/>
        </w:rPr>
        <w:t>frequency</w:t>
      </w:r>
      <w:r w:rsidR="00E12B85" w:rsidRPr="00E24054">
        <w:rPr>
          <w:rFonts w:asciiTheme="minorHAnsi" w:hAnsiTheme="minorHAnsi" w:cstheme="minorHAnsi"/>
          <w:sz w:val="22"/>
          <w:szCs w:val="22"/>
        </w:rPr>
        <w:t xml:space="preserve"> is not identified for non-bond debt securities in SSAP No. 21. </w:t>
      </w:r>
      <w:r w:rsidR="00912E35" w:rsidRPr="00E24054">
        <w:rPr>
          <w:rFonts w:asciiTheme="minorHAnsi" w:hAnsiTheme="minorHAnsi" w:cstheme="minorHAnsi"/>
          <w:b/>
          <w:bCs/>
          <w:sz w:val="22"/>
          <w:szCs w:val="22"/>
        </w:rPr>
        <w:t>For consistency purposes</w:t>
      </w:r>
      <w:r w:rsidR="00C069D7" w:rsidRPr="00E24054">
        <w:rPr>
          <w:rFonts w:asciiTheme="minorHAnsi" w:hAnsiTheme="minorHAnsi" w:cstheme="minorHAnsi"/>
          <w:b/>
          <w:bCs/>
          <w:sz w:val="22"/>
          <w:szCs w:val="22"/>
        </w:rPr>
        <w:t xml:space="preserve">, </w:t>
      </w:r>
      <w:r w:rsidR="00BD7F57" w:rsidRPr="00E24054">
        <w:rPr>
          <w:rFonts w:asciiTheme="minorHAnsi" w:hAnsiTheme="minorHAnsi" w:cstheme="minorHAnsi"/>
          <w:b/>
          <w:bCs/>
          <w:sz w:val="22"/>
          <w:szCs w:val="22"/>
        </w:rPr>
        <w:t>this agenda item</w:t>
      </w:r>
      <w:r w:rsidR="002143D2" w:rsidRPr="00E24054">
        <w:rPr>
          <w:rFonts w:asciiTheme="minorHAnsi" w:hAnsiTheme="minorHAnsi" w:cstheme="minorHAnsi"/>
          <w:b/>
          <w:bCs/>
          <w:sz w:val="22"/>
          <w:szCs w:val="22"/>
        </w:rPr>
        <w:t xml:space="preserve"> proposes to expand the existing </w:t>
      </w:r>
      <w:r w:rsidR="0058100B" w:rsidRPr="00E24054">
        <w:rPr>
          <w:rFonts w:asciiTheme="minorHAnsi" w:hAnsiTheme="minorHAnsi" w:cstheme="minorHAnsi"/>
          <w:b/>
          <w:bCs/>
          <w:sz w:val="22"/>
          <w:szCs w:val="22"/>
        </w:rPr>
        <w:t>requirements</w:t>
      </w:r>
      <w:r w:rsidR="002143D2" w:rsidRPr="00E24054">
        <w:rPr>
          <w:rFonts w:asciiTheme="minorHAnsi" w:hAnsiTheme="minorHAnsi" w:cstheme="minorHAnsi"/>
          <w:b/>
          <w:bCs/>
          <w:sz w:val="22"/>
          <w:szCs w:val="22"/>
        </w:rPr>
        <w:t xml:space="preserve"> to capture the unrealized loss position </w:t>
      </w:r>
      <w:r w:rsidR="00C069D7" w:rsidRPr="00E24054">
        <w:rPr>
          <w:rFonts w:asciiTheme="minorHAnsi" w:hAnsiTheme="minorHAnsi" w:cstheme="minorHAnsi"/>
          <w:b/>
          <w:bCs/>
          <w:sz w:val="22"/>
          <w:szCs w:val="22"/>
        </w:rPr>
        <w:t xml:space="preserve">disclosure in </w:t>
      </w:r>
      <w:r w:rsidR="004C053E">
        <w:rPr>
          <w:rFonts w:asciiTheme="minorHAnsi" w:hAnsiTheme="minorHAnsi" w:cstheme="minorHAnsi"/>
          <w:b/>
          <w:bCs/>
          <w:sz w:val="22"/>
          <w:szCs w:val="22"/>
        </w:rPr>
        <w:t xml:space="preserve">the </w:t>
      </w:r>
      <w:r w:rsidR="00C069D7" w:rsidRPr="00E24054">
        <w:rPr>
          <w:rFonts w:asciiTheme="minorHAnsi" w:hAnsiTheme="minorHAnsi" w:cstheme="minorHAnsi"/>
          <w:b/>
          <w:bCs/>
          <w:sz w:val="22"/>
          <w:szCs w:val="22"/>
        </w:rPr>
        <w:t xml:space="preserve">annual </w:t>
      </w:r>
      <w:r w:rsidR="00290848">
        <w:rPr>
          <w:rFonts w:asciiTheme="minorHAnsi" w:hAnsiTheme="minorHAnsi" w:cstheme="minorHAnsi"/>
          <w:b/>
          <w:bCs/>
          <w:sz w:val="22"/>
          <w:szCs w:val="22"/>
        </w:rPr>
        <w:t xml:space="preserve">statutory </w:t>
      </w:r>
      <w:r w:rsidR="00C069D7" w:rsidRPr="00E24054">
        <w:rPr>
          <w:rFonts w:asciiTheme="minorHAnsi" w:hAnsiTheme="minorHAnsi" w:cstheme="minorHAnsi"/>
          <w:b/>
          <w:bCs/>
          <w:sz w:val="22"/>
          <w:szCs w:val="22"/>
        </w:rPr>
        <w:t>financial statements</w:t>
      </w:r>
      <w:r w:rsidR="00855A82" w:rsidRPr="00E24054">
        <w:rPr>
          <w:rFonts w:asciiTheme="minorHAnsi" w:hAnsiTheme="minorHAnsi" w:cstheme="minorHAnsi"/>
          <w:b/>
          <w:bCs/>
          <w:sz w:val="22"/>
          <w:szCs w:val="22"/>
        </w:rPr>
        <w:t xml:space="preserve"> for all debt securities</w:t>
      </w:r>
      <w:r w:rsidR="00C069D7" w:rsidRPr="00E24054">
        <w:rPr>
          <w:rFonts w:asciiTheme="minorHAnsi" w:hAnsiTheme="minorHAnsi" w:cstheme="minorHAnsi"/>
          <w:b/>
          <w:bCs/>
          <w:sz w:val="22"/>
          <w:szCs w:val="22"/>
        </w:rPr>
        <w:t>.</w:t>
      </w:r>
      <w:r w:rsidR="00EB0B26" w:rsidRPr="00E24054">
        <w:rPr>
          <w:rFonts w:asciiTheme="minorHAnsi" w:hAnsiTheme="minorHAnsi" w:cstheme="minorHAnsi"/>
          <w:b/>
          <w:bCs/>
          <w:sz w:val="22"/>
          <w:szCs w:val="22"/>
        </w:rPr>
        <w:t xml:space="preserve"> </w:t>
      </w:r>
      <w:r w:rsidR="009903DF">
        <w:rPr>
          <w:rFonts w:asciiTheme="minorHAnsi" w:hAnsiTheme="minorHAnsi" w:cstheme="minorHAnsi"/>
          <w:b/>
          <w:bCs/>
          <w:sz w:val="22"/>
          <w:szCs w:val="22"/>
        </w:rPr>
        <w:t xml:space="preserve">This proposal would eliminate inclusion as a required quarterly </w:t>
      </w:r>
      <w:r w:rsidR="009903DF">
        <w:rPr>
          <w:rFonts w:asciiTheme="minorHAnsi" w:hAnsiTheme="minorHAnsi" w:cstheme="minorHAnsi"/>
          <w:b/>
          <w:bCs/>
          <w:sz w:val="22"/>
          <w:szCs w:val="22"/>
        </w:rPr>
        <w:lastRenderedPageBreak/>
        <w:t>disclosure, with quarterly inclusion</w:t>
      </w:r>
      <w:r w:rsidR="007227F0">
        <w:rPr>
          <w:rFonts w:asciiTheme="minorHAnsi" w:hAnsiTheme="minorHAnsi" w:cstheme="minorHAnsi"/>
          <w:b/>
          <w:bCs/>
          <w:sz w:val="22"/>
          <w:szCs w:val="22"/>
        </w:rPr>
        <w:t xml:space="preserve"> </w:t>
      </w:r>
      <w:r w:rsidR="00C71EC5">
        <w:rPr>
          <w:rFonts w:asciiTheme="minorHAnsi" w:hAnsiTheme="minorHAnsi" w:cstheme="minorHAnsi"/>
          <w:b/>
          <w:bCs/>
          <w:sz w:val="22"/>
          <w:szCs w:val="22"/>
        </w:rPr>
        <w:t xml:space="preserve">only </w:t>
      </w:r>
      <w:r w:rsidR="007227F0">
        <w:rPr>
          <w:rFonts w:asciiTheme="minorHAnsi" w:hAnsiTheme="minorHAnsi" w:cstheme="minorHAnsi"/>
          <w:b/>
          <w:bCs/>
          <w:sz w:val="22"/>
          <w:szCs w:val="22"/>
        </w:rPr>
        <w:t xml:space="preserve">occurring </w:t>
      </w:r>
      <w:r w:rsidR="00C71EC5">
        <w:rPr>
          <w:rFonts w:asciiTheme="minorHAnsi" w:hAnsiTheme="minorHAnsi" w:cstheme="minorHAnsi"/>
          <w:b/>
          <w:bCs/>
          <w:sz w:val="22"/>
          <w:szCs w:val="22"/>
        </w:rPr>
        <w:t>if</w:t>
      </w:r>
      <w:r w:rsidR="007227F0">
        <w:rPr>
          <w:rFonts w:asciiTheme="minorHAnsi" w:hAnsiTheme="minorHAnsi" w:cstheme="minorHAnsi"/>
          <w:b/>
          <w:bCs/>
          <w:sz w:val="22"/>
          <w:szCs w:val="22"/>
        </w:rPr>
        <w:t xml:space="preserve"> required pursuant to</w:t>
      </w:r>
      <w:r w:rsidR="009903DF">
        <w:rPr>
          <w:rFonts w:asciiTheme="minorHAnsi" w:hAnsiTheme="minorHAnsi" w:cstheme="minorHAnsi"/>
          <w:b/>
          <w:bCs/>
          <w:sz w:val="22"/>
          <w:szCs w:val="22"/>
        </w:rPr>
        <w:t xml:space="preserve"> the preamble provisions</w:t>
      </w:r>
      <w:r w:rsidR="00AD325E">
        <w:rPr>
          <w:rFonts w:asciiTheme="minorHAnsi" w:hAnsiTheme="minorHAnsi" w:cstheme="minorHAnsi"/>
          <w:b/>
          <w:bCs/>
          <w:sz w:val="22"/>
          <w:szCs w:val="22"/>
        </w:rPr>
        <w:t>. The disclosure proposes a template that captures</w:t>
      </w:r>
      <w:r w:rsidR="009903DF">
        <w:rPr>
          <w:rFonts w:asciiTheme="minorHAnsi" w:hAnsiTheme="minorHAnsi" w:cstheme="minorHAnsi"/>
          <w:b/>
          <w:bCs/>
          <w:sz w:val="22"/>
          <w:szCs w:val="22"/>
        </w:rPr>
        <w:t xml:space="preserve"> all debt securities for ease of review</w:t>
      </w:r>
      <w:r w:rsidR="003F717D">
        <w:rPr>
          <w:rFonts w:asciiTheme="minorHAnsi" w:hAnsiTheme="minorHAnsi" w:cstheme="minorHAnsi"/>
          <w:b/>
          <w:bCs/>
          <w:sz w:val="22"/>
          <w:szCs w:val="22"/>
        </w:rPr>
        <w:t>. With inclusion in the statutory notes to the financial statements this item is subject to audit but is not proposed to be a specific component of the annual audit report</w:t>
      </w:r>
      <w:proofErr w:type="gramStart"/>
      <w:r w:rsidR="003F717D">
        <w:rPr>
          <w:rFonts w:asciiTheme="minorHAnsi" w:hAnsiTheme="minorHAnsi" w:cstheme="minorHAnsi"/>
          <w:b/>
          <w:bCs/>
          <w:sz w:val="22"/>
          <w:szCs w:val="22"/>
        </w:rPr>
        <w:t xml:space="preserve">. </w:t>
      </w:r>
      <w:r w:rsidR="009903DF">
        <w:rPr>
          <w:rFonts w:asciiTheme="minorHAnsi" w:hAnsiTheme="minorHAnsi" w:cstheme="minorHAnsi"/>
          <w:b/>
          <w:bCs/>
          <w:sz w:val="22"/>
          <w:szCs w:val="22"/>
        </w:rPr>
        <w:t xml:space="preserve"> </w:t>
      </w:r>
      <w:proofErr w:type="gramEnd"/>
      <w:r w:rsidR="0093258E">
        <w:rPr>
          <w:rFonts w:asciiTheme="minorHAnsi" w:hAnsiTheme="minorHAnsi" w:cstheme="minorHAnsi"/>
          <w:b/>
          <w:bCs/>
          <w:sz w:val="22"/>
          <w:szCs w:val="22"/>
        </w:rPr>
        <w:t xml:space="preserve">(This </w:t>
      </w:r>
      <w:r w:rsidR="00677424">
        <w:rPr>
          <w:rFonts w:asciiTheme="minorHAnsi" w:hAnsiTheme="minorHAnsi" w:cstheme="minorHAnsi"/>
          <w:b/>
          <w:bCs/>
          <w:sz w:val="22"/>
          <w:szCs w:val="22"/>
        </w:rPr>
        <w:t xml:space="preserve">annual audit </w:t>
      </w:r>
      <w:r w:rsidR="000A4F52">
        <w:rPr>
          <w:rFonts w:asciiTheme="minorHAnsi" w:hAnsiTheme="minorHAnsi" w:cstheme="minorHAnsi"/>
          <w:b/>
          <w:bCs/>
          <w:sz w:val="22"/>
          <w:szCs w:val="22"/>
        </w:rPr>
        <w:t xml:space="preserve">reference </w:t>
      </w:r>
      <w:r w:rsidR="00677424">
        <w:rPr>
          <w:rFonts w:asciiTheme="minorHAnsi" w:hAnsiTheme="minorHAnsi" w:cstheme="minorHAnsi"/>
          <w:b/>
          <w:bCs/>
          <w:sz w:val="22"/>
          <w:szCs w:val="22"/>
        </w:rPr>
        <w:t xml:space="preserve">removal </w:t>
      </w:r>
      <w:r w:rsidR="0093258E">
        <w:rPr>
          <w:rFonts w:asciiTheme="minorHAnsi" w:hAnsiTheme="minorHAnsi" w:cstheme="minorHAnsi"/>
          <w:b/>
          <w:bCs/>
          <w:sz w:val="22"/>
          <w:szCs w:val="22"/>
        </w:rPr>
        <w:t xml:space="preserve">would be a change for SSAP No. 26 only.) </w:t>
      </w:r>
      <w:r w:rsidR="008800FE">
        <w:rPr>
          <w:rFonts w:asciiTheme="minorHAnsi" w:hAnsiTheme="minorHAnsi" w:cstheme="minorHAnsi"/>
          <w:b/>
          <w:bCs/>
          <w:sz w:val="22"/>
          <w:szCs w:val="22"/>
        </w:rPr>
        <w:t xml:space="preserve">Regulators are requested to provide comments on whether this disclosure should be retained as a </w:t>
      </w:r>
      <w:proofErr w:type="gramStart"/>
      <w:r w:rsidR="008800FE">
        <w:rPr>
          <w:rFonts w:asciiTheme="minorHAnsi" w:hAnsiTheme="minorHAnsi" w:cstheme="minorHAnsi"/>
          <w:b/>
          <w:bCs/>
          <w:sz w:val="22"/>
          <w:szCs w:val="22"/>
        </w:rPr>
        <w:t>required quarterly</w:t>
      </w:r>
      <w:proofErr w:type="gramEnd"/>
      <w:r w:rsidR="008800FE">
        <w:rPr>
          <w:rFonts w:asciiTheme="minorHAnsi" w:hAnsiTheme="minorHAnsi" w:cstheme="minorHAnsi"/>
          <w:b/>
          <w:bCs/>
          <w:sz w:val="22"/>
          <w:szCs w:val="22"/>
        </w:rPr>
        <w:t xml:space="preserve"> disclosure. </w:t>
      </w:r>
      <w:r w:rsidR="00A219C0">
        <w:rPr>
          <w:rFonts w:asciiTheme="minorHAnsi" w:hAnsiTheme="minorHAnsi" w:cstheme="minorHAnsi"/>
          <w:b/>
          <w:bCs/>
          <w:sz w:val="22"/>
          <w:szCs w:val="22"/>
        </w:rPr>
        <w:t>NAIC staff highlights that the fair value disclosure in note 20, including the</w:t>
      </w:r>
      <w:r w:rsidR="00ED66B2">
        <w:rPr>
          <w:rFonts w:asciiTheme="minorHAnsi" w:hAnsiTheme="minorHAnsi" w:cstheme="minorHAnsi"/>
          <w:b/>
          <w:bCs/>
          <w:sz w:val="22"/>
          <w:szCs w:val="22"/>
        </w:rPr>
        <w:t xml:space="preserve"> disclosure </w:t>
      </w:r>
      <w:r w:rsidR="00D31A26">
        <w:rPr>
          <w:rFonts w:asciiTheme="minorHAnsi" w:hAnsiTheme="minorHAnsi" w:cstheme="minorHAnsi"/>
          <w:b/>
          <w:bCs/>
          <w:sz w:val="22"/>
          <w:szCs w:val="22"/>
        </w:rPr>
        <w:t>of fair</w:t>
      </w:r>
      <w:r w:rsidR="00A219C0">
        <w:rPr>
          <w:rFonts w:asciiTheme="minorHAnsi" w:hAnsiTheme="minorHAnsi" w:cstheme="minorHAnsi"/>
          <w:b/>
          <w:bCs/>
          <w:sz w:val="22"/>
          <w:szCs w:val="22"/>
        </w:rPr>
        <w:t xml:space="preserve"> value by type of financial instrument, is a required quarterly disclosure</w:t>
      </w:r>
      <w:r w:rsidR="00ED66B2">
        <w:rPr>
          <w:rFonts w:asciiTheme="minorHAnsi" w:hAnsiTheme="minorHAnsi" w:cstheme="minorHAnsi"/>
          <w:b/>
          <w:bCs/>
          <w:sz w:val="22"/>
          <w:szCs w:val="22"/>
        </w:rPr>
        <w:t>. As such, a comparison</w:t>
      </w:r>
      <w:r w:rsidR="00D31A26">
        <w:rPr>
          <w:rFonts w:asciiTheme="minorHAnsi" w:hAnsiTheme="minorHAnsi" w:cstheme="minorHAnsi"/>
          <w:b/>
          <w:bCs/>
          <w:sz w:val="22"/>
          <w:szCs w:val="22"/>
        </w:rPr>
        <w:t xml:space="preserve"> </w:t>
      </w:r>
      <w:r w:rsidR="00677424">
        <w:rPr>
          <w:rFonts w:asciiTheme="minorHAnsi" w:hAnsiTheme="minorHAnsi" w:cstheme="minorHAnsi"/>
          <w:b/>
          <w:bCs/>
          <w:sz w:val="22"/>
          <w:szCs w:val="22"/>
        </w:rPr>
        <w:t>to the</w:t>
      </w:r>
      <w:r w:rsidR="00ED66B2">
        <w:rPr>
          <w:rFonts w:asciiTheme="minorHAnsi" w:hAnsiTheme="minorHAnsi" w:cstheme="minorHAnsi"/>
          <w:b/>
          <w:bCs/>
          <w:sz w:val="22"/>
          <w:szCs w:val="22"/>
        </w:rPr>
        <w:t xml:space="preserve"> carrying </w:t>
      </w:r>
      <w:r w:rsidR="00D31A26">
        <w:rPr>
          <w:rFonts w:asciiTheme="minorHAnsi" w:hAnsiTheme="minorHAnsi" w:cstheme="minorHAnsi"/>
          <w:b/>
          <w:bCs/>
          <w:sz w:val="22"/>
          <w:szCs w:val="22"/>
        </w:rPr>
        <w:t xml:space="preserve">value </w:t>
      </w:r>
      <w:r w:rsidR="00677424">
        <w:rPr>
          <w:rFonts w:asciiTheme="minorHAnsi" w:hAnsiTheme="minorHAnsi" w:cstheme="minorHAnsi"/>
          <w:b/>
          <w:bCs/>
          <w:sz w:val="22"/>
          <w:szCs w:val="22"/>
        </w:rPr>
        <w:t xml:space="preserve">by investment type </w:t>
      </w:r>
      <w:r w:rsidR="00D31A26">
        <w:rPr>
          <w:rFonts w:asciiTheme="minorHAnsi" w:hAnsiTheme="minorHAnsi" w:cstheme="minorHAnsi"/>
          <w:b/>
          <w:bCs/>
          <w:sz w:val="22"/>
          <w:szCs w:val="22"/>
        </w:rPr>
        <w:t xml:space="preserve">reported on the balance sheet to the fair value disclosure may assist regulators that need </w:t>
      </w:r>
      <w:r w:rsidR="00E034D7">
        <w:rPr>
          <w:rFonts w:asciiTheme="minorHAnsi" w:hAnsiTheme="minorHAnsi" w:cstheme="minorHAnsi"/>
          <w:b/>
          <w:bCs/>
          <w:sz w:val="22"/>
          <w:szCs w:val="22"/>
        </w:rPr>
        <w:t>a comparison to fair value on a quarterly basis</w:t>
      </w:r>
      <w:r w:rsidR="00D31A26">
        <w:rPr>
          <w:rFonts w:asciiTheme="minorHAnsi" w:hAnsiTheme="minorHAnsi" w:cstheme="minorHAnsi"/>
          <w:b/>
          <w:bCs/>
          <w:sz w:val="22"/>
          <w:szCs w:val="22"/>
        </w:rPr>
        <w:t xml:space="preserve"> for a particular company. </w:t>
      </w:r>
    </w:p>
    <w:p w14:paraId="56F4BF77" w14:textId="77777777" w:rsidR="007834DC" w:rsidRPr="00E24054" w:rsidRDefault="007834DC" w:rsidP="008F5AFD">
      <w:pPr>
        <w:pStyle w:val="BodyTextIndent"/>
        <w:spacing w:after="0"/>
        <w:ind w:left="0"/>
        <w:jc w:val="both"/>
        <w:rPr>
          <w:rFonts w:asciiTheme="minorHAnsi" w:hAnsiTheme="minorHAnsi" w:cstheme="minorHAnsi"/>
          <w:b/>
          <w:bCs/>
          <w:sz w:val="22"/>
          <w:szCs w:val="22"/>
        </w:rPr>
      </w:pPr>
    </w:p>
    <w:p w14:paraId="7F9D7D31" w14:textId="307F4137" w:rsidR="007834DC" w:rsidRPr="00880EC0" w:rsidRDefault="00326809" w:rsidP="008F5AFD">
      <w:pPr>
        <w:pStyle w:val="BodyTextIndent"/>
        <w:spacing w:after="0"/>
        <w:ind w:left="0"/>
        <w:jc w:val="both"/>
        <w:rPr>
          <w:rFonts w:asciiTheme="minorHAnsi" w:hAnsiTheme="minorHAnsi" w:cstheme="minorHAnsi"/>
          <w:b/>
          <w:bCs/>
          <w:sz w:val="22"/>
          <w:szCs w:val="22"/>
        </w:rPr>
      </w:pPr>
      <w:r w:rsidRPr="00E24054">
        <w:rPr>
          <w:rFonts w:asciiTheme="minorHAnsi" w:hAnsiTheme="minorHAnsi" w:cstheme="minorHAnsi"/>
          <w:sz w:val="22"/>
          <w:szCs w:val="22"/>
        </w:rPr>
        <w:t>The residual guidance does not have explicit disclosures</w:t>
      </w:r>
      <w:r w:rsidR="00036D2C">
        <w:rPr>
          <w:rFonts w:asciiTheme="minorHAnsi" w:hAnsiTheme="minorHAnsi" w:cstheme="minorHAnsi"/>
          <w:sz w:val="22"/>
          <w:szCs w:val="22"/>
        </w:rPr>
        <w:t xml:space="preserve"> for unrealized loss positions</w:t>
      </w:r>
      <w:r w:rsidRPr="00E24054">
        <w:rPr>
          <w:rFonts w:asciiTheme="minorHAnsi" w:hAnsiTheme="minorHAnsi" w:cstheme="minorHAnsi"/>
          <w:sz w:val="22"/>
          <w:szCs w:val="22"/>
        </w:rPr>
        <w:t xml:space="preserve">, and it is proposed that this disclosure be added for residuals accounted for under the </w:t>
      </w:r>
      <w:r w:rsidR="006D0DC0">
        <w:rPr>
          <w:rFonts w:asciiTheme="minorHAnsi" w:hAnsiTheme="minorHAnsi" w:cstheme="minorHAnsi"/>
          <w:sz w:val="22"/>
          <w:szCs w:val="22"/>
        </w:rPr>
        <w:t>AEY</w:t>
      </w:r>
      <w:r w:rsidRPr="00E24054">
        <w:rPr>
          <w:rFonts w:asciiTheme="minorHAnsi" w:hAnsiTheme="minorHAnsi" w:cstheme="minorHAnsi"/>
          <w:sz w:val="22"/>
          <w:szCs w:val="22"/>
        </w:rPr>
        <w:t xml:space="preserve"> method. </w:t>
      </w:r>
      <w:r w:rsidR="00AB37F3" w:rsidRPr="00E24054">
        <w:rPr>
          <w:rFonts w:asciiTheme="minorHAnsi" w:hAnsiTheme="minorHAnsi" w:cstheme="minorHAnsi"/>
          <w:sz w:val="22"/>
          <w:szCs w:val="22"/>
        </w:rPr>
        <w:t>This</w:t>
      </w:r>
      <w:r w:rsidRPr="00E24054">
        <w:rPr>
          <w:rFonts w:asciiTheme="minorHAnsi" w:hAnsiTheme="minorHAnsi" w:cstheme="minorHAnsi"/>
          <w:sz w:val="22"/>
          <w:szCs w:val="22"/>
        </w:rPr>
        <w:t xml:space="preserve"> disclosure is not needed for residuals under the </w:t>
      </w:r>
      <w:r w:rsidR="006D0DC0">
        <w:rPr>
          <w:rFonts w:asciiTheme="minorHAnsi" w:hAnsiTheme="minorHAnsi" w:cstheme="minorHAnsi"/>
          <w:sz w:val="22"/>
          <w:szCs w:val="22"/>
        </w:rPr>
        <w:t>PE</w:t>
      </w:r>
      <w:r w:rsidR="00AD7506" w:rsidRPr="00E24054">
        <w:rPr>
          <w:rFonts w:asciiTheme="minorHAnsi" w:hAnsiTheme="minorHAnsi" w:cstheme="minorHAnsi"/>
          <w:sz w:val="22"/>
          <w:szCs w:val="22"/>
        </w:rPr>
        <w:t xml:space="preserve"> method</w:t>
      </w:r>
      <w:r w:rsidRPr="00E24054">
        <w:rPr>
          <w:rFonts w:asciiTheme="minorHAnsi" w:hAnsiTheme="minorHAnsi" w:cstheme="minorHAnsi"/>
          <w:sz w:val="22"/>
          <w:szCs w:val="22"/>
        </w:rPr>
        <w:t xml:space="preserve">, as </w:t>
      </w:r>
      <w:r w:rsidR="00ED2861" w:rsidRPr="00E24054">
        <w:rPr>
          <w:rFonts w:asciiTheme="minorHAnsi" w:hAnsiTheme="minorHAnsi" w:cstheme="minorHAnsi"/>
          <w:sz w:val="22"/>
          <w:szCs w:val="22"/>
        </w:rPr>
        <w:t xml:space="preserve">SSAP No. 21 requires OTTI </w:t>
      </w:r>
      <w:proofErr w:type="gramStart"/>
      <w:r w:rsidR="00ED2861" w:rsidRPr="00E24054">
        <w:rPr>
          <w:rFonts w:asciiTheme="minorHAnsi" w:hAnsiTheme="minorHAnsi" w:cstheme="minorHAnsi"/>
          <w:sz w:val="22"/>
          <w:szCs w:val="22"/>
        </w:rPr>
        <w:t>recognition</w:t>
      </w:r>
      <w:proofErr w:type="gramEnd"/>
      <w:r w:rsidR="00ED2861" w:rsidRPr="00E24054">
        <w:rPr>
          <w:rFonts w:asciiTheme="minorHAnsi" w:hAnsiTheme="minorHAnsi" w:cstheme="minorHAnsi"/>
          <w:sz w:val="22"/>
          <w:szCs w:val="22"/>
        </w:rPr>
        <w:t xml:space="preserve"> any time fair value is less than amortized cost under </w:t>
      </w:r>
      <w:r w:rsidR="00AB4961">
        <w:rPr>
          <w:rFonts w:asciiTheme="minorHAnsi" w:hAnsiTheme="minorHAnsi" w:cstheme="minorHAnsi"/>
          <w:sz w:val="22"/>
          <w:szCs w:val="22"/>
        </w:rPr>
        <w:t>the PE</w:t>
      </w:r>
      <w:r w:rsidR="00ED2861" w:rsidRPr="00E24054">
        <w:rPr>
          <w:rFonts w:asciiTheme="minorHAnsi" w:hAnsiTheme="minorHAnsi" w:cstheme="minorHAnsi"/>
          <w:sz w:val="22"/>
          <w:szCs w:val="22"/>
        </w:rPr>
        <w:t xml:space="preserve"> method.</w:t>
      </w:r>
      <w:r w:rsidR="00AD7506" w:rsidRPr="00E24054">
        <w:rPr>
          <w:rFonts w:asciiTheme="minorHAnsi" w:hAnsiTheme="minorHAnsi" w:cstheme="minorHAnsi"/>
          <w:sz w:val="22"/>
          <w:szCs w:val="22"/>
        </w:rPr>
        <w:t xml:space="preserve"> Hence, for residuals following the </w:t>
      </w:r>
      <w:r w:rsidR="006D0DC0">
        <w:rPr>
          <w:rFonts w:asciiTheme="minorHAnsi" w:hAnsiTheme="minorHAnsi" w:cstheme="minorHAnsi"/>
          <w:sz w:val="22"/>
          <w:szCs w:val="22"/>
        </w:rPr>
        <w:t>PE</w:t>
      </w:r>
      <w:r w:rsidR="00AD7506" w:rsidRPr="00E24054">
        <w:rPr>
          <w:rFonts w:asciiTheme="minorHAnsi" w:hAnsiTheme="minorHAnsi" w:cstheme="minorHAnsi"/>
          <w:sz w:val="22"/>
          <w:szCs w:val="22"/>
        </w:rPr>
        <w:t xml:space="preserve"> method for measurement, there should never be instances in which a residual is in an impaired state (fair value is less than amortized cost).</w:t>
      </w:r>
      <w:r w:rsidR="00715C35" w:rsidRPr="00E24054">
        <w:rPr>
          <w:rFonts w:asciiTheme="minorHAnsi" w:hAnsiTheme="minorHAnsi" w:cstheme="minorHAnsi"/>
          <w:sz w:val="22"/>
          <w:szCs w:val="22"/>
        </w:rPr>
        <w:t xml:space="preserve"> </w:t>
      </w:r>
      <w:r w:rsidR="00715C35" w:rsidRPr="00880EC0">
        <w:rPr>
          <w:rFonts w:asciiTheme="minorHAnsi" w:hAnsiTheme="minorHAnsi" w:cstheme="minorHAnsi"/>
          <w:b/>
          <w:bCs/>
          <w:sz w:val="22"/>
          <w:szCs w:val="22"/>
        </w:rPr>
        <w:t xml:space="preserve">For residuals under the AEY method, </w:t>
      </w:r>
      <w:r w:rsidR="00684EF6" w:rsidRPr="00880EC0">
        <w:rPr>
          <w:rFonts w:asciiTheme="minorHAnsi" w:hAnsiTheme="minorHAnsi" w:cstheme="minorHAnsi"/>
          <w:b/>
          <w:bCs/>
          <w:sz w:val="22"/>
          <w:szCs w:val="22"/>
        </w:rPr>
        <w:t xml:space="preserve">the SSAP No. 26 disclosure on information considered in reaching the conclusion that the impairment is not OTTI is also proposed to be included. </w:t>
      </w:r>
    </w:p>
    <w:p w14:paraId="69403DA8" w14:textId="77777777" w:rsidR="001758BB" w:rsidRPr="00E24054" w:rsidRDefault="001758BB" w:rsidP="008F5AFD">
      <w:pPr>
        <w:pStyle w:val="BodyTextIndent"/>
        <w:spacing w:after="0"/>
        <w:ind w:left="0"/>
        <w:jc w:val="both"/>
        <w:rPr>
          <w:rFonts w:asciiTheme="minorHAnsi" w:hAnsiTheme="minorHAnsi" w:cstheme="minorHAnsi"/>
          <w:sz w:val="22"/>
          <w:szCs w:val="22"/>
        </w:rPr>
      </w:pPr>
    </w:p>
    <w:p w14:paraId="2C51071D" w14:textId="561B10BE" w:rsidR="00273744" w:rsidRPr="00E24054" w:rsidRDefault="00273744" w:rsidP="003B2C94">
      <w:pPr>
        <w:pStyle w:val="BodyTextIndent"/>
        <w:numPr>
          <w:ilvl w:val="0"/>
          <w:numId w:val="5"/>
        </w:numPr>
        <w:spacing w:after="0"/>
        <w:jc w:val="both"/>
        <w:rPr>
          <w:rFonts w:asciiTheme="minorHAnsi" w:hAnsiTheme="minorHAnsi" w:cstheme="minorHAnsi"/>
          <w:sz w:val="22"/>
          <w:szCs w:val="22"/>
          <w:u w:val="single"/>
        </w:rPr>
      </w:pPr>
      <w:r w:rsidRPr="00E24054">
        <w:rPr>
          <w:rFonts w:asciiTheme="minorHAnsi" w:hAnsiTheme="minorHAnsi" w:cstheme="minorHAnsi"/>
          <w:sz w:val="22"/>
          <w:szCs w:val="22"/>
          <w:u w:val="single"/>
        </w:rPr>
        <w:t xml:space="preserve">Disclosure on OTTI: </w:t>
      </w:r>
    </w:p>
    <w:p w14:paraId="6A34A5B9" w14:textId="12EE02DA" w:rsidR="00F5148E" w:rsidRDefault="00AB5AD9" w:rsidP="00BD7F57">
      <w:pPr>
        <w:pStyle w:val="BodyTextIndent"/>
        <w:spacing w:after="0"/>
        <w:ind w:left="0"/>
        <w:jc w:val="both"/>
        <w:rPr>
          <w:rFonts w:asciiTheme="minorHAnsi" w:hAnsiTheme="minorHAnsi" w:cstheme="minorHAnsi"/>
          <w:b/>
          <w:bCs/>
          <w:sz w:val="22"/>
          <w:szCs w:val="22"/>
        </w:rPr>
      </w:pPr>
      <w:r w:rsidRPr="00E24054">
        <w:rPr>
          <w:rFonts w:asciiTheme="minorHAnsi" w:hAnsiTheme="minorHAnsi" w:cstheme="minorHAnsi"/>
          <w:sz w:val="22"/>
          <w:szCs w:val="22"/>
        </w:rPr>
        <w:t xml:space="preserve">The guidance in SSAP No. 43 </w:t>
      </w:r>
      <w:r w:rsidR="00277B9A" w:rsidRPr="00E24054">
        <w:rPr>
          <w:rFonts w:asciiTheme="minorHAnsi" w:hAnsiTheme="minorHAnsi" w:cstheme="minorHAnsi"/>
          <w:sz w:val="22"/>
          <w:szCs w:val="22"/>
        </w:rPr>
        <w:t xml:space="preserve">has the concept of bifurcated impairment, </w:t>
      </w:r>
      <w:r w:rsidR="003867CC">
        <w:rPr>
          <w:rFonts w:asciiTheme="minorHAnsi" w:hAnsiTheme="minorHAnsi" w:cstheme="minorHAnsi"/>
          <w:sz w:val="22"/>
          <w:szCs w:val="22"/>
        </w:rPr>
        <w:t xml:space="preserve">meaning that </w:t>
      </w:r>
      <w:r w:rsidR="00331E8C" w:rsidRPr="00E24054">
        <w:rPr>
          <w:rFonts w:asciiTheme="minorHAnsi" w:hAnsiTheme="minorHAnsi" w:cstheme="minorHAnsi"/>
          <w:sz w:val="22"/>
          <w:szCs w:val="22"/>
        </w:rPr>
        <w:t xml:space="preserve">only </w:t>
      </w:r>
      <w:r w:rsidR="00277B9A" w:rsidRPr="00E24054">
        <w:rPr>
          <w:rFonts w:asciiTheme="minorHAnsi" w:hAnsiTheme="minorHAnsi" w:cstheme="minorHAnsi"/>
          <w:sz w:val="22"/>
          <w:szCs w:val="22"/>
        </w:rPr>
        <w:t>the non-interest related decline</w:t>
      </w:r>
      <w:r w:rsidR="00D278C1">
        <w:rPr>
          <w:rFonts w:asciiTheme="minorHAnsi" w:hAnsiTheme="minorHAnsi" w:cstheme="minorHAnsi"/>
          <w:sz w:val="22"/>
          <w:szCs w:val="22"/>
        </w:rPr>
        <w:t xml:space="preserve"> i</w:t>
      </w:r>
      <w:r w:rsidR="00E44A32">
        <w:rPr>
          <w:rFonts w:asciiTheme="minorHAnsi" w:hAnsiTheme="minorHAnsi" w:cstheme="minorHAnsi"/>
          <w:sz w:val="22"/>
          <w:szCs w:val="22"/>
        </w:rPr>
        <w:t>s</w:t>
      </w:r>
      <w:r w:rsidR="00D278C1">
        <w:rPr>
          <w:rFonts w:asciiTheme="minorHAnsi" w:hAnsiTheme="minorHAnsi" w:cstheme="minorHAnsi"/>
          <w:sz w:val="22"/>
          <w:szCs w:val="22"/>
        </w:rPr>
        <w:t xml:space="preserve"> recognized as OTTI</w:t>
      </w:r>
      <w:r w:rsidRPr="00E24054">
        <w:rPr>
          <w:rFonts w:asciiTheme="minorHAnsi" w:hAnsiTheme="minorHAnsi" w:cstheme="minorHAnsi"/>
          <w:sz w:val="22"/>
          <w:szCs w:val="22"/>
        </w:rPr>
        <w:t xml:space="preserve"> </w:t>
      </w:r>
      <w:r w:rsidR="00AD7E9C" w:rsidRPr="00E24054">
        <w:rPr>
          <w:rFonts w:asciiTheme="minorHAnsi" w:hAnsiTheme="minorHAnsi" w:cstheme="minorHAnsi"/>
          <w:sz w:val="22"/>
          <w:szCs w:val="22"/>
        </w:rPr>
        <w:t>when</w:t>
      </w:r>
      <w:r w:rsidRPr="00E24054">
        <w:rPr>
          <w:rFonts w:asciiTheme="minorHAnsi" w:hAnsiTheme="minorHAnsi" w:cstheme="minorHAnsi"/>
          <w:sz w:val="22"/>
          <w:szCs w:val="22"/>
        </w:rPr>
        <w:t xml:space="preserve"> the entity </w:t>
      </w:r>
      <w:r w:rsidR="00277B9A" w:rsidRPr="00E24054">
        <w:rPr>
          <w:rFonts w:asciiTheme="minorHAnsi" w:hAnsiTheme="minorHAnsi" w:cstheme="minorHAnsi"/>
          <w:sz w:val="22"/>
          <w:szCs w:val="22"/>
        </w:rPr>
        <w:t xml:space="preserve">does not </w:t>
      </w:r>
      <w:r w:rsidR="007E5E6D" w:rsidRPr="00E24054">
        <w:rPr>
          <w:rFonts w:asciiTheme="minorHAnsi" w:hAnsiTheme="minorHAnsi" w:cstheme="minorHAnsi"/>
          <w:sz w:val="22"/>
          <w:szCs w:val="22"/>
        </w:rPr>
        <w:t xml:space="preserve">expect to recover the entire amortized cost basis </w:t>
      </w:r>
      <w:r w:rsidR="00F7225A" w:rsidRPr="00E24054">
        <w:rPr>
          <w:rFonts w:asciiTheme="minorHAnsi" w:hAnsiTheme="minorHAnsi" w:cstheme="minorHAnsi"/>
          <w:sz w:val="22"/>
          <w:szCs w:val="22"/>
        </w:rPr>
        <w:t>but</w:t>
      </w:r>
      <w:r w:rsidR="007E5E6D" w:rsidRPr="00E24054">
        <w:rPr>
          <w:rFonts w:asciiTheme="minorHAnsi" w:hAnsiTheme="minorHAnsi" w:cstheme="minorHAnsi"/>
          <w:sz w:val="22"/>
          <w:szCs w:val="22"/>
        </w:rPr>
        <w:t xml:space="preserve"> they do not intend to sell and </w:t>
      </w:r>
      <w:r w:rsidR="00277B9A" w:rsidRPr="00E24054">
        <w:rPr>
          <w:rFonts w:asciiTheme="minorHAnsi" w:hAnsiTheme="minorHAnsi" w:cstheme="minorHAnsi"/>
          <w:sz w:val="22"/>
          <w:szCs w:val="22"/>
        </w:rPr>
        <w:t xml:space="preserve">they </w:t>
      </w:r>
      <w:r w:rsidR="007E5E6D" w:rsidRPr="00E24054">
        <w:rPr>
          <w:rFonts w:asciiTheme="minorHAnsi" w:hAnsiTheme="minorHAnsi" w:cstheme="minorHAnsi"/>
          <w:sz w:val="22"/>
          <w:szCs w:val="22"/>
        </w:rPr>
        <w:t xml:space="preserve">have the intent and ability to hold. </w:t>
      </w:r>
      <w:r w:rsidR="00D278C1">
        <w:rPr>
          <w:rFonts w:asciiTheme="minorHAnsi" w:hAnsiTheme="minorHAnsi" w:cstheme="minorHAnsi"/>
          <w:sz w:val="22"/>
          <w:szCs w:val="22"/>
        </w:rPr>
        <w:t>For these situations</w:t>
      </w:r>
      <w:r w:rsidR="00F7225A" w:rsidRPr="00E24054">
        <w:rPr>
          <w:rFonts w:asciiTheme="minorHAnsi" w:hAnsiTheme="minorHAnsi" w:cstheme="minorHAnsi"/>
          <w:sz w:val="22"/>
          <w:szCs w:val="22"/>
        </w:rPr>
        <w:t>, r</w:t>
      </w:r>
      <w:r w:rsidR="00AD7E9C" w:rsidRPr="00E24054">
        <w:rPr>
          <w:rFonts w:asciiTheme="minorHAnsi" w:hAnsiTheme="minorHAnsi" w:cstheme="minorHAnsi"/>
          <w:sz w:val="22"/>
          <w:szCs w:val="22"/>
        </w:rPr>
        <w:t xml:space="preserve">ather than writing the impaired security down to fair value, the entity </w:t>
      </w:r>
      <w:r w:rsidR="00961B7A" w:rsidRPr="00E24054">
        <w:rPr>
          <w:rFonts w:asciiTheme="minorHAnsi" w:hAnsiTheme="minorHAnsi" w:cstheme="minorHAnsi"/>
          <w:sz w:val="22"/>
          <w:szCs w:val="22"/>
        </w:rPr>
        <w:t>recognize</w:t>
      </w:r>
      <w:r w:rsidR="00F7225A" w:rsidRPr="00E24054">
        <w:rPr>
          <w:rFonts w:asciiTheme="minorHAnsi" w:hAnsiTheme="minorHAnsi" w:cstheme="minorHAnsi"/>
          <w:sz w:val="22"/>
          <w:szCs w:val="22"/>
        </w:rPr>
        <w:t>s</w:t>
      </w:r>
      <w:r w:rsidR="00961B7A" w:rsidRPr="00E24054">
        <w:rPr>
          <w:rFonts w:asciiTheme="minorHAnsi" w:hAnsiTheme="minorHAnsi" w:cstheme="minorHAnsi"/>
          <w:sz w:val="22"/>
          <w:szCs w:val="22"/>
        </w:rPr>
        <w:t xml:space="preserve"> a realized loss for the difference between the </w:t>
      </w:r>
      <w:r w:rsidR="002D7324" w:rsidRPr="00E24054">
        <w:rPr>
          <w:rFonts w:asciiTheme="minorHAnsi" w:hAnsiTheme="minorHAnsi" w:cstheme="minorHAnsi"/>
          <w:sz w:val="22"/>
          <w:szCs w:val="22"/>
        </w:rPr>
        <w:t>amortized</w:t>
      </w:r>
      <w:r w:rsidR="00961B7A" w:rsidRPr="00E24054">
        <w:rPr>
          <w:rFonts w:asciiTheme="minorHAnsi" w:hAnsiTheme="minorHAnsi" w:cstheme="minorHAnsi"/>
          <w:sz w:val="22"/>
          <w:szCs w:val="22"/>
        </w:rPr>
        <w:t xml:space="preserve"> cost basis and the present value of the cash flows expected to be collected</w:t>
      </w:r>
      <w:r w:rsidR="002D7324" w:rsidRPr="00E24054">
        <w:rPr>
          <w:rFonts w:asciiTheme="minorHAnsi" w:hAnsiTheme="minorHAnsi" w:cstheme="minorHAnsi"/>
          <w:sz w:val="22"/>
          <w:szCs w:val="22"/>
        </w:rPr>
        <w:t xml:space="preserve">, discounted at the security’s effective interest rate. </w:t>
      </w:r>
      <w:r w:rsidR="001312E9" w:rsidRPr="00E24054">
        <w:rPr>
          <w:rFonts w:asciiTheme="minorHAnsi" w:hAnsiTheme="minorHAnsi" w:cstheme="minorHAnsi"/>
          <w:sz w:val="22"/>
          <w:szCs w:val="22"/>
        </w:rPr>
        <w:t>With the adoption of the non-bond debt security guidance</w:t>
      </w:r>
      <w:r w:rsidR="00D47403" w:rsidRPr="00E24054">
        <w:rPr>
          <w:rFonts w:asciiTheme="minorHAnsi" w:hAnsiTheme="minorHAnsi" w:cstheme="minorHAnsi"/>
          <w:sz w:val="22"/>
          <w:szCs w:val="22"/>
        </w:rPr>
        <w:t xml:space="preserve"> in SSAP No. 21, a reference was made that the reporting entities shall follow the </w:t>
      </w:r>
      <w:r w:rsidR="00CF270E" w:rsidRPr="00E24054">
        <w:rPr>
          <w:rFonts w:asciiTheme="minorHAnsi" w:hAnsiTheme="minorHAnsi" w:cstheme="minorHAnsi"/>
          <w:sz w:val="22"/>
          <w:szCs w:val="22"/>
        </w:rPr>
        <w:t xml:space="preserve">guidance in SSAP No. 43 for calculating amortized cost, for determining and recognizing OTTI, and for allocating unrealized and realized losses between the AVR and IMR. </w:t>
      </w:r>
      <w:r w:rsidR="00DE64E1" w:rsidRPr="00E24054">
        <w:rPr>
          <w:rFonts w:asciiTheme="minorHAnsi" w:hAnsiTheme="minorHAnsi" w:cstheme="minorHAnsi"/>
          <w:sz w:val="22"/>
          <w:szCs w:val="22"/>
        </w:rPr>
        <w:t xml:space="preserve">Although the SSAP No. 21 disclosures for non-bond debt securities mirror the disclosures in SSAP No. 43, there is no reference as to the </w:t>
      </w:r>
      <w:r w:rsidR="00612C3A" w:rsidRPr="00E24054">
        <w:rPr>
          <w:rFonts w:asciiTheme="minorHAnsi" w:hAnsiTheme="minorHAnsi" w:cstheme="minorHAnsi"/>
          <w:sz w:val="22"/>
          <w:szCs w:val="22"/>
        </w:rPr>
        <w:t>location/frequency of the disclosure</w:t>
      </w:r>
      <w:r w:rsidR="00DB3978" w:rsidRPr="00E24054">
        <w:rPr>
          <w:rFonts w:asciiTheme="minorHAnsi" w:hAnsiTheme="minorHAnsi" w:cstheme="minorHAnsi"/>
          <w:sz w:val="22"/>
          <w:szCs w:val="22"/>
        </w:rPr>
        <w:t xml:space="preserve"> and the Annual Statement Instructions only refer to SSAP No. 43</w:t>
      </w:r>
      <w:r w:rsidR="00BD7F57" w:rsidRPr="00E24054">
        <w:rPr>
          <w:rFonts w:asciiTheme="minorHAnsi" w:hAnsiTheme="minorHAnsi" w:cstheme="minorHAnsi"/>
          <w:sz w:val="22"/>
          <w:szCs w:val="22"/>
        </w:rPr>
        <w:t xml:space="preserve">. </w:t>
      </w:r>
      <w:r w:rsidR="00D02893">
        <w:rPr>
          <w:rFonts w:asciiTheme="minorHAnsi" w:hAnsiTheme="minorHAnsi" w:cstheme="minorHAnsi"/>
          <w:sz w:val="22"/>
          <w:szCs w:val="22"/>
        </w:rPr>
        <w:t xml:space="preserve">Additionally, the guidance for residuals under the allowable earned yield method </w:t>
      </w:r>
      <w:r w:rsidR="00CC01FA">
        <w:rPr>
          <w:rFonts w:asciiTheme="minorHAnsi" w:hAnsiTheme="minorHAnsi" w:cstheme="minorHAnsi"/>
          <w:sz w:val="22"/>
          <w:szCs w:val="22"/>
        </w:rPr>
        <w:t xml:space="preserve">follows the same concepts for recognizing OTTI based on the present value of expected cash flows. </w:t>
      </w:r>
      <w:r w:rsidR="00BD7F57" w:rsidRPr="00E24054">
        <w:rPr>
          <w:rFonts w:asciiTheme="minorHAnsi" w:hAnsiTheme="minorHAnsi" w:cstheme="minorHAnsi"/>
          <w:b/>
          <w:bCs/>
          <w:sz w:val="22"/>
          <w:szCs w:val="22"/>
        </w:rPr>
        <w:t xml:space="preserve">For consistency purposes, this agenda item proposes to capture </w:t>
      </w:r>
      <w:r w:rsidR="001F66CC" w:rsidRPr="00E24054">
        <w:rPr>
          <w:rFonts w:asciiTheme="minorHAnsi" w:hAnsiTheme="minorHAnsi" w:cstheme="minorHAnsi"/>
          <w:b/>
          <w:bCs/>
          <w:sz w:val="22"/>
          <w:szCs w:val="22"/>
        </w:rPr>
        <w:t xml:space="preserve">impairment information for </w:t>
      </w:r>
      <w:r w:rsidR="00355E53" w:rsidRPr="00E24054">
        <w:rPr>
          <w:rFonts w:asciiTheme="minorHAnsi" w:hAnsiTheme="minorHAnsi" w:cstheme="minorHAnsi"/>
          <w:b/>
          <w:bCs/>
          <w:sz w:val="22"/>
          <w:szCs w:val="22"/>
        </w:rPr>
        <w:t>non-bond debt securities</w:t>
      </w:r>
      <w:r w:rsidR="00CC01FA">
        <w:rPr>
          <w:rFonts w:asciiTheme="minorHAnsi" w:hAnsiTheme="minorHAnsi" w:cstheme="minorHAnsi"/>
          <w:b/>
          <w:bCs/>
          <w:sz w:val="22"/>
          <w:szCs w:val="22"/>
        </w:rPr>
        <w:t xml:space="preserve"> and residuals under the AEY </w:t>
      </w:r>
      <w:r w:rsidR="000962B0">
        <w:rPr>
          <w:rFonts w:asciiTheme="minorHAnsi" w:hAnsiTheme="minorHAnsi" w:cstheme="minorHAnsi"/>
          <w:b/>
          <w:bCs/>
          <w:sz w:val="22"/>
          <w:szCs w:val="22"/>
        </w:rPr>
        <w:t>method</w:t>
      </w:r>
      <w:r w:rsidR="00355E53" w:rsidRPr="00E24054">
        <w:rPr>
          <w:rFonts w:asciiTheme="minorHAnsi" w:hAnsiTheme="minorHAnsi" w:cstheme="minorHAnsi"/>
          <w:b/>
          <w:bCs/>
          <w:sz w:val="22"/>
          <w:szCs w:val="22"/>
        </w:rPr>
        <w:t xml:space="preserve"> </w:t>
      </w:r>
      <w:r w:rsidR="001F66CC" w:rsidRPr="00E24054">
        <w:rPr>
          <w:rFonts w:asciiTheme="minorHAnsi" w:hAnsiTheme="minorHAnsi" w:cstheme="minorHAnsi"/>
          <w:b/>
          <w:bCs/>
          <w:sz w:val="22"/>
          <w:szCs w:val="22"/>
        </w:rPr>
        <w:t>in</w:t>
      </w:r>
      <w:r w:rsidR="00355E53" w:rsidRPr="00E24054">
        <w:rPr>
          <w:rFonts w:asciiTheme="minorHAnsi" w:hAnsiTheme="minorHAnsi" w:cstheme="minorHAnsi"/>
          <w:b/>
          <w:bCs/>
          <w:sz w:val="22"/>
          <w:szCs w:val="22"/>
        </w:rPr>
        <w:t xml:space="preserve"> the same location/frequency as the SSAP No. 43 disclosures. </w:t>
      </w:r>
    </w:p>
    <w:p w14:paraId="4AD665FD" w14:textId="77777777" w:rsidR="00F5148E" w:rsidRDefault="00F5148E" w:rsidP="00BD7F57">
      <w:pPr>
        <w:pStyle w:val="BodyTextIndent"/>
        <w:spacing w:after="0"/>
        <w:ind w:left="0"/>
        <w:jc w:val="both"/>
        <w:rPr>
          <w:rFonts w:asciiTheme="minorHAnsi" w:hAnsiTheme="minorHAnsi" w:cstheme="minorHAnsi"/>
          <w:b/>
          <w:bCs/>
          <w:sz w:val="22"/>
          <w:szCs w:val="22"/>
        </w:rPr>
      </w:pPr>
    </w:p>
    <w:p w14:paraId="183205D7" w14:textId="2D92D7CE" w:rsidR="00092D78" w:rsidRPr="00E24054" w:rsidRDefault="00355E53" w:rsidP="003B2C94">
      <w:pPr>
        <w:pStyle w:val="BodyTextIndent"/>
        <w:numPr>
          <w:ilvl w:val="0"/>
          <w:numId w:val="5"/>
        </w:numPr>
        <w:spacing w:after="0"/>
        <w:jc w:val="both"/>
        <w:rPr>
          <w:rFonts w:asciiTheme="minorHAnsi" w:hAnsiTheme="minorHAnsi" w:cstheme="minorHAnsi"/>
          <w:sz w:val="22"/>
          <w:szCs w:val="22"/>
        </w:rPr>
      </w:pPr>
      <w:r w:rsidRPr="00E24054">
        <w:rPr>
          <w:rFonts w:asciiTheme="minorHAnsi" w:hAnsiTheme="minorHAnsi" w:cstheme="minorHAnsi"/>
          <w:sz w:val="22"/>
          <w:szCs w:val="22"/>
          <w:u w:val="single"/>
        </w:rPr>
        <w:t xml:space="preserve">Residual Disclosures </w:t>
      </w:r>
    </w:p>
    <w:p w14:paraId="08C4E542" w14:textId="55C4CB8D" w:rsidR="00F53E9E" w:rsidRPr="00A37457" w:rsidRDefault="00F53E9E" w:rsidP="005F60FE">
      <w:pPr>
        <w:pStyle w:val="ListContinue"/>
        <w:rPr>
          <w:rFonts w:asciiTheme="minorHAnsi" w:hAnsiTheme="minorHAnsi" w:cstheme="minorHAnsi"/>
          <w:b/>
          <w:sz w:val="20"/>
        </w:rPr>
      </w:pPr>
      <w:r w:rsidRPr="00E24054">
        <w:rPr>
          <w:rFonts w:asciiTheme="minorHAnsi" w:hAnsiTheme="minorHAnsi" w:cstheme="minorHAnsi"/>
          <w:szCs w:val="22"/>
        </w:rPr>
        <w:t xml:space="preserve">The SSAP No. 21 guidance for residuals does not currently have any </w:t>
      </w:r>
      <w:r w:rsidR="00141ECD">
        <w:rPr>
          <w:rFonts w:asciiTheme="minorHAnsi" w:hAnsiTheme="minorHAnsi" w:cstheme="minorHAnsi"/>
          <w:szCs w:val="22"/>
        </w:rPr>
        <w:t xml:space="preserve">explicit </w:t>
      </w:r>
      <w:r w:rsidRPr="00E24054">
        <w:rPr>
          <w:rFonts w:asciiTheme="minorHAnsi" w:hAnsiTheme="minorHAnsi" w:cstheme="minorHAnsi"/>
          <w:szCs w:val="22"/>
        </w:rPr>
        <w:t xml:space="preserve">disclosures. </w:t>
      </w:r>
      <w:r w:rsidR="009B690D" w:rsidRPr="00E24054">
        <w:rPr>
          <w:rFonts w:asciiTheme="minorHAnsi" w:hAnsiTheme="minorHAnsi" w:cstheme="minorHAnsi"/>
          <w:szCs w:val="22"/>
        </w:rPr>
        <w:t xml:space="preserve">With the </w:t>
      </w:r>
      <w:r w:rsidR="00C7707B" w:rsidRPr="00E24054">
        <w:rPr>
          <w:rFonts w:asciiTheme="minorHAnsi" w:hAnsiTheme="minorHAnsi" w:cstheme="minorHAnsi"/>
          <w:szCs w:val="22"/>
        </w:rPr>
        <w:t>suggestions</w:t>
      </w:r>
      <w:r w:rsidR="009B690D" w:rsidRPr="00E24054">
        <w:rPr>
          <w:rFonts w:asciiTheme="minorHAnsi" w:hAnsiTheme="minorHAnsi" w:cstheme="minorHAnsi"/>
          <w:szCs w:val="22"/>
        </w:rPr>
        <w:t xml:space="preserve"> previously discussed in this agenda item, the disclosure for impaired </w:t>
      </w:r>
      <w:r w:rsidR="00C7707B" w:rsidRPr="00E24054">
        <w:rPr>
          <w:rFonts w:asciiTheme="minorHAnsi" w:hAnsiTheme="minorHAnsi" w:cstheme="minorHAnsi"/>
          <w:szCs w:val="22"/>
        </w:rPr>
        <w:t xml:space="preserve">securities and for OTTI are proposed to be included. </w:t>
      </w:r>
      <w:r w:rsidR="0091118A" w:rsidRPr="00E24054">
        <w:rPr>
          <w:rFonts w:asciiTheme="minorHAnsi" w:hAnsiTheme="minorHAnsi" w:cstheme="minorHAnsi"/>
          <w:szCs w:val="22"/>
        </w:rPr>
        <w:t xml:space="preserve">In reviewing the other disclosures in SSAP No. 26 and SSAP No. 43, this agenda item also proposes to capture the disclosures </w:t>
      </w:r>
      <w:r w:rsidR="00185D04" w:rsidRPr="00E24054">
        <w:rPr>
          <w:rFonts w:asciiTheme="minorHAnsi" w:hAnsiTheme="minorHAnsi" w:cstheme="minorHAnsi"/>
          <w:szCs w:val="22"/>
        </w:rPr>
        <w:t xml:space="preserve">for when it is not practicable to estimate fair value in accordance with </w:t>
      </w:r>
      <w:r w:rsidR="00185D04" w:rsidRPr="00B61E12">
        <w:rPr>
          <w:rFonts w:asciiTheme="minorHAnsi" w:hAnsiTheme="minorHAnsi" w:cstheme="minorHAnsi"/>
          <w:i/>
          <w:iCs/>
          <w:szCs w:val="22"/>
        </w:rPr>
        <w:t>SSAP No. 100—Fair Value</w:t>
      </w:r>
      <w:r w:rsidR="00185D04" w:rsidRPr="00E24054">
        <w:rPr>
          <w:rFonts w:asciiTheme="minorHAnsi" w:hAnsiTheme="minorHAnsi" w:cstheme="minorHAnsi"/>
          <w:szCs w:val="22"/>
        </w:rPr>
        <w:t xml:space="preserve">. </w:t>
      </w:r>
      <w:r w:rsidR="00185D04" w:rsidRPr="002B73DF">
        <w:rPr>
          <w:rFonts w:asciiTheme="minorHAnsi" w:hAnsiTheme="minorHAnsi" w:cstheme="minorHAnsi"/>
          <w:b/>
          <w:bCs/>
          <w:szCs w:val="22"/>
        </w:rPr>
        <w:t xml:space="preserve">Additionally, </w:t>
      </w:r>
      <w:r w:rsidR="00C26B90" w:rsidRPr="002B73DF">
        <w:rPr>
          <w:rFonts w:asciiTheme="minorHAnsi" w:hAnsiTheme="minorHAnsi" w:cstheme="minorHAnsi"/>
          <w:b/>
          <w:bCs/>
          <w:szCs w:val="22"/>
        </w:rPr>
        <w:t xml:space="preserve">new </w:t>
      </w:r>
      <w:r w:rsidR="00B61E12" w:rsidRPr="002B73DF">
        <w:rPr>
          <w:rFonts w:asciiTheme="minorHAnsi" w:hAnsiTheme="minorHAnsi" w:cstheme="minorHAnsi"/>
          <w:b/>
          <w:bCs/>
          <w:szCs w:val="22"/>
        </w:rPr>
        <w:t>general interrogatories</w:t>
      </w:r>
      <w:r w:rsidR="00C26B90" w:rsidRPr="002B73DF">
        <w:rPr>
          <w:rFonts w:asciiTheme="minorHAnsi" w:hAnsiTheme="minorHAnsi" w:cstheme="minorHAnsi"/>
          <w:b/>
          <w:bCs/>
          <w:szCs w:val="22"/>
        </w:rPr>
        <w:t xml:space="preserve"> are</w:t>
      </w:r>
      <w:r w:rsidR="00185D04" w:rsidRPr="002B73DF">
        <w:rPr>
          <w:rFonts w:asciiTheme="minorHAnsi" w:hAnsiTheme="minorHAnsi" w:cstheme="minorHAnsi"/>
          <w:b/>
          <w:bCs/>
          <w:szCs w:val="22"/>
        </w:rPr>
        <w:t xml:space="preserve"> proposed to identify whether the </w:t>
      </w:r>
      <w:r w:rsidR="00EE0E56" w:rsidRPr="002B73DF">
        <w:rPr>
          <w:rFonts w:asciiTheme="minorHAnsi" w:hAnsiTheme="minorHAnsi" w:cstheme="minorHAnsi"/>
          <w:b/>
          <w:bCs/>
          <w:szCs w:val="22"/>
        </w:rPr>
        <w:t xml:space="preserve">company is following the </w:t>
      </w:r>
      <w:r w:rsidR="00141ECD" w:rsidRPr="002B73DF">
        <w:rPr>
          <w:rFonts w:asciiTheme="minorHAnsi" w:hAnsiTheme="minorHAnsi" w:cstheme="minorHAnsi"/>
          <w:b/>
          <w:bCs/>
          <w:szCs w:val="22"/>
        </w:rPr>
        <w:t xml:space="preserve">AEY or PE </w:t>
      </w:r>
      <w:r w:rsidR="00EE0E56" w:rsidRPr="002B73DF">
        <w:rPr>
          <w:rFonts w:asciiTheme="minorHAnsi" w:hAnsiTheme="minorHAnsi" w:cstheme="minorHAnsi"/>
          <w:b/>
          <w:bCs/>
          <w:szCs w:val="22"/>
        </w:rPr>
        <w:t>method</w:t>
      </w:r>
      <w:r w:rsidR="007D1565" w:rsidRPr="002B73DF">
        <w:rPr>
          <w:rFonts w:asciiTheme="minorHAnsi" w:hAnsiTheme="minorHAnsi" w:cstheme="minorHAnsi"/>
          <w:b/>
          <w:bCs/>
          <w:szCs w:val="22"/>
        </w:rPr>
        <w:t xml:space="preserve">, and if they are moving from the </w:t>
      </w:r>
      <w:r w:rsidR="00262513" w:rsidRPr="002B73DF">
        <w:rPr>
          <w:rFonts w:asciiTheme="minorHAnsi" w:hAnsiTheme="minorHAnsi" w:cstheme="minorHAnsi"/>
          <w:b/>
          <w:bCs/>
          <w:szCs w:val="22"/>
        </w:rPr>
        <w:t>PE</w:t>
      </w:r>
      <w:r w:rsidR="007D1565" w:rsidRPr="002B73DF">
        <w:rPr>
          <w:rFonts w:asciiTheme="minorHAnsi" w:hAnsiTheme="minorHAnsi" w:cstheme="minorHAnsi"/>
          <w:b/>
          <w:bCs/>
          <w:szCs w:val="22"/>
        </w:rPr>
        <w:t xml:space="preserve"> to AEY method</w:t>
      </w:r>
      <w:r w:rsidR="00393B46" w:rsidRPr="002B73DF">
        <w:rPr>
          <w:rFonts w:asciiTheme="minorHAnsi" w:hAnsiTheme="minorHAnsi" w:cstheme="minorHAnsi"/>
          <w:b/>
          <w:bCs/>
          <w:szCs w:val="22"/>
        </w:rPr>
        <w:t>.</w:t>
      </w:r>
      <w:r w:rsidR="00393B46">
        <w:rPr>
          <w:rFonts w:asciiTheme="minorHAnsi" w:hAnsiTheme="minorHAnsi" w:cstheme="minorHAnsi"/>
          <w:szCs w:val="22"/>
        </w:rPr>
        <w:t xml:space="preserve"> Under SSAP No. 21,</w:t>
      </w:r>
      <w:r w:rsidR="007D1565">
        <w:rPr>
          <w:rFonts w:asciiTheme="minorHAnsi" w:hAnsiTheme="minorHAnsi" w:cstheme="minorHAnsi"/>
          <w:szCs w:val="22"/>
        </w:rPr>
        <w:t xml:space="preserve"> the company’s designated measurement method</w:t>
      </w:r>
      <w:r w:rsidR="00393B46">
        <w:rPr>
          <w:rFonts w:asciiTheme="minorHAnsi" w:hAnsiTheme="minorHAnsi" w:cstheme="minorHAnsi"/>
          <w:szCs w:val="22"/>
        </w:rPr>
        <w:t xml:space="preserve"> (AEY or PE)</w:t>
      </w:r>
      <w:r w:rsidR="006328D8" w:rsidRPr="00E24054">
        <w:rPr>
          <w:rFonts w:asciiTheme="minorHAnsi" w:hAnsiTheme="minorHAnsi" w:cstheme="minorHAnsi"/>
          <w:szCs w:val="22"/>
        </w:rPr>
        <w:t xml:space="preserve"> should encompass all residuals</w:t>
      </w:r>
      <w:r w:rsidR="00DB5BB2" w:rsidRPr="00E24054">
        <w:rPr>
          <w:rFonts w:asciiTheme="minorHAnsi" w:hAnsiTheme="minorHAnsi" w:cstheme="minorHAnsi"/>
          <w:szCs w:val="22"/>
        </w:rPr>
        <w:t xml:space="preserve">, unless the company is moving from the </w:t>
      </w:r>
      <w:r w:rsidR="00393B46">
        <w:rPr>
          <w:rFonts w:asciiTheme="minorHAnsi" w:hAnsiTheme="minorHAnsi" w:cstheme="minorHAnsi"/>
          <w:szCs w:val="22"/>
        </w:rPr>
        <w:t>PE</w:t>
      </w:r>
      <w:r w:rsidR="00DB5BB2" w:rsidRPr="00E24054">
        <w:rPr>
          <w:rFonts w:asciiTheme="minorHAnsi" w:hAnsiTheme="minorHAnsi" w:cstheme="minorHAnsi"/>
          <w:szCs w:val="22"/>
        </w:rPr>
        <w:t xml:space="preserve"> to </w:t>
      </w:r>
      <w:r w:rsidR="00393B46">
        <w:rPr>
          <w:rFonts w:asciiTheme="minorHAnsi" w:hAnsiTheme="minorHAnsi" w:cstheme="minorHAnsi"/>
          <w:szCs w:val="22"/>
        </w:rPr>
        <w:t>AEY</w:t>
      </w:r>
      <w:r w:rsidR="00DB5BB2" w:rsidRPr="00E24054">
        <w:rPr>
          <w:rFonts w:asciiTheme="minorHAnsi" w:hAnsiTheme="minorHAnsi" w:cstheme="minorHAnsi"/>
          <w:szCs w:val="22"/>
        </w:rPr>
        <w:t xml:space="preserve"> method. </w:t>
      </w:r>
      <w:r w:rsidR="00CA6C79" w:rsidRPr="00E24054">
        <w:rPr>
          <w:rFonts w:asciiTheme="minorHAnsi" w:hAnsiTheme="minorHAnsi" w:cstheme="minorHAnsi"/>
          <w:szCs w:val="22"/>
        </w:rPr>
        <w:t xml:space="preserve">If moving to the AEY, the reporting entity </w:t>
      </w:r>
      <w:r w:rsidR="00CA6C79" w:rsidRPr="00A37457">
        <w:rPr>
          <w:rFonts w:asciiTheme="minorHAnsi" w:hAnsiTheme="minorHAnsi" w:cstheme="minorHAnsi"/>
          <w:szCs w:val="22"/>
        </w:rPr>
        <w:t xml:space="preserve">is to designate a transition date </w:t>
      </w:r>
      <w:r w:rsidR="006F66C8" w:rsidRPr="00A37457">
        <w:rPr>
          <w:rFonts w:asciiTheme="minorHAnsi" w:hAnsiTheme="minorHAnsi" w:cstheme="minorHAnsi"/>
          <w:szCs w:val="22"/>
        </w:rPr>
        <w:t xml:space="preserve">and only apply the AEY method to residuals acquired after that date. Residuals held prior to the transition date shall continue the PE method until they fully mature/terminate or are unwound. </w:t>
      </w:r>
      <w:r w:rsidR="00393B46">
        <w:rPr>
          <w:rFonts w:asciiTheme="minorHAnsi" w:hAnsiTheme="minorHAnsi" w:cstheme="minorHAnsi"/>
          <w:szCs w:val="22"/>
        </w:rPr>
        <w:t>(The guidance only permits companies to move from PE to AEY.)</w:t>
      </w:r>
    </w:p>
    <w:p w14:paraId="50A56175" w14:textId="6FF0EC28" w:rsidR="00BA40D6" w:rsidRDefault="004C533A" w:rsidP="00937619">
      <w:pPr>
        <w:rPr>
          <w:rFonts w:asciiTheme="minorHAnsi" w:hAnsiTheme="minorHAnsi" w:cstheme="minorHAnsi"/>
          <w:b/>
          <w:sz w:val="22"/>
          <w:szCs w:val="22"/>
        </w:rPr>
      </w:pPr>
      <w:r>
        <w:rPr>
          <w:rFonts w:asciiTheme="minorHAnsi" w:hAnsiTheme="minorHAnsi" w:cstheme="minorHAnsi"/>
          <w:b/>
          <w:sz w:val="22"/>
          <w:szCs w:val="22"/>
        </w:rPr>
        <w:br w:type="page"/>
      </w:r>
      <w:r w:rsidR="002A1316" w:rsidRPr="00A37457">
        <w:rPr>
          <w:rFonts w:asciiTheme="minorHAnsi" w:hAnsiTheme="minorHAnsi" w:cstheme="minorHAnsi"/>
          <w:b/>
          <w:sz w:val="22"/>
          <w:szCs w:val="22"/>
        </w:rPr>
        <w:lastRenderedPageBreak/>
        <w:t>Existing Authoritative Literature:</w:t>
      </w:r>
      <w:r w:rsidR="00296E66" w:rsidRPr="00A37457">
        <w:rPr>
          <w:rFonts w:asciiTheme="minorHAnsi" w:hAnsiTheme="minorHAnsi" w:cstheme="minorHAnsi"/>
          <w:b/>
          <w:sz w:val="22"/>
          <w:szCs w:val="22"/>
        </w:rPr>
        <w:t xml:space="preserve"> </w:t>
      </w:r>
    </w:p>
    <w:p w14:paraId="51F03170" w14:textId="77777777" w:rsidR="00D124B8" w:rsidRDefault="00B12C35" w:rsidP="00837FA8">
      <w:pPr>
        <w:jc w:val="both"/>
        <w:rPr>
          <w:rFonts w:asciiTheme="minorHAnsi" w:hAnsiTheme="minorHAnsi" w:cstheme="minorHAnsi"/>
          <w:bCs/>
          <w:i/>
          <w:iCs/>
          <w:sz w:val="22"/>
          <w:szCs w:val="22"/>
        </w:rPr>
      </w:pPr>
      <w:r w:rsidRPr="00837FA8">
        <w:rPr>
          <w:rFonts w:asciiTheme="minorHAnsi" w:hAnsiTheme="minorHAnsi" w:cstheme="minorHAnsi"/>
          <w:bCs/>
          <w:i/>
          <w:iCs/>
          <w:sz w:val="22"/>
          <w:szCs w:val="22"/>
        </w:rPr>
        <w:t xml:space="preserve">Note – </w:t>
      </w:r>
      <w:r w:rsidR="00DD52CA">
        <w:rPr>
          <w:rFonts w:asciiTheme="minorHAnsi" w:hAnsiTheme="minorHAnsi" w:cstheme="minorHAnsi"/>
          <w:bCs/>
          <w:i/>
          <w:iCs/>
          <w:sz w:val="22"/>
          <w:szCs w:val="22"/>
        </w:rPr>
        <w:t xml:space="preserve">The </w:t>
      </w:r>
      <w:r w:rsidR="00720725">
        <w:rPr>
          <w:rFonts w:asciiTheme="minorHAnsi" w:hAnsiTheme="minorHAnsi" w:cstheme="minorHAnsi"/>
          <w:bCs/>
          <w:i/>
          <w:iCs/>
          <w:sz w:val="22"/>
          <w:szCs w:val="22"/>
        </w:rPr>
        <w:t>timing requirements</w:t>
      </w:r>
      <w:r w:rsidR="00DD52CA">
        <w:rPr>
          <w:rFonts w:asciiTheme="minorHAnsi" w:hAnsiTheme="minorHAnsi" w:cstheme="minorHAnsi"/>
          <w:bCs/>
          <w:i/>
          <w:iCs/>
          <w:sz w:val="22"/>
          <w:szCs w:val="22"/>
        </w:rPr>
        <w:t xml:space="preserve"> for </w:t>
      </w:r>
      <w:r w:rsidR="00720725">
        <w:rPr>
          <w:rFonts w:asciiTheme="minorHAnsi" w:hAnsiTheme="minorHAnsi" w:cstheme="minorHAnsi"/>
          <w:bCs/>
          <w:i/>
          <w:iCs/>
          <w:sz w:val="22"/>
          <w:szCs w:val="22"/>
        </w:rPr>
        <w:t>disclosures</w:t>
      </w:r>
      <w:r w:rsidR="00DD52CA">
        <w:rPr>
          <w:rFonts w:asciiTheme="minorHAnsi" w:hAnsiTheme="minorHAnsi" w:cstheme="minorHAnsi"/>
          <w:bCs/>
          <w:i/>
          <w:iCs/>
          <w:sz w:val="22"/>
          <w:szCs w:val="22"/>
        </w:rPr>
        <w:t xml:space="preserve"> is not as explicit </w:t>
      </w:r>
      <w:r w:rsidR="00720725">
        <w:rPr>
          <w:rFonts w:asciiTheme="minorHAnsi" w:hAnsiTheme="minorHAnsi" w:cstheme="minorHAnsi"/>
          <w:bCs/>
          <w:i/>
          <w:iCs/>
          <w:sz w:val="22"/>
          <w:szCs w:val="22"/>
        </w:rPr>
        <w:t>in</w:t>
      </w:r>
      <w:r w:rsidR="00DD52CA">
        <w:rPr>
          <w:rFonts w:asciiTheme="minorHAnsi" w:hAnsiTheme="minorHAnsi" w:cstheme="minorHAnsi"/>
          <w:bCs/>
          <w:i/>
          <w:iCs/>
          <w:sz w:val="22"/>
          <w:szCs w:val="22"/>
        </w:rPr>
        <w:t xml:space="preserve"> SSAP No. 26 </w:t>
      </w:r>
      <w:r w:rsidR="00720725">
        <w:rPr>
          <w:rFonts w:asciiTheme="minorHAnsi" w:hAnsiTheme="minorHAnsi" w:cstheme="minorHAnsi"/>
          <w:bCs/>
          <w:i/>
          <w:iCs/>
          <w:sz w:val="22"/>
          <w:szCs w:val="22"/>
        </w:rPr>
        <w:t>as it is in</w:t>
      </w:r>
      <w:r w:rsidR="00DD52CA">
        <w:rPr>
          <w:rFonts w:asciiTheme="minorHAnsi" w:hAnsiTheme="minorHAnsi" w:cstheme="minorHAnsi"/>
          <w:bCs/>
          <w:i/>
          <w:iCs/>
          <w:sz w:val="22"/>
          <w:szCs w:val="22"/>
        </w:rPr>
        <w:t xml:space="preserve"> SSAP No. 43. For example, SSAP No. 43 is clear which disclosures need to be captured in the interim and annual financial statements, </w:t>
      </w:r>
      <w:r w:rsidR="009B6C9C">
        <w:rPr>
          <w:rFonts w:asciiTheme="minorHAnsi" w:hAnsiTheme="minorHAnsi" w:cstheme="minorHAnsi"/>
          <w:bCs/>
          <w:i/>
          <w:iCs/>
          <w:sz w:val="22"/>
          <w:szCs w:val="22"/>
        </w:rPr>
        <w:t xml:space="preserve">whereas SSAP No. 26 </w:t>
      </w:r>
      <w:r w:rsidR="00720725">
        <w:rPr>
          <w:rFonts w:asciiTheme="minorHAnsi" w:hAnsiTheme="minorHAnsi" w:cstheme="minorHAnsi"/>
          <w:bCs/>
          <w:i/>
          <w:iCs/>
          <w:sz w:val="22"/>
          <w:szCs w:val="22"/>
        </w:rPr>
        <w:t>does not include this specification</w:t>
      </w:r>
      <w:r w:rsidR="009B6C9C">
        <w:rPr>
          <w:rFonts w:asciiTheme="minorHAnsi" w:hAnsiTheme="minorHAnsi" w:cstheme="minorHAnsi"/>
          <w:bCs/>
          <w:i/>
          <w:iCs/>
          <w:sz w:val="22"/>
          <w:szCs w:val="22"/>
        </w:rPr>
        <w:t xml:space="preserve">. However, many of the reporting requirements are </w:t>
      </w:r>
      <w:r w:rsidR="00D124B8">
        <w:rPr>
          <w:rFonts w:asciiTheme="minorHAnsi" w:hAnsiTheme="minorHAnsi" w:cstheme="minorHAnsi"/>
          <w:bCs/>
          <w:i/>
          <w:iCs/>
          <w:sz w:val="22"/>
          <w:szCs w:val="22"/>
        </w:rPr>
        <w:t>similar</w:t>
      </w:r>
      <w:r w:rsidR="009B6C9C">
        <w:rPr>
          <w:rFonts w:asciiTheme="minorHAnsi" w:hAnsiTheme="minorHAnsi" w:cstheme="minorHAnsi"/>
          <w:bCs/>
          <w:i/>
          <w:iCs/>
          <w:sz w:val="22"/>
          <w:szCs w:val="22"/>
        </w:rPr>
        <w:t xml:space="preserve">, as the note location for the satisfaction </w:t>
      </w:r>
      <w:r w:rsidR="007875FD">
        <w:rPr>
          <w:rFonts w:asciiTheme="minorHAnsi" w:hAnsiTheme="minorHAnsi" w:cstheme="minorHAnsi"/>
          <w:bCs/>
          <w:i/>
          <w:iCs/>
          <w:sz w:val="22"/>
          <w:szCs w:val="22"/>
        </w:rPr>
        <w:t xml:space="preserve">of the disclosure </w:t>
      </w:r>
      <w:r w:rsidR="00720725">
        <w:rPr>
          <w:rFonts w:asciiTheme="minorHAnsi" w:hAnsiTheme="minorHAnsi" w:cstheme="minorHAnsi"/>
          <w:bCs/>
          <w:i/>
          <w:iCs/>
          <w:sz w:val="22"/>
          <w:szCs w:val="22"/>
        </w:rPr>
        <w:t xml:space="preserve">is </w:t>
      </w:r>
      <w:r w:rsidR="007875FD">
        <w:rPr>
          <w:rFonts w:asciiTheme="minorHAnsi" w:hAnsiTheme="minorHAnsi" w:cstheme="minorHAnsi"/>
          <w:bCs/>
          <w:i/>
          <w:iCs/>
          <w:sz w:val="22"/>
          <w:szCs w:val="22"/>
        </w:rPr>
        <w:t xml:space="preserve">a required interim and annual disclosure. </w:t>
      </w:r>
    </w:p>
    <w:p w14:paraId="5B2B6F88" w14:textId="77777777" w:rsidR="00D124B8" w:rsidRDefault="00D124B8" w:rsidP="00837FA8">
      <w:pPr>
        <w:jc w:val="both"/>
        <w:rPr>
          <w:rFonts w:asciiTheme="minorHAnsi" w:hAnsiTheme="minorHAnsi" w:cstheme="minorHAnsi"/>
          <w:bCs/>
          <w:i/>
          <w:iCs/>
          <w:sz w:val="22"/>
          <w:szCs w:val="22"/>
        </w:rPr>
      </w:pPr>
    </w:p>
    <w:p w14:paraId="3C73D6C9" w14:textId="245BF6EE" w:rsidR="00B20D16" w:rsidRDefault="00B12C35" w:rsidP="00837FA8">
      <w:pPr>
        <w:jc w:val="both"/>
        <w:rPr>
          <w:rFonts w:asciiTheme="minorHAnsi" w:hAnsiTheme="minorHAnsi" w:cstheme="minorHAnsi"/>
          <w:bCs/>
          <w:i/>
          <w:iCs/>
          <w:sz w:val="22"/>
          <w:szCs w:val="22"/>
        </w:rPr>
      </w:pPr>
      <w:r w:rsidRPr="00837FA8">
        <w:rPr>
          <w:rFonts w:asciiTheme="minorHAnsi" w:hAnsiTheme="minorHAnsi" w:cstheme="minorHAnsi"/>
          <w:bCs/>
          <w:i/>
          <w:iCs/>
          <w:sz w:val="22"/>
          <w:szCs w:val="22"/>
        </w:rPr>
        <w:t>For ease of review, NAIC staff has identified whether the current instruction is to include in “</w:t>
      </w:r>
      <w:r w:rsidR="001E46A6" w:rsidRPr="00837FA8">
        <w:rPr>
          <w:rFonts w:asciiTheme="minorHAnsi" w:hAnsiTheme="minorHAnsi" w:cstheme="minorHAnsi"/>
          <w:bCs/>
          <w:i/>
          <w:iCs/>
          <w:sz w:val="22"/>
          <w:szCs w:val="22"/>
        </w:rPr>
        <w:t>annual audited only” (AAO)</w:t>
      </w:r>
      <w:r w:rsidR="00FB23DB" w:rsidRPr="00837FA8">
        <w:rPr>
          <w:rFonts w:asciiTheme="minorHAnsi" w:hAnsiTheme="minorHAnsi" w:cstheme="minorHAnsi"/>
          <w:bCs/>
          <w:i/>
          <w:iCs/>
          <w:sz w:val="22"/>
          <w:szCs w:val="22"/>
        </w:rPr>
        <w:t>,</w:t>
      </w:r>
      <w:r w:rsidR="001E46A6" w:rsidRPr="00837FA8">
        <w:rPr>
          <w:rFonts w:asciiTheme="minorHAnsi" w:hAnsiTheme="minorHAnsi" w:cstheme="minorHAnsi"/>
          <w:bCs/>
          <w:i/>
          <w:iCs/>
          <w:sz w:val="22"/>
          <w:szCs w:val="22"/>
        </w:rPr>
        <w:t xml:space="preserve"> “interim and annual” (I</w:t>
      </w:r>
      <w:r w:rsidR="00442172">
        <w:rPr>
          <w:rFonts w:asciiTheme="minorHAnsi" w:hAnsiTheme="minorHAnsi" w:cstheme="minorHAnsi"/>
          <w:bCs/>
          <w:i/>
          <w:iCs/>
          <w:sz w:val="22"/>
          <w:szCs w:val="22"/>
        </w:rPr>
        <w:t>&amp;</w:t>
      </w:r>
      <w:r w:rsidR="001E46A6" w:rsidRPr="00837FA8">
        <w:rPr>
          <w:rFonts w:asciiTheme="minorHAnsi" w:hAnsiTheme="minorHAnsi" w:cstheme="minorHAnsi"/>
          <w:bCs/>
          <w:i/>
          <w:iCs/>
          <w:sz w:val="22"/>
          <w:szCs w:val="22"/>
        </w:rPr>
        <w:t>A</w:t>
      </w:r>
      <w:r w:rsidR="00C74573">
        <w:rPr>
          <w:rFonts w:asciiTheme="minorHAnsi" w:hAnsiTheme="minorHAnsi" w:cstheme="minorHAnsi"/>
          <w:bCs/>
          <w:i/>
          <w:iCs/>
          <w:sz w:val="22"/>
          <w:szCs w:val="22"/>
        </w:rPr>
        <w:t>)</w:t>
      </w:r>
      <w:r w:rsidR="00837FA8" w:rsidRPr="00837FA8">
        <w:rPr>
          <w:rFonts w:asciiTheme="minorHAnsi" w:hAnsiTheme="minorHAnsi" w:cstheme="minorHAnsi"/>
          <w:bCs/>
          <w:i/>
          <w:iCs/>
          <w:sz w:val="22"/>
          <w:szCs w:val="22"/>
        </w:rPr>
        <w:t xml:space="preserve">, or general “financial statements” </w:t>
      </w:r>
      <w:r w:rsidR="00C74573">
        <w:rPr>
          <w:rFonts w:asciiTheme="minorHAnsi" w:hAnsiTheme="minorHAnsi" w:cstheme="minorHAnsi"/>
          <w:bCs/>
          <w:i/>
          <w:iCs/>
          <w:sz w:val="22"/>
          <w:szCs w:val="22"/>
        </w:rPr>
        <w:t>(FS)</w:t>
      </w:r>
      <w:r w:rsidR="005B2FFE">
        <w:rPr>
          <w:rFonts w:asciiTheme="minorHAnsi" w:hAnsiTheme="minorHAnsi" w:cstheme="minorHAnsi"/>
          <w:bCs/>
          <w:i/>
          <w:iCs/>
          <w:sz w:val="22"/>
          <w:szCs w:val="22"/>
        </w:rPr>
        <w:t xml:space="preserve">. </w:t>
      </w:r>
      <w:r w:rsidR="00837FA8" w:rsidRPr="00837FA8">
        <w:rPr>
          <w:rFonts w:asciiTheme="minorHAnsi" w:hAnsiTheme="minorHAnsi" w:cstheme="minorHAnsi"/>
          <w:bCs/>
          <w:i/>
          <w:iCs/>
          <w:sz w:val="22"/>
          <w:szCs w:val="22"/>
        </w:rPr>
        <w:t>(</w:t>
      </w:r>
      <w:r w:rsidR="005B2FFE">
        <w:rPr>
          <w:rFonts w:asciiTheme="minorHAnsi" w:hAnsiTheme="minorHAnsi" w:cstheme="minorHAnsi"/>
          <w:bCs/>
          <w:i/>
          <w:iCs/>
          <w:sz w:val="22"/>
          <w:szCs w:val="22"/>
        </w:rPr>
        <w:t xml:space="preserve">For this general F/S category, they are </w:t>
      </w:r>
      <w:r w:rsidR="00837FA8" w:rsidRPr="00837FA8">
        <w:rPr>
          <w:rFonts w:asciiTheme="minorHAnsi" w:hAnsiTheme="minorHAnsi" w:cstheme="minorHAnsi"/>
          <w:bCs/>
          <w:i/>
          <w:iCs/>
          <w:sz w:val="22"/>
          <w:szCs w:val="22"/>
        </w:rPr>
        <w:t>not</w:t>
      </w:r>
      <w:r w:rsidR="00C74573">
        <w:rPr>
          <w:rFonts w:asciiTheme="minorHAnsi" w:hAnsiTheme="minorHAnsi" w:cstheme="minorHAnsi"/>
          <w:bCs/>
          <w:i/>
          <w:iCs/>
          <w:sz w:val="22"/>
          <w:szCs w:val="22"/>
        </w:rPr>
        <w:t xml:space="preserve"> required </w:t>
      </w:r>
      <w:r w:rsidR="00680EDC">
        <w:rPr>
          <w:rFonts w:asciiTheme="minorHAnsi" w:hAnsiTheme="minorHAnsi" w:cstheme="minorHAnsi"/>
          <w:bCs/>
          <w:i/>
          <w:iCs/>
          <w:sz w:val="22"/>
          <w:szCs w:val="22"/>
        </w:rPr>
        <w:t>quarterly but</w:t>
      </w:r>
      <w:r w:rsidR="00C74573">
        <w:rPr>
          <w:rFonts w:asciiTheme="minorHAnsi" w:hAnsiTheme="minorHAnsi" w:cstheme="minorHAnsi"/>
          <w:bCs/>
          <w:i/>
          <w:iCs/>
          <w:sz w:val="22"/>
          <w:szCs w:val="22"/>
        </w:rPr>
        <w:t xml:space="preserve"> could be included if there are significant changes from the annual disclosure.) </w:t>
      </w:r>
    </w:p>
    <w:p w14:paraId="358FC144" w14:textId="77777777" w:rsidR="00B20D16" w:rsidRDefault="00B20D16" w:rsidP="00837FA8">
      <w:pPr>
        <w:jc w:val="both"/>
        <w:rPr>
          <w:rFonts w:asciiTheme="minorHAnsi" w:hAnsiTheme="minorHAnsi" w:cstheme="minorHAnsi"/>
          <w:bCs/>
          <w:i/>
          <w:iCs/>
          <w:sz w:val="22"/>
          <w:szCs w:val="22"/>
        </w:rPr>
      </w:pPr>
    </w:p>
    <w:p w14:paraId="3F371FB0" w14:textId="77777777" w:rsidR="00B20D16" w:rsidRPr="002470D2" w:rsidRDefault="00B20D16" w:rsidP="00B20D16">
      <w:pPr>
        <w:rPr>
          <w:b/>
          <w:sz w:val="22"/>
          <w:szCs w:val="22"/>
        </w:rPr>
      </w:pPr>
      <w:r>
        <w:rPr>
          <w:b/>
          <w:sz w:val="22"/>
          <w:szCs w:val="22"/>
        </w:rPr>
        <w:t xml:space="preserve">Preamble </w:t>
      </w:r>
    </w:p>
    <w:p w14:paraId="40C77E46" w14:textId="77777777" w:rsidR="00B20D16" w:rsidRPr="005B2126" w:rsidRDefault="00B20D16" w:rsidP="00B20D16">
      <w:pPr>
        <w:numPr>
          <w:ilvl w:val="0"/>
          <w:numId w:val="42"/>
        </w:numPr>
        <w:tabs>
          <w:tab w:val="left" w:pos="719"/>
        </w:tabs>
        <w:kinsoku w:val="0"/>
        <w:overflowPunct w:val="0"/>
        <w:autoSpaceDE w:val="0"/>
        <w:autoSpaceDN w:val="0"/>
        <w:adjustRightInd w:val="0"/>
        <w:spacing w:before="126"/>
        <w:ind w:left="1438" w:hanging="719"/>
        <w:jc w:val="both"/>
        <w:outlineLvl w:val="0"/>
        <w:rPr>
          <w:b/>
          <w:bCs/>
          <w:sz w:val="22"/>
          <w:szCs w:val="22"/>
        </w:rPr>
      </w:pPr>
      <w:r w:rsidRPr="005B2126">
        <w:rPr>
          <w:b/>
          <w:bCs/>
          <w:sz w:val="22"/>
          <w:szCs w:val="22"/>
        </w:rPr>
        <w:t>Financial Statements</w:t>
      </w:r>
    </w:p>
    <w:p w14:paraId="40442D61" w14:textId="77777777" w:rsidR="00B20D16" w:rsidRPr="005B2126" w:rsidRDefault="00B20D16" w:rsidP="00B20D16">
      <w:pPr>
        <w:numPr>
          <w:ilvl w:val="1"/>
          <w:numId w:val="42"/>
        </w:numPr>
        <w:tabs>
          <w:tab w:val="left" w:pos="1439"/>
        </w:tabs>
        <w:kinsoku w:val="0"/>
        <w:overflowPunct w:val="0"/>
        <w:autoSpaceDE w:val="0"/>
        <w:autoSpaceDN w:val="0"/>
        <w:adjustRightInd w:val="0"/>
        <w:spacing w:before="240"/>
        <w:ind w:left="2158" w:hanging="719"/>
        <w:rPr>
          <w:b/>
          <w:bCs/>
          <w:sz w:val="22"/>
          <w:szCs w:val="22"/>
        </w:rPr>
      </w:pPr>
      <w:r w:rsidRPr="005B2126">
        <w:rPr>
          <w:b/>
          <w:bCs/>
          <w:sz w:val="22"/>
          <w:szCs w:val="22"/>
        </w:rPr>
        <w:t>Annual Financial Statement</w:t>
      </w:r>
    </w:p>
    <w:p w14:paraId="128DB5F0" w14:textId="77777777" w:rsidR="00B20D16" w:rsidRPr="005B2126" w:rsidRDefault="00B20D16" w:rsidP="00B20D16">
      <w:pPr>
        <w:numPr>
          <w:ilvl w:val="0"/>
          <w:numId w:val="41"/>
        </w:numPr>
        <w:tabs>
          <w:tab w:val="left" w:pos="719"/>
        </w:tabs>
        <w:kinsoku w:val="0"/>
        <w:overflowPunct w:val="0"/>
        <w:autoSpaceDE w:val="0"/>
        <w:autoSpaceDN w:val="0"/>
        <w:adjustRightInd w:val="0"/>
        <w:spacing w:before="220"/>
        <w:ind w:left="719" w:right="357" w:firstLine="0"/>
        <w:jc w:val="both"/>
        <w:rPr>
          <w:sz w:val="22"/>
          <w:szCs w:val="22"/>
        </w:rPr>
      </w:pPr>
      <w:r w:rsidRPr="005B2126">
        <w:rPr>
          <w:sz w:val="22"/>
          <w:szCs w:val="22"/>
        </w:rPr>
        <w:t>Each</w:t>
      </w:r>
      <w:r w:rsidRPr="005B2126">
        <w:rPr>
          <w:spacing w:val="7"/>
          <w:sz w:val="22"/>
          <w:szCs w:val="22"/>
        </w:rPr>
        <w:t xml:space="preserve"> </w:t>
      </w:r>
      <w:r w:rsidRPr="005B2126">
        <w:rPr>
          <w:sz w:val="22"/>
          <w:szCs w:val="22"/>
        </w:rPr>
        <w:t>state</w:t>
      </w:r>
      <w:r w:rsidRPr="005B2126">
        <w:rPr>
          <w:spacing w:val="7"/>
          <w:sz w:val="22"/>
          <w:szCs w:val="22"/>
        </w:rPr>
        <w:t xml:space="preserve"> </w:t>
      </w:r>
      <w:r w:rsidRPr="005B2126">
        <w:rPr>
          <w:sz w:val="22"/>
          <w:szCs w:val="22"/>
        </w:rPr>
        <w:t>requires</w:t>
      </w:r>
      <w:r w:rsidRPr="005B2126">
        <w:rPr>
          <w:spacing w:val="7"/>
          <w:sz w:val="22"/>
          <w:szCs w:val="22"/>
        </w:rPr>
        <w:t xml:space="preserve"> </w:t>
      </w:r>
      <w:r w:rsidRPr="005B2126">
        <w:rPr>
          <w:sz w:val="22"/>
          <w:szCs w:val="22"/>
        </w:rPr>
        <w:t>all</w:t>
      </w:r>
      <w:r w:rsidRPr="005B2126">
        <w:rPr>
          <w:spacing w:val="7"/>
          <w:sz w:val="22"/>
          <w:szCs w:val="22"/>
        </w:rPr>
        <w:t xml:space="preserve"> </w:t>
      </w:r>
      <w:r w:rsidRPr="005B2126">
        <w:rPr>
          <w:sz w:val="22"/>
          <w:szCs w:val="22"/>
        </w:rPr>
        <w:t>insurance</w:t>
      </w:r>
      <w:r w:rsidRPr="005B2126">
        <w:rPr>
          <w:spacing w:val="7"/>
          <w:sz w:val="22"/>
          <w:szCs w:val="22"/>
        </w:rPr>
        <w:t xml:space="preserve"> </w:t>
      </w:r>
      <w:r w:rsidRPr="005B2126">
        <w:rPr>
          <w:sz w:val="22"/>
          <w:szCs w:val="22"/>
        </w:rPr>
        <w:t>companies</w:t>
      </w:r>
      <w:r w:rsidRPr="005B2126">
        <w:rPr>
          <w:spacing w:val="7"/>
          <w:sz w:val="22"/>
          <w:szCs w:val="22"/>
        </w:rPr>
        <w:t xml:space="preserve"> </w:t>
      </w:r>
      <w:r w:rsidRPr="005B2126">
        <w:rPr>
          <w:sz w:val="22"/>
          <w:szCs w:val="22"/>
        </w:rPr>
        <w:t>doing</w:t>
      </w:r>
      <w:r w:rsidRPr="005B2126">
        <w:rPr>
          <w:spacing w:val="7"/>
          <w:sz w:val="22"/>
          <w:szCs w:val="22"/>
        </w:rPr>
        <w:t xml:space="preserve"> </w:t>
      </w:r>
      <w:r w:rsidRPr="005B2126">
        <w:rPr>
          <w:sz w:val="22"/>
          <w:szCs w:val="22"/>
        </w:rPr>
        <w:t>business</w:t>
      </w:r>
      <w:r w:rsidRPr="005B2126">
        <w:rPr>
          <w:spacing w:val="7"/>
          <w:sz w:val="22"/>
          <w:szCs w:val="22"/>
        </w:rPr>
        <w:t xml:space="preserve"> </w:t>
      </w:r>
      <w:r w:rsidRPr="005B2126">
        <w:rPr>
          <w:sz w:val="22"/>
          <w:szCs w:val="22"/>
        </w:rPr>
        <w:t>in</w:t>
      </w:r>
      <w:r w:rsidRPr="005B2126">
        <w:rPr>
          <w:spacing w:val="7"/>
          <w:sz w:val="22"/>
          <w:szCs w:val="22"/>
        </w:rPr>
        <w:t xml:space="preserve"> </w:t>
      </w:r>
      <w:r w:rsidRPr="005B2126">
        <w:rPr>
          <w:sz w:val="22"/>
          <w:szCs w:val="22"/>
        </w:rPr>
        <w:t>that</w:t>
      </w:r>
      <w:r w:rsidRPr="005B2126">
        <w:rPr>
          <w:spacing w:val="7"/>
          <w:sz w:val="22"/>
          <w:szCs w:val="22"/>
        </w:rPr>
        <w:t xml:space="preserve"> </w:t>
      </w:r>
      <w:r w:rsidRPr="005B2126">
        <w:rPr>
          <w:sz w:val="22"/>
          <w:szCs w:val="22"/>
        </w:rPr>
        <w:t>state</w:t>
      </w:r>
      <w:r w:rsidRPr="005B2126">
        <w:rPr>
          <w:spacing w:val="7"/>
          <w:sz w:val="22"/>
          <w:szCs w:val="22"/>
        </w:rPr>
        <w:t xml:space="preserve"> </w:t>
      </w:r>
      <w:r w:rsidRPr="005B2126">
        <w:rPr>
          <w:sz w:val="22"/>
          <w:szCs w:val="22"/>
        </w:rPr>
        <w:t>to</w:t>
      </w:r>
      <w:r w:rsidRPr="005B2126">
        <w:rPr>
          <w:spacing w:val="7"/>
          <w:sz w:val="22"/>
          <w:szCs w:val="22"/>
        </w:rPr>
        <w:t xml:space="preserve"> </w:t>
      </w:r>
      <w:r w:rsidRPr="005B2126">
        <w:rPr>
          <w:sz w:val="22"/>
          <w:szCs w:val="22"/>
        </w:rPr>
        <w:t>file</w:t>
      </w:r>
      <w:r w:rsidRPr="005B2126">
        <w:rPr>
          <w:spacing w:val="6"/>
          <w:sz w:val="22"/>
          <w:szCs w:val="22"/>
        </w:rPr>
        <w:t xml:space="preserve"> </w:t>
      </w:r>
      <w:r w:rsidRPr="005B2126">
        <w:rPr>
          <w:sz w:val="22"/>
          <w:szCs w:val="22"/>
        </w:rPr>
        <w:t>an</w:t>
      </w:r>
      <w:r w:rsidRPr="005B2126">
        <w:rPr>
          <w:spacing w:val="7"/>
          <w:sz w:val="22"/>
          <w:szCs w:val="22"/>
        </w:rPr>
        <w:t xml:space="preserve"> </w:t>
      </w:r>
      <w:r w:rsidRPr="005B2126">
        <w:rPr>
          <w:sz w:val="22"/>
          <w:szCs w:val="22"/>
        </w:rPr>
        <w:t>annual</w:t>
      </w:r>
      <w:r w:rsidRPr="005B2126">
        <w:rPr>
          <w:spacing w:val="6"/>
          <w:sz w:val="22"/>
          <w:szCs w:val="22"/>
        </w:rPr>
        <w:t xml:space="preserve"> </w:t>
      </w:r>
      <w:r w:rsidRPr="005B2126">
        <w:rPr>
          <w:sz w:val="22"/>
          <w:szCs w:val="22"/>
        </w:rPr>
        <w:t>financial statement.</w:t>
      </w:r>
      <w:r w:rsidRPr="005B2126">
        <w:rPr>
          <w:spacing w:val="14"/>
          <w:sz w:val="22"/>
          <w:szCs w:val="22"/>
        </w:rPr>
        <w:t xml:space="preserve"> </w:t>
      </w:r>
      <w:r w:rsidRPr="005B2126">
        <w:rPr>
          <w:sz w:val="22"/>
          <w:szCs w:val="22"/>
        </w:rPr>
        <w:t>All</w:t>
      </w:r>
      <w:r w:rsidRPr="005B2126">
        <w:rPr>
          <w:spacing w:val="14"/>
          <w:sz w:val="22"/>
          <w:szCs w:val="22"/>
        </w:rPr>
        <w:t xml:space="preserve"> </w:t>
      </w:r>
      <w:r w:rsidRPr="005B2126">
        <w:rPr>
          <w:sz w:val="22"/>
          <w:szCs w:val="22"/>
        </w:rPr>
        <w:t>states</w:t>
      </w:r>
      <w:r w:rsidRPr="005B2126">
        <w:rPr>
          <w:spacing w:val="14"/>
          <w:sz w:val="22"/>
          <w:szCs w:val="22"/>
        </w:rPr>
        <w:t xml:space="preserve"> </w:t>
      </w:r>
      <w:r w:rsidRPr="005B2126">
        <w:rPr>
          <w:sz w:val="22"/>
          <w:szCs w:val="22"/>
        </w:rPr>
        <w:t>use</w:t>
      </w:r>
      <w:r w:rsidRPr="005B2126">
        <w:rPr>
          <w:spacing w:val="14"/>
          <w:sz w:val="22"/>
          <w:szCs w:val="22"/>
        </w:rPr>
        <w:t xml:space="preserve"> </w:t>
      </w:r>
      <w:r w:rsidRPr="005B2126">
        <w:rPr>
          <w:sz w:val="22"/>
          <w:szCs w:val="22"/>
        </w:rPr>
        <w:t>the</w:t>
      </w:r>
      <w:r w:rsidRPr="005B2126">
        <w:rPr>
          <w:spacing w:val="14"/>
          <w:sz w:val="22"/>
          <w:szCs w:val="22"/>
        </w:rPr>
        <w:t xml:space="preserve"> </w:t>
      </w:r>
      <w:r w:rsidRPr="005B2126">
        <w:rPr>
          <w:sz w:val="22"/>
          <w:szCs w:val="22"/>
        </w:rPr>
        <w:t>annual</w:t>
      </w:r>
      <w:r w:rsidRPr="005B2126">
        <w:rPr>
          <w:spacing w:val="14"/>
          <w:sz w:val="22"/>
          <w:szCs w:val="22"/>
        </w:rPr>
        <w:t xml:space="preserve"> </w:t>
      </w:r>
      <w:r w:rsidRPr="005B2126">
        <w:rPr>
          <w:sz w:val="22"/>
          <w:szCs w:val="22"/>
        </w:rPr>
        <w:t>statement</w:t>
      </w:r>
      <w:r w:rsidRPr="005B2126">
        <w:rPr>
          <w:spacing w:val="14"/>
          <w:sz w:val="22"/>
          <w:szCs w:val="22"/>
        </w:rPr>
        <w:t xml:space="preserve"> </w:t>
      </w:r>
      <w:r w:rsidRPr="005B2126">
        <w:rPr>
          <w:sz w:val="22"/>
          <w:szCs w:val="22"/>
        </w:rPr>
        <w:t>blank</w:t>
      </w:r>
      <w:r w:rsidRPr="005B2126">
        <w:rPr>
          <w:spacing w:val="14"/>
          <w:sz w:val="22"/>
          <w:szCs w:val="22"/>
        </w:rPr>
        <w:t xml:space="preserve"> </w:t>
      </w:r>
      <w:r w:rsidRPr="005B2126">
        <w:rPr>
          <w:sz w:val="22"/>
          <w:szCs w:val="22"/>
        </w:rPr>
        <w:t>promulgated</w:t>
      </w:r>
      <w:r w:rsidRPr="005B2126">
        <w:rPr>
          <w:spacing w:val="14"/>
          <w:sz w:val="22"/>
          <w:szCs w:val="22"/>
        </w:rPr>
        <w:t xml:space="preserve"> </w:t>
      </w:r>
      <w:r w:rsidRPr="005B2126">
        <w:rPr>
          <w:sz w:val="22"/>
          <w:szCs w:val="22"/>
        </w:rPr>
        <w:t>by</w:t>
      </w:r>
      <w:r w:rsidRPr="005B2126">
        <w:rPr>
          <w:spacing w:val="14"/>
          <w:sz w:val="22"/>
          <w:szCs w:val="22"/>
        </w:rPr>
        <w:t xml:space="preserve"> </w:t>
      </w:r>
      <w:r w:rsidRPr="005B2126">
        <w:rPr>
          <w:sz w:val="22"/>
          <w:szCs w:val="22"/>
        </w:rPr>
        <w:t>the</w:t>
      </w:r>
      <w:r w:rsidRPr="005B2126">
        <w:rPr>
          <w:spacing w:val="14"/>
          <w:sz w:val="22"/>
          <w:szCs w:val="22"/>
        </w:rPr>
        <w:t xml:space="preserve"> </w:t>
      </w:r>
      <w:r w:rsidRPr="005B2126">
        <w:rPr>
          <w:sz w:val="22"/>
          <w:szCs w:val="22"/>
        </w:rPr>
        <w:t>NAIC,</w:t>
      </w:r>
      <w:r w:rsidRPr="005B2126">
        <w:rPr>
          <w:spacing w:val="15"/>
          <w:sz w:val="22"/>
          <w:szCs w:val="22"/>
        </w:rPr>
        <w:t xml:space="preserve"> </w:t>
      </w:r>
      <w:r w:rsidRPr="005B2126">
        <w:rPr>
          <w:sz w:val="22"/>
          <w:szCs w:val="22"/>
        </w:rPr>
        <w:t>but</w:t>
      </w:r>
      <w:r w:rsidRPr="005B2126">
        <w:rPr>
          <w:spacing w:val="14"/>
          <w:sz w:val="22"/>
          <w:szCs w:val="22"/>
        </w:rPr>
        <w:t xml:space="preserve"> </w:t>
      </w:r>
      <w:r w:rsidRPr="005B2126">
        <w:rPr>
          <w:sz w:val="22"/>
          <w:szCs w:val="22"/>
        </w:rPr>
        <w:t>each</w:t>
      </w:r>
      <w:r w:rsidRPr="005B2126">
        <w:rPr>
          <w:spacing w:val="14"/>
          <w:sz w:val="22"/>
          <w:szCs w:val="22"/>
        </w:rPr>
        <w:t xml:space="preserve"> </w:t>
      </w:r>
      <w:r w:rsidRPr="005B2126">
        <w:rPr>
          <w:sz w:val="22"/>
          <w:szCs w:val="22"/>
        </w:rPr>
        <w:t>state</w:t>
      </w:r>
      <w:r w:rsidRPr="005B2126">
        <w:rPr>
          <w:spacing w:val="14"/>
          <w:sz w:val="22"/>
          <w:szCs w:val="22"/>
        </w:rPr>
        <w:t xml:space="preserve"> </w:t>
      </w:r>
      <w:r w:rsidRPr="005B2126">
        <w:rPr>
          <w:sz w:val="22"/>
          <w:szCs w:val="22"/>
        </w:rPr>
        <w:t>retains</w:t>
      </w:r>
      <w:r w:rsidRPr="005B2126">
        <w:rPr>
          <w:spacing w:val="14"/>
          <w:sz w:val="22"/>
          <w:szCs w:val="22"/>
        </w:rPr>
        <w:t xml:space="preserve"> </w:t>
      </w:r>
      <w:r w:rsidRPr="005B2126">
        <w:rPr>
          <w:sz w:val="22"/>
          <w:szCs w:val="22"/>
        </w:rPr>
        <w:t>the authority</w:t>
      </w:r>
      <w:r w:rsidRPr="005B2126">
        <w:rPr>
          <w:spacing w:val="-9"/>
          <w:sz w:val="22"/>
          <w:szCs w:val="22"/>
        </w:rPr>
        <w:t xml:space="preserve"> </w:t>
      </w:r>
      <w:r w:rsidRPr="005B2126">
        <w:rPr>
          <w:sz w:val="22"/>
          <w:szCs w:val="22"/>
        </w:rPr>
        <w:t>to</w:t>
      </w:r>
      <w:r w:rsidRPr="005B2126">
        <w:rPr>
          <w:spacing w:val="-10"/>
          <w:sz w:val="22"/>
          <w:szCs w:val="22"/>
        </w:rPr>
        <w:t xml:space="preserve"> </w:t>
      </w:r>
      <w:r w:rsidRPr="005B2126">
        <w:rPr>
          <w:sz w:val="22"/>
          <w:szCs w:val="22"/>
        </w:rPr>
        <w:t>make</w:t>
      </w:r>
      <w:r w:rsidRPr="005B2126">
        <w:rPr>
          <w:spacing w:val="-7"/>
          <w:sz w:val="22"/>
          <w:szCs w:val="22"/>
        </w:rPr>
        <w:t xml:space="preserve"> </w:t>
      </w:r>
      <w:r w:rsidRPr="005B2126">
        <w:rPr>
          <w:sz w:val="22"/>
          <w:szCs w:val="22"/>
        </w:rPr>
        <w:t>changes</w:t>
      </w:r>
      <w:r w:rsidRPr="005B2126">
        <w:rPr>
          <w:spacing w:val="-9"/>
          <w:sz w:val="22"/>
          <w:szCs w:val="22"/>
        </w:rPr>
        <w:t xml:space="preserve"> </w:t>
      </w:r>
      <w:r w:rsidRPr="005B2126">
        <w:rPr>
          <w:sz w:val="22"/>
          <w:szCs w:val="22"/>
        </w:rPr>
        <w:t>in</w:t>
      </w:r>
      <w:r w:rsidRPr="005B2126">
        <w:rPr>
          <w:spacing w:val="-9"/>
          <w:sz w:val="22"/>
          <w:szCs w:val="22"/>
        </w:rPr>
        <w:t xml:space="preserve"> </w:t>
      </w:r>
      <w:r w:rsidRPr="005B2126">
        <w:rPr>
          <w:sz w:val="22"/>
          <w:szCs w:val="22"/>
        </w:rPr>
        <w:t>those</w:t>
      </w:r>
      <w:r w:rsidRPr="005B2126">
        <w:rPr>
          <w:spacing w:val="-9"/>
          <w:sz w:val="22"/>
          <w:szCs w:val="22"/>
        </w:rPr>
        <w:t xml:space="preserve"> </w:t>
      </w:r>
      <w:r w:rsidRPr="005B2126">
        <w:rPr>
          <w:sz w:val="22"/>
          <w:szCs w:val="22"/>
        </w:rPr>
        <w:t>statements.</w:t>
      </w:r>
      <w:r w:rsidRPr="005B2126">
        <w:rPr>
          <w:spacing w:val="-8"/>
          <w:sz w:val="22"/>
          <w:szCs w:val="22"/>
        </w:rPr>
        <w:t xml:space="preserve"> </w:t>
      </w:r>
      <w:r w:rsidRPr="005B2126">
        <w:rPr>
          <w:sz w:val="22"/>
          <w:szCs w:val="22"/>
        </w:rPr>
        <w:t>Changes</w:t>
      </w:r>
      <w:r w:rsidRPr="005B2126">
        <w:rPr>
          <w:spacing w:val="-9"/>
          <w:sz w:val="22"/>
          <w:szCs w:val="22"/>
        </w:rPr>
        <w:t xml:space="preserve"> </w:t>
      </w:r>
      <w:r w:rsidRPr="005B2126">
        <w:rPr>
          <w:sz w:val="22"/>
          <w:szCs w:val="22"/>
        </w:rPr>
        <w:t>made</w:t>
      </w:r>
      <w:r w:rsidRPr="005B2126">
        <w:rPr>
          <w:spacing w:val="-9"/>
          <w:sz w:val="22"/>
          <w:szCs w:val="22"/>
        </w:rPr>
        <w:t xml:space="preserve"> </w:t>
      </w:r>
      <w:r w:rsidRPr="005B2126">
        <w:rPr>
          <w:sz w:val="22"/>
          <w:szCs w:val="22"/>
        </w:rPr>
        <w:t>by</w:t>
      </w:r>
      <w:r w:rsidRPr="005B2126">
        <w:rPr>
          <w:spacing w:val="-9"/>
          <w:sz w:val="22"/>
          <w:szCs w:val="22"/>
        </w:rPr>
        <w:t xml:space="preserve"> </w:t>
      </w:r>
      <w:r w:rsidRPr="005B2126">
        <w:rPr>
          <w:sz w:val="22"/>
          <w:szCs w:val="22"/>
        </w:rPr>
        <w:t>states</w:t>
      </w:r>
      <w:r w:rsidRPr="005B2126">
        <w:rPr>
          <w:spacing w:val="-9"/>
          <w:sz w:val="22"/>
          <w:szCs w:val="22"/>
        </w:rPr>
        <w:t xml:space="preserve"> </w:t>
      </w:r>
      <w:r w:rsidRPr="005B2126">
        <w:rPr>
          <w:sz w:val="22"/>
          <w:szCs w:val="22"/>
        </w:rPr>
        <w:t>generally</w:t>
      </w:r>
      <w:r w:rsidRPr="005B2126">
        <w:rPr>
          <w:spacing w:val="-9"/>
          <w:sz w:val="22"/>
          <w:szCs w:val="22"/>
        </w:rPr>
        <w:t xml:space="preserve"> </w:t>
      </w:r>
      <w:r w:rsidRPr="005B2126">
        <w:rPr>
          <w:sz w:val="22"/>
          <w:szCs w:val="22"/>
        </w:rPr>
        <w:t>require</w:t>
      </w:r>
      <w:r w:rsidRPr="005B2126">
        <w:rPr>
          <w:spacing w:val="-9"/>
          <w:sz w:val="22"/>
          <w:szCs w:val="22"/>
        </w:rPr>
        <w:t xml:space="preserve"> </w:t>
      </w:r>
      <w:r w:rsidRPr="005B2126">
        <w:rPr>
          <w:sz w:val="22"/>
          <w:szCs w:val="22"/>
        </w:rPr>
        <w:t>only</w:t>
      </w:r>
      <w:r w:rsidRPr="005B2126">
        <w:rPr>
          <w:spacing w:val="-9"/>
          <w:sz w:val="22"/>
          <w:szCs w:val="22"/>
        </w:rPr>
        <w:t xml:space="preserve"> </w:t>
      </w:r>
      <w:r w:rsidRPr="005B2126">
        <w:rPr>
          <w:sz w:val="22"/>
          <w:szCs w:val="22"/>
        </w:rPr>
        <w:t>supplemental information and do not change the basic financial information.</w:t>
      </w:r>
    </w:p>
    <w:p w14:paraId="6189678A" w14:textId="77777777" w:rsidR="00B20D16" w:rsidRPr="00B20D16" w:rsidRDefault="00B20D16" w:rsidP="00B20D16">
      <w:pPr>
        <w:numPr>
          <w:ilvl w:val="0"/>
          <w:numId w:val="41"/>
        </w:numPr>
        <w:tabs>
          <w:tab w:val="left" w:pos="718"/>
        </w:tabs>
        <w:kinsoku w:val="0"/>
        <w:overflowPunct w:val="0"/>
        <w:autoSpaceDE w:val="0"/>
        <w:autoSpaceDN w:val="0"/>
        <w:adjustRightInd w:val="0"/>
        <w:spacing w:before="219"/>
        <w:ind w:left="719" w:right="356" w:firstLine="0"/>
        <w:jc w:val="both"/>
        <w:rPr>
          <w:sz w:val="22"/>
          <w:szCs w:val="22"/>
        </w:rPr>
      </w:pPr>
      <w:r w:rsidRPr="00B20D16">
        <w:rPr>
          <w:sz w:val="22"/>
          <w:szCs w:val="22"/>
        </w:rPr>
        <w:t>To</w:t>
      </w:r>
      <w:r w:rsidRPr="00B20D16">
        <w:rPr>
          <w:spacing w:val="18"/>
          <w:sz w:val="22"/>
          <w:szCs w:val="22"/>
        </w:rPr>
        <w:t xml:space="preserve"> </w:t>
      </w:r>
      <w:r w:rsidRPr="00B20D16">
        <w:rPr>
          <w:sz w:val="22"/>
          <w:szCs w:val="22"/>
        </w:rPr>
        <w:t>the</w:t>
      </w:r>
      <w:r w:rsidRPr="00B20D16">
        <w:rPr>
          <w:spacing w:val="18"/>
          <w:sz w:val="22"/>
          <w:szCs w:val="22"/>
        </w:rPr>
        <w:t xml:space="preserve"> </w:t>
      </w:r>
      <w:r w:rsidRPr="00B20D16">
        <w:rPr>
          <w:sz w:val="22"/>
          <w:szCs w:val="22"/>
        </w:rPr>
        <w:t>extent</w:t>
      </w:r>
      <w:r w:rsidRPr="00B20D16">
        <w:rPr>
          <w:spacing w:val="18"/>
          <w:sz w:val="22"/>
          <w:szCs w:val="22"/>
        </w:rPr>
        <w:t xml:space="preserve"> </w:t>
      </w:r>
      <w:r w:rsidRPr="00B20D16">
        <w:rPr>
          <w:sz w:val="22"/>
          <w:szCs w:val="22"/>
        </w:rPr>
        <w:t>that</w:t>
      </w:r>
      <w:r w:rsidRPr="00B20D16">
        <w:rPr>
          <w:spacing w:val="18"/>
          <w:sz w:val="22"/>
          <w:szCs w:val="22"/>
        </w:rPr>
        <w:t xml:space="preserve"> </w:t>
      </w:r>
      <w:r w:rsidRPr="00B20D16">
        <w:rPr>
          <w:sz w:val="22"/>
          <w:szCs w:val="22"/>
        </w:rPr>
        <w:t>disclosures</w:t>
      </w:r>
      <w:r w:rsidRPr="00B20D16">
        <w:rPr>
          <w:spacing w:val="18"/>
          <w:sz w:val="22"/>
          <w:szCs w:val="22"/>
        </w:rPr>
        <w:t xml:space="preserve"> </w:t>
      </w:r>
      <w:r w:rsidRPr="00B20D16">
        <w:rPr>
          <w:sz w:val="22"/>
          <w:szCs w:val="22"/>
        </w:rPr>
        <w:t>required</w:t>
      </w:r>
      <w:r w:rsidRPr="00B20D16">
        <w:rPr>
          <w:spacing w:val="19"/>
          <w:sz w:val="22"/>
          <w:szCs w:val="22"/>
        </w:rPr>
        <w:t xml:space="preserve"> </w:t>
      </w:r>
      <w:r w:rsidRPr="00B20D16">
        <w:rPr>
          <w:sz w:val="22"/>
          <w:szCs w:val="22"/>
        </w:rPr>
        <w:t>by</w:t>
      </w:r>
      <w:r w:rsidRPr="00B20D16">
        <w:rPr>
          <w:spacing w:val="18"/>
          <w:sz w:val="22"/>
          <w:szCs w:val="22"/>
        </w:rPr>
        <w:t xml:space="preserve"> </w:t>
      </w:r>
      <w:r w:rsidRPr="00B20D16">
        <w:rPr>
          <w:sz w:val="22"/>
          <w:szCs w:val="22"/>
        </w:rPr>
        <w:t>a</w:t>
      </w:r>
      <w:r w:rsidRPr="00B20D16">
        <w:rPr>
          <w:spacing w:val="18"/>
          <w:sz w:val="22"/>
          <w:szCs w:val="22"/>
        </w:rPr>
        <w:t xml:space="preserve"> </w:t>
      </w:r>
      <w:r w:rsidRPr="00B20D16">
        <w:rPr>
          <w:sz w:val="22"/>
          <w:szCs w:val="22"/>
        </w:rPr>
        <w:t>SSAP</w:t>
      </w:r>
      <w:r w:rsidRPr="00B20D16">
        <w:rPr>
          <w:spacing w:val="18"/>
          <w:sz w:val="22"/>
          <w:szCs w:val="22"/>
        </w:rPr>
        <w:t xml:space="preserve"> </w:t>
      </w:r>
      <w:r w:rsidRPr="00B20D16">
        <w:rPr>
          <w:sz w:val="22"/>
          <w:szCs w:val="22"/>
        </w:rPr>
        <w:t>are</w:t>
      </w:r>
      <w:r w:rsidRPr="00B20D16">
        <w:rPr>
          <w:spacing w:val="18"/>
          <w:sz w:val="22"/>
          <w:szCs w:val="22"/>
        </w:rPr>
        <w:t xml:space="preserve"> </w:t>
      </w:r>
      <w:r w:rsidRPr="00B20D16">
        <w:rPr>
          <w:sz w:val="22"/>
          <w:szCs w:val="22"/>
        </w:rPr>
        <w:t>made</w:t>
      </w:r>
      <w:r w:rsidRPr="00B20D16">
        <w:rPr>
          <w:spacing w:val="18"/>
          <w:sz w:val="22"/>
          <w:szCs w:val="22"/>
        </w:rPr>
        <w:t xml:space="preserve"> </w:t>
      </w:r>
      <w:r w:rsidRPr="00B20D16">
        <w:rPr>
          <w:sz w:val="22"/>
          <w:szCs w:val="22"/>
        </w:rPr>
        <w:t>within</w:t>
      </w:r>
      <w:r w:rsidRPr="00B20D16">
        <w:rPr>
          <w:spacing w:val="18"/>
          <w:sz w:val="22"/>
          <w:szCs w:val="22"/>
        </w:rPr>
        <w:t xml:space="preserve"> </w:t>
      </w:r>
      <w:r w:rsidRPr="00B20D16">
        <w:rPr>
          <w:sz w:val="22"/>
          <w:szCs w:val="22"/>
        </w:rPr>
        <w:t>specific</w:t>
      </w:r>
      <w:r w:rsidRPr="00B20D16">
        <w:rPr>
          <w:spacing w:val="18"/>
          <w:sz w:val="22"/>
          <w:szCs w:val="22"/>
        </w:rPr>
        <w:t xml:space="preserve"> </w:t>
      </w:r>
      <w:r w:rsidRPr="00B20D16">
        <w:rPr>
          <w:sz w:val="22"/>
          <w:szCs w:val="22"/>
        </w:rPr>
        <w:t>notes,</w:t>
      </w:r>
      <w:r w:rsidRPr="00B20D16">
        <w:rPr>
          <w:spacing w:val="18"/>
          <w:sz w:val="22"/>
          <w:szCs w:val="22"/>
        </w:rPr>
        <w:t xml:space="preserve"> </w:t>
      </w:r>
      <w:r w:rsidRPr="00B20D16">
        <w:rPr>
          <w:sz w:val="22"/>
          <w:szCs w:val="22"/>
        </w:rPr>
        <w:t>schedules,</w:t>
      </w:r>
      <w:r w:rsidRPr="00B20D16">
        <w:rPr>
          <w:spacing w:val="18"/>
          <w:sz w:val="22"/>
          <w:szCs w:val="22"/>
        </w:rPr>
        <w:t xml:space="preserve"> </w:t>
      </w:r>
      <w:r w:rsidRPr="00B20D16">
        <w:rPr>
          <w:sz w:val="22"/>
          <w:szCs w:val="22"/>
        </w:rPr>
        <w:t>or</w:t>
      </w:r>
      <w:r w:rsidRPr="00B20D16">
        <w:rPr>
          <w:spacing w:val="-1"/>
          <w:sz w:val="22"/>
          <w:szCs w:val="22"/>
        </w:rPr>
        <w:t xml:space="preserve"> </w:t>
      </w:r>
      <w:r w:rsidRPr="00B20D16">
        <w:rPr>
          <w:sz w:val="22"/>
          <w:szCs w:val="22"/>
        </w:rPr>
        <w:t>exhibits</w:t>
      </w:r>
      <w:r w:rsidRPr="00B20D16">
        <w:rPr>
          <w:spacing w:val="26"/>
          <w:sz w:val="22"/>
          <w:szCs w:val="22"/>
        </w:rPr>
        <w:t xml:space="preserve"> </w:t>
      </w:r>
      <w:r w:rsidRPr="00B20D16">
        <w:rPr>
          <w:sz w:val="22"/>
          <w:szCs w:val="22"/>
        </w:rPr>
        <w:t>to</w:t>
      </w:r>
      <w:r w:rsidRPr="00B20D16">
        <w:rPr>
          <w:spacing w:val="26"/>
          <w:sz w:val="22"/>
          <w:szCs w:val="22"/>
        </w:rPr>
        <w:t xml:space="preserve"> </w:t>
      </w:r>
      <w:r w:rsidRPr="00B20D16">
        <w:rPr>
          <w:sz w:val="22"/>
          <w:szCs w:val="22"/>
        </w:rPr>
        <w:t>the</w:t>
      </w:r>
      <w:r w:rsidRPr="00B20D16">
        <w:rPr>
          <w:spacing w:val="26"/>
          <w:sz w:val="22"/>
          <w:szCs w:val="22"/>
        </w:rPr>
        <w:t xml:space="preserve"> </w:t>
      </w:r>
      <w:r w:rsidRPr="00B20D16">
        <w:rPr>
          <w:sz w:val="22"/>
          <w:szCs w:val="22"/>
        </w:rPr>
        <w:t>annual</w:t>
      </w:r>
      <w:r w:rsidRPr="00B20D16">
        <w:rPr>
          <w:spacing w:val="26"/>
          <w:sz w:val="22"/>
          <w:szCs w:val="22"/>
        </w:rPr>
        <w:t xml:space="preserve"> </w:t>
      </w:r>
      <w:r w:rsidRPr="00B20D16">
        <w:rPr>
          <w:sz w:val="22"/>
          <w:szCs w:val="22"/>
        </w:rPr>
        <w:t>statement,</w:t>
      </w:r>
      <w:r w:rsidRPr="00B20D16">
        <w:rPr>
          <w:spacing w:val="26"/>
          <w:sz w:val="22"/>
          <w:szCs w:val="22"/>
        </w:rPr>
        <w:t xml:space="preserve"> </w:t>
      </w:r>
      <w:r w:rsidRPr="00B20D16">
        <w:rPr>
          <w:sz w:val="22"/>
          <w:szCs w:val="22"/>
        </w:rPr>
        <w:t>those</w:t>
      </w:r>
      <w:r w:rsidRPr="00B20D16">
        <w:rPr>
          <w:spacing w:val="26"/>
          <w:sz w:val="22"/>
          <w:szCs w:val="22"/>
        </w:rPr>
        <w:t xml:space="preserve"> </w:t>
      </w:r>
      <w:r w:rsidRPr="00B20D16">
        <w:rPr>
          <w:sz w:val="22"/>
          <w:szCs w:val="22"/>
        </w:rPr>
        <w:t>disclosures</w:t>
      </w:r>
      <w:r w:rsidRPr="00B20D16">
        <w:rPr>
          <w:spacing w:val="26"/>
          <w:sz w:val="22"/>
          <w:szCs w:val="22"/>
        </w:rPr>
        <w:t xml:space="preserve"> </w:t>
      </w:r>
      <w:r w:rsidRPr="00B20D16">
        <w:rPr>
          <w:sz w:val="22"/>
          <w:szCs w:val="22"/>
        </w:rPr>
        <w:t>are</w:t>
      </w:r>
      <w:r w:rsidRPr="00B20D16">
        <w:rPr>
          <w:spacing w:val="27"/>
          <w:sz w:val="22"/>
          <w:szCs w:val="22"/>
        </w:rPr>
        <w:t xml:space="preserve"> </w:t>
      </w:r>
      <w:r w:rsidRPr="00B20D16">
        <w:rPr>
          <w:sz w:val="22"/>
          <w:szCs w:val="22"/>
        </w:rPr>
        <w:t>not</w:t>
      </w:r>
      <w:r w:rsidRPr="00B20D16">
        <w:rPr>
          <w:spacing w:val="26"/>
          <w:sz w:val="22"/>
          <w:szCs w:val="22"/>
        </w:rPr>
        <w:t xml:space="preserve"> </w:t>
      </w:r>
      <w:r w:rsidRPr="00B20D16">
        <w:rPr>
          <w:sz w:val="22"/>
          <w:szCs w:val="22"/>
        </w:rPr>
        <w:t>required</w:t>
      </w:r>
      <w:r w:rsidRPr="00B20D16">
        <w:rPr>
          <w:spacing w:val="26"/>
          <w:sz w:val="22"/>
          <w:szCs w:val="22"/>
        </w:rPr>
        <w:t xml:space="preserve"> </w:t>
      </w:r>
      <w:r w:rsidRPr="00B20D16">
        <w:rPr>
          <w:sz w:val="22"/>
          <w:szCs w:val="22"/>
        </w:rPr>
        <w:t>to</w:t>
      </w:r>
      <w:r w:rsidRPr="00B20D16">
        <w:rPr>
          <w:spacing w:val="25"/>
          <w:sz w:val="22"/>
          <w:szCs w:val="22"/>
        </w:rPr>
        <w:t xml:space="preserve"> </w:t>
      </w:r>
      <w:r w:rsidRPr="00B20D16">
        <w:rPr>
          <w:sz w:val="22"/>
          <w:szCs w:val="22"/>
        </w:rPr>
        <w:t>be</w:t>
      </w:r>
      <w:r w:rsidRPr="00B20D16">
        <w:rPr>
          <w:spacing w:val="26"/>
          <w:sz w:val="22"/>
          <w:szCs w:val="22"/>
        </w:rPr>
        <w:t xml:space="preserve"> </w:t>
      </w:r>
      <w:r w:rsidRPr="00B20D16">
        <w:rPr>
          <w:sz w:val="22"/>
          <w:szCs w:val="22"/>
        </w:rPr>
        <w:t>duplicated</w:t>
      </w:r>
      <w:r w:rsidRPr="00B20D16">
        <w:rPr>
          <w:spacing w:val="26"/>
          <w:sz w:val="22"/>
          <w:szCs w:val="22"/>
        </w:rPr>
        <w:t xml:space="preserve"> </w:t>
      </w:r>
      <w:r w:rsidRPr="00B20D16">
        <w:rPr>
          <w:sz w:val="22"/>
          <w:szCs w:val="22"/>
        </w:rPr>
        <w:t>in</w:t>
      </w:r>
      <w:r w:rsidRPr="00B20D16">
        <w:rPr>
          <w:spacing w:val="26"/>
          <w:sz w:val="22"/>
          <w:szCs w:val="22"/>
        </w:rPr>
        <w:t xml:space="preserve"> </w:t>
      </w:r>
      <w:r w:rsidRPr="00B20D16">
        <w:rPr>
          <w:sz w:val="22"/>
          <w:szCs w:val="22"/>
        </w:rPr>
        <w:t>a</w:t>
      </w:r>
      <w:r w:rsidRPr="00B20D16">
        <w:rPr>
          <w:spacing w:val="26"/>
          <w:sz w:val="22"/>
          <w:szCs w:val="22"/>
        </w:rPr>
        <w:t xml:space="preserve"> </w:t>
      </w:r>
      <w:r w:rsidRPr="00B20D16">
        <w:rPr>
          <w:sz w:val="22"/>
          <w:szCs w:val="22"/>
        </w:rPr>
        <w:t>separate</w:t>
      </w:r>
      <w:r w:rsidRPr="00B20D16">
        <w:rPr>
          <w:spacing w:val="26"/>
          <w:sz w:val="22"/>
          <w:szCs w:val="22"/>
        </w:rPr>
        <w:t xml:space="preserve"> </w:t>
      </w:r>
      <w:r w:rsidRPr="00B20D16">
        <w:rPr>
          <w:sz w:val="22"/>
          <w:szCs w:val="22"/>
        </w:rPr>
        <w:t>note.</w:t>
      </w:r>
      <w:r w:rsidRPr="00B20D16">
        <w:rPr>
          <w:spacing w:val="-1"/>
          <w:sz w:val="22"/>
          <w:szCs w:val="22"/>
        </w:rPr>
        <w:t xml:space="preserve"> </w:t>
      </w:r>
      <w:r w:rsidRPr="00B20D16">
        <w:rPr>
          <w:sz w:val="22"/>
          <w:szCs w:val="22"/>
        </w:rPr>
        <w:t>Annual</w:t>
      </w:r>
      <w:r w:rsidRPr="00B20D16">
        <w:rPr>
          <w:spacing w:val="56"/>
          <w:sz w:val="22"/>
          <w:szCs w:val="22"/>
        </w:rPr>
        <w:t xml:space="preserve"> </w:t>
      </w:r>
      <w:r w:rsidRPr="00B20D16">
        <w:rPr>
          <w:sz w:val="22"/>
          <w:szCs w:val="22"/>
        </w:rPr>
        <w:t>statutory</w:t>
      </w:r>
      <w:r w:rsidRPr="00B20D16">
        <w:rPr>
          <w:spacing w:val="56"/>
          <w:sz w:val="22"/>
          <w:szCs w:val="22"/>
        </w:rPr>
        <w:t xml:space="preserve"> </w:t>
      </w:r>
      <w:r w:rsidRPr="00B20D16">
        <w:rPr>
          <w:sz w:val="22"/>
          <w:szCs w:val="22"/>
        </w:rPr>
        <w:t>financial</w:t>
      </w:r>
      <w:r w:rsidRPr="00B20D16">
        <w:rPr>
          <w:spacing w:val="56"/>
          <w:sz w:val="22"/>
          <w:szCs w:val="22"/>
        </w:rPr>
        <w:t xml:space="preserve"> </w:t>
      </w:r>
      <w:r w:rsidRPr="00B20D16">
        <w:rPr>
          <w:sz w:val="22"/>
          <w:szCs w:val="22"/>
        </w:rPr>
        <w:t>statements</w:t>
      </w:r>
      <w:r w:rsidRPr="00B20D16">
        <w:rPr>
          <w:spacing w:val="57"/>
          <w:sz w:val="22"/>
          <w:szCs w:val="22"/>
        </w:rPr>
        <w:t xml:space="preserve"> </w:t>
      </w:r>
      <w:r w:rsidRPr="00B20D16">
        <w:rPr>
          <w:sz w:val="22"/>
          <w:szCs w:val="22"/>
        </w:rPr>
        <w:t>which</w:t>
      </w:r>
      <w:r w:rsidRPr="00B20D16">
        <w:rPr>
          <w:spacing w:val="56"/>
          <w:sz w:val="22"/>
          <w:szCs w:val="22"/>
        </w:rPr>
        <w:t xml:space="preserve"> </w:t>
      </w:r>
      <w:r w:rsidRPr="00B20D16">
        <w:rPr>
          <w:sz w:val="22"/>
          <w:szCs w:val="22"/>
        </w:rPr>
        <w:t>are</w:t>
      </w:r>
      <w:r w:rsidRPr="00B20D16">
        <w:rPr>
          <w:spacing w:val="56"/>
          <w:sz w:val="22"/>
          <w:szCs w:val="22"/>
        </w:rPr>
        <w:t xml:space="preserve"> </w:t>
      </w:r>
      <w:r w:rsidRPr="00B20D16">
        <w:rPr>
          <w:sz w:val="22"/>
          <w:szCs w:val="22"/>
        </w:rPr>
        <w:t>not</w:t>
      </w:r>
      <w:r w:rsidRPr="00B20D16">
        <w:rPr>
          <w:spacing w:val="54"/>
          <w:sz w:val="22"/>
          <w:szCs w:val="22"/>
        </w:rPr>
        <w:t xml:space="preserve"> </w:t>
      </w:r>
      <w:r w:rsidRPr="00B20D16">
        <w:rPr>
          <w:sz w:val="22"/>
          <w:szCs w:val="22"/>
        </w:rPr>
        <w:t>accompanied</w:t>
      </w:r>
      <w:r w:rsidRPr="00B20D16">
        <w:rPr>
          <w:spacing w:val="56"/>
          <w:sz w:val="22"/>
          <w:szCs w:val="22"/>
        </w:rPr>
        <w:t xml:space="preserve"> </w:t>
      </w:r>
      <w:r w:rsidRPr="00B20D16">
        <w:rPr>
          <w:sz w:val="22"/>
          <w:szCs w:val="22"/>
        </w:rPr>
        <w:t>by</w:t>
      </w:r>
      <w:r w:rsidRPr="00B20D16">
        <w:rPr>
          <w:spacing w:val="56"/>
          <w:sz w:val="22"/>
          <w:szCs w:val="22"/>
        </w:rPr>
        <w:t xml:space="preserve"> </w:t>
      </w:r>
      <w:r w:rsidRPr="00B20D16">
        <w:rPr>
          <w:sz w:val="22"/>
          <w:szCs w:val="22"/>
        </w:rPr>
        <w:t>annual</w:t>
      </w:r>
      <w:r w:rsidRPr="00B20D16">
        <w:rPr>
          <w:spacing w:val="56"/>
          <w:sz w:val="22"/>
          <w:szCs w:val="22"/>
        </w:rPr>
        <w:t xml:space="preserve"> </w:t>
      </w:r>
      <w:r w:rsidRPr="00B20D16">
        <w:rPr>
          <w:sz w:val="22"/>
          <w:szCs w:val="22"/>
        </w:rPr>
        <w:t>statement</w:t>
      </w:r>
      <w:r w:rsidRPr="00B20D16">
        <w:rPr>
          <w:spacing w:val="56"/>
          <w:sz w:val="22"/>
          <w:szCs w:val="22"/>
        </w:rPr>
        <w:t xml:space="preserve"> </w:t>
      </w:r>
      <w:r w:rsidRPr="00B20D16">
        <w:rPr>
          <w:sz w:val="22"/>
          <w:szCs w:val="22"/>
        </w:rPr>
        <w:t>exhibits</w:t>
      </w:r>
      <w:r w:rsidRPr="00B20D16">
        <w:rPr>
          <w:spacing w:val="56"/>
          <w:sz w:val="22"/>
          <w:szCs w:val="22"/>
        </w:rPr>
        <w:t xml:space="preserve"> </w:t>
      </w:r>
      <w:r w:rsidRPr="00B20D16">
        <w:rPr>
          <w:sz w:val="22"/>
          <w:szCs w:val="22"/>
        </w:rPr>
        <w:t>and</w:t>
      </w:r>
      <w:r w:rsidRPr="00B20D16">
        <w:rPr>
          <w:spacing w:val="-1"/>
          <w:sz w:val="22"/>
          <w:szCs w:val="22"/>
        </w:rPr>
        <w:t xml:space="preserve"> </w:t>
      </w:r>
      <w:r w:rsidRPr="00B20D16">
        <w:rPr>
          <w:sz w:val="22"/>
          <w:szCs w:val="22"/>
        </w:rPr>
        <w:t>schedules</w:t>
      </w:r>
      <w:r w:rsidRPr="00B20D16">
        <w:rPr>
          <w:spacing w:val="35"/>
          <w:sz w:val="22"/>
          <w:szCs w:val="22"/>
        </w:rPr>
        <w:t xml:space="preserve"> </w:t>
      </w:r>
      <w:r w:rsidRPr="00B20D16">
        <w:rPr>
          <w:sz w:val="22"/>
          <w:szCs w:val="22"/>
        </w:rPr>
        <w:t>(e.g.,</w:t>
      </w:r>
      <w:r w:rsidRPr="00B20D16">
        <w:rPr>
          <w:spacing w:val="35"/>
          <w:sz w:val="22"/>
          <w:szCs w:val="22"/>
        </w:rPr>
        <w:t xml:space="preserve"> </w:t>
      </w:r>
      <w:r w:rsidRPr="00B20D16">
        <w:rPr>
          <w:sz w:val="22"/>
          <w:szCs w:val="22"/>
        </w:rPr>
        <w:t>annual</w:t>
      </w:r>
      <w:r w:rsidRPr="00B20D16">
        <w:rPr>
          <w:spacing w:val="35"/>
          <w:sz w:val="22"/>
          <w:szCs w:val="22"/>
        </w:rPr>
        <w:t xml:space="preserve"> </w:t>
      </w:r>
      <w:r w:rsidRPr="00B20D16">
        <w:rPr>
          <w:sz w:val="22"/>
          <w:szCs w:val="22"/>
        </w:rPr>
        <w:t>audit</w:t>
      </w:r>
      <w:r w:rsidRPr="00B20D16">
        <w:rPr>
          <w:spacing w:val="35"/>
          <w:sz w:val="22"/>
          <w:szCs w:val="22"/>
        </w:rPr>
        <w:t xml:space="preserve"> </w:t>
      </w:r>
      <w:r w:rsidRPr="00B20D16">
        <w:rPr>
          <w:sz w:val="22"/>
          <w:szCs w:val="22"/>
        </w:rPr>
        <w:t>report)</w:t>
      </w:r>
      <w:r w:rsidRPr="00B20D16">
        <w:rPr>
          <w:spacing w:val="35"/>
          <w:sz w:val="22"/>
          <w:szCs w:val="22"/>
        </w:rPr>
        <w:t xml:space="preserve"> </w:t>
      </w:r>
      <w:r w:rsidRPr="00B20D16">
        <w:rPr>
          <w:sz w:val="22"/>
          <w:szCs w:val="22"/>
        </w:rPr>
        <w:t>shall</w:t>
      </w:r>
      <w:r w:rsidRPr="00B20D16">
        <w:rPr>
          <w:spacing w:val="35"/>
          <w:sz w:val="22"/>
          <w:szCs w:val="22"/>
        </w:rPr>
        <w:t xml:space="preserve"> </w:t>
      </w:r>
      <w:r w:rsidRPr="00B20D16">
        <w:rPr>
          <w:sz w:val="22"/>
          <w:szCs w:val="22"/>
        </w:rPr>
        <w:t>include</w:t>
      </w:r>
      <w:r w:rsidRPr="00B20D16">
        <w:rPr>
          <w:spacing w:val="35"/>
          <w:sz w:val="22"/>
          <w:szCs w:val="22"/>
        </w:rPr>
        <w:t xml:space="preserve"> </w:t>
      </w:r>
      <w:r w:rsidRPr="00B20D16">
        <w:rPr>
          <w:sz w:val="22"/>
          <w:szCs w:val="22"/>
        </w:rPr>
        <w:t>all</w:t>
      </w:r>
      <w:r w:rsidRPr="00B20D16">
        <w:rPr>
          <w:spacing w:val="35"/>
          <w:sz w:val="22"/>
          <w:szCs w:val="22"/>
        </w:rPr>
        <w:t xml:space="preserve"> </w:t>
      </w:r>
      <w:r w:rsidRPr="00B20D16">
        <w:rPr>
          <w:sz w:val="22"/>
          <w:szCs w:val="22"/>
        </w:rPr>
        <w:t>disclosures</w:t>
      </w:r>
      <w:r w:rsidRPr="00B20D16">
        <w:rPr>
          <w:spacing w:val="36"/>
          <w:sz w:val="22"/>
          <w:szCs w:val="22"/>
        </w:rPr>
        <w:t xml:space="preserve"> </w:t>
      </w:r>
      <w:r w:rsidRPr="00B20D16">
        <w:rPr>
          <w:sz w:val="22"/>
          <w:szCs w:val="22"/>
        </w:rPr>
        <w:t>required</w:t>
      </w:r>
      <w:r w:rsidRPr="00B20D16">
        <w:rPr>
          <w:spacing w:val="35"/>
          <w:sz w:val="22"/>
          <w:szCs w:val="22"/>
        </w:rPr>
        <w:t xml:space="preserve"> </w:t>
      </w:r>
      <w:r w:rsidRPr="00B20D16">
        <w:rPr>
          <w:sz w:val="22"/>
          <w:szCs w:val="22"/>
        </w:rPr>
        <w:t>by</w:t>
      </w:r>
      <w:r w:rsidRPr="00B20D16">
        <w:rPr>
          <w:spacing w:val="35"/>
          <w:sz w:val="22"/>
          <w:szCs w:val="22"/>
        </w:rPr>
        <w:t xml:space="preserve"> </w:t>
      </w:r>
      <w:r w:rsidRPr="00B20D16">
        <w:rPr>
          <w:sz w:val="22"/>
          <w:szCs w:val="22"/>
        </w:rPr>
        <w:t>the</w:t>
      </w:r>
      <w:r w:rsidRPr="00B20D16">
        <w:rPr>
          <w:spacing w:val="35"/>
          <w:sz w:val="22"/>
          <w:szCs w:val="22"/>
        </w:rPr>
        <w:t xml:space="preserve"> </w:t>
      </w:r>
      <w:r w:rsidRPr="00B20D16">
        <w:rPr>
          <w:sz w:val="22"/>
          <w:szCs w:val="22"/>
        </w:rPr>
        <w:t>SSAPs</w:t>
      </w:r>
      <w:r w:rsidRPr="00B20D16">
        <w:rPr>
          <w:spacing w:val="35"/>
          <w:sz w:val="22"/>
          <w:szCs w:val="22"/>
        </w:rPr>
        <w:t xml:space="preserve"> </w:t>
      </w:r>
      <w:r w:rsidRPr="00B20D16">
        <w:rPr>
          <w:sz w:val="22"/>
          <w:szCs w:val="22"/>
        </w:rPr>
        <w:t>based</w:t>
      </w:r>
      <w:r w:rsidRPr="00B20D16">
        <w:rPr>
          <w:spacing w:val="35"/>
          <w:sz w:val="22"/>
          <w:szCs w:val="22"/>
        </w:rPr>
        <w:t xml:space="preserve"> </w:t>
      </w:r>
      <w:r w:rsidRPr="00B20D16">
        <w:rPr>
          <w:sz w:val="22"/>
          <w:szCs w:val="22"/>
        </w:rPr>
        <w:t>on</w:t>
      </w:r>
      <w:r w:rsidRPr="00B20D16">
        <w:rPr>
          <w:spacing w:val="35"/>
          <w:sz w:val="22"/>
          <w:szCs w:val="22"/>
        </w:rPr>
        <w:t xml:space="preserve"> </w:t>
      </w:r>
      <w:r w:rsidRPr="00B20D16">
        <w:rPr>
          <w:sz w:val="22"/>
          <w:szCs w:val="22"/>
        </w:rPr>
        <w:t>the</w:t>
      </w:r>
      <w:r w:rsidRPr="00B20D16">
        <w:rPr>
          <w:spacing w:val="-1"/>
          <w:sz w:val="22"/>
          <w:szCs w:val="22"/>
        </w:rPr>
        <w:t xml:space="preserve"> </w:t>
      </w:r>
      <w:r w:rsidRPr="00B20D16">
        <w:rPr>
          <w:sz w:val="22"/>
          <w:szCs w:val="22"/>
        </w:rPr>
        <w:t>applicability,</w:t>
      </w:r>
      <w:r w:rsidRPr="00B20D16">
        <w:rPr>
          <w:spacing w:val="44"/>
          <w:sz w:val="22"/>
          <w:szCs w:val="22"/>
        </w:rPr>
        <w:t xml:space="preserve"> </w:t>
      </w:r>
      <w:r w:rsidRPr="00B20D16">
        <w:rPr>
          <w:sz w:val="22"/>
          <w:szCs w:val="22"/>
        </w:rPr>
        <w:t>materiality</w:t>
      </w:r>
      <w:r w:rsidRPr="00B20D16">
        <w:rPr>
          <w:spacing w:val="45"/>
          <w:sz w:val="22"/>
          <w:szCs w:val="22"/>
        </w:rPr>
        <w:t xml:space="preserve"> </w:t>
      </w:r>
      <w:r w:rsidRPr="00B20D16">
        <w:rPr>
          <w:sz w:val="22"/>
          <w:szCs w:val="22"/>
        </w:rPr>
        <w:t>and</w:t>
      </w:r>
      <w:r w:rsidRPr="00B20D16">
        <w:rPr>
          <w:spacing w:val="44"/>
          <w:sz w:val="22"/>
          <w:szCs w:val="22"/>
        </w:rPr>
        <w:t xml:space="preserve"> </w:t>
      </w:r>
      <w:r w:rsidRPr="00B20D16">
        <w:rPr>
          <w:sz w:val="22"/>
          <w:szCs w:val="22"/>
        </w:rPr>
        <w:t>significance</w:t>
      </w:r>
      <w:r w:rsidRPr="00B20D16">
        <w:rPr>
          <w:spacing w:val="44"/>
          <w:sz w:val="22"/>
          <w:szCs w:val="22"/>
        </w:rPr>
        <w:t xml:space="preserve"> </w:t>
      </w:r>
      <w:r w:rsidRPr="00B20D16">
        <w:rPr>
          <w:sz w:val="22"/>
          <w:szCs w:val="22"/>
        </w:rPr>
        <w:t>of</w:t>
      </w:r>
      <w:r w:rsidRPr="00B20D16">
        <w:rPr>
          <w:spacing w:val="44"/>
          <w:sz w:val="22"/>
          <w:szCs w:val="22"/>
        </w:rPr>
        <w:t xml:space="preserve"> </w:t>
      </w:r>
      <w:r w:rsidRPr="00B20D16">
        <w:rPr>
          <w:sz w:val="22"/>
          <w:szCs w:val="22"/>
        </w:rPr>
        <w:t>the</w:t>
      </w:r>
      <w:r w:rsidRPr="00B20D16">
        <w:rPr>
          <w:spacing w:val="44"/>
          <w:sz w:val="22"/>
          <w:szCs w:val="22"/>
        </w:rPr>
        <w:t xml:space="preserve"> </w:t>
      </w:r>
      <w:r w:rsidRPr="00B20D16">
        <w:rPr>
          <w:sz w:val="22"/>
          <w:szCs w:val="22"/>
        </w:rPr>
        <w:t>item</w:t>
      </w:r>
      <w:r w:rsidRPr="00B20D16">
        <w:rPr>
          <w:spacing w:val="44"/>
          <w:sz w:val="22"/>
          <w:szCs w:val="22"/>
        </w:rPr>
        <w:t xml:space="preserve"> </w:t>
      </w:r>
      <w:r w:rsidRPr="00B20D16">
        <w:rPr>
          <w:sz w:val="22"/>
          <w:szCs w:val="22"/>
        </w:rPr>
        <w:t>to</w:t>
      </w:r>
      <w:r w:rsidRPr="00B20D16">
        <w:rPr>
          <w:spacing w:val="44"/>
          <w:sz w:val="22"/>
          <w:szCs w:val="22"/>
        </w:rPr>
        <w:t xml:space="preserve"> </w:t>
      </w:r>
      <w:r w:rsidRPr="00B20D16">
        <w:rPr>
          <w:sz w:val="22"/>
          <w:szCs w:val="22"/>
        </w:rPr>
        <w:t>the</w:t>
      </w:r>
      <w:r w:rsidRPr="00B20D16">
        <w:rPr>
          <w:spacing w:val="44"/>
          <w:sz w:val="22"/>
          <w:szCs w:val="22"/>
        </w:rPr>
        <w:t xml:space="preserve"> </w:t>
      </w:r>
      <w:r w:rsidRPr="00B20D16">
        <w:rPr>
          <w:sz w:val="22"/>
          <w:szCs w:val="22"/>
        </w:rPr>
        <w:t>insurer.</w:t>
      </w:r>
      <w:r w:rsidRPr="00B20D16">
        <w:rPr>
          <w:spacing w:val="44"/>
          <w:sz w:val="22"/>
          <w:szCs w:val="22"/>
        </w:rPr>
        <w:t xml:space="preserve"> </w:t>
      </w:r>
      <w:r w:rsidRPr="00B20D16">
        <w:rPr>
          <w:sz w:val="22"/>
          <w:szCs w:val="22"/>
        </w:rPr>
        <w:t>Certain</w:t>
      </w:r>
      <w:r w:rsidRPr="00B20D16">
        <w:rPr>
          <w:spacing w:val="44"/>
          <w:sz w:val="22"/>
          <w:szCs w:val="22"/>
        </w:rPr>
        <w:t xml:space="preserve"> </w:t>
      </w:r>
      <w:r w:rsidRPr="00B20D16">
        <w:rPr>
          <w:sz w:val="22"/>
          <w:szCs w:val="22"/>
        </w:rPr>
        <w:t>disclosures,</w:t>
      </w:r>
      <w:r w:rsidRPr="00B20D16">
        <w:rPr>
          <w:spacing w:val="44"/>
          <w:sz w:val="22"/>
          <w:szCs w:val="22"/>
        </w:rPr>
        <w:t xml:space="preserve"> </w:t>
      </w:r>
      <w:r w:rsidRPr="00B20D16">
        <w:rPr>
          <w:sz w:val="22"/>
          <w:szCs w:val="22"/>
        </w:rPr>
        <w:t>as</w:t>
      </w:r>
      <w:r w:rsidRPr="00B20D16">
        <w:rPr>
          <w:spacing w:val="44"/>
          <w:sz w:val="22"/>
          <w:szCs w:val="22"/>
        </w:rPr>
        <w:t xml:space="preserve"> </w:t>
      </w:r>
      <w:r w:rsidRPr="00B20D16">
        <w:rPr>
          <w:sz w:val="22"/>
          <w:szCs w:val="22"/>
        </w:rPr>
        <w:t>noted</w:t>
      </w:r>
      <w:r w:rsidRPr="00B20D16">
        <w:rPr>
          <w:spacing w:val="44"/>
          <w:sz w:val="22"/>
          <w:szCs w:val="22"/>
        </w:rPr>
        <w:t xml:space="preserve"> </w:t>
      </w:r>
      <w:r w:rsidRPr="00B20D16">
        <w:rPr>
          <w:sz w:val="22"/>
          <w:szCs w:val="22"/>
        </w:rPr>
        <w:t>in</w:t>
      </w:r>
      <w:r w:rsidRPr="00B20D16">
        <w:rPr>
          <w:spacing w:val="-1"/>
          <w:sz w:val="22"/>
          <w:szCs w:val="22"/>
        </w:rPr>
        <w:t xml:space="preserve"> </w:t>
      </w:r>
      <w:r w:rsidRPr="00B20D16">
        <w:rPr>
          <w:sz w:val="22"/>
          <w:szCs w:val="22"/>
        </w:rPr>
        <w:t>individual SSAPs, are required in the annual audited statutory financial statements only.</w:t>
      </w:r>
    </w:p>
    <w:p w14:paraId="6F56118A" w14:textId="77777777" w:rsidR="00B20D16" w:rsidRPr="005B2126" w:rsidRDefault="00B20D16" w:rsidP="00B20D16">
      <w:pPr>
        <w:kinsoku w:val="0"/>
        <w:overflowPunct w:val="0"/>
        <w:autoSpaceDE w:val="0"/>
        <w:autoSpaceDN w:val="0"/>
        <w:adjustRightInd w:val="0"/>
        <w:spacing w:before="221"/>
        <w:ind w:left="1439"/>
        <w:outlineLvl w:val="0"/>
        <w:rPr>
          <w:b/>
          <w:bCs/>
          <w:sz w:val="22"/>
          <w:szCs w:val="22"/>
        </w:rPr>
      </w:pPr>
      <w:r w:rsidRPr="005B2126">
        <w:rPr>
          <w:b/>
          <w:bCs/>
          <w:sz w:val="22"/>
          <w:szCs w:val="22"/>
        </w:rPr>
        <w:t>B.</w:t>
      </w:r>
      <w:r w:rsidRPr="005B2126">
        <w:rPr>
          <w:b/>
          <w:bCs/>
          <w:spacing w:val="80"/>
          <w:sz w:val="22"/>
          <w:szCs w:val="22"/>
        </w:rPr>
        <w:t xml:space="preserve">   </w:t>
      </w:r>
      <w:r w:rsidRPr="005B2126">
        <w:rPr>
          <w:b/>
          <w:bCs/>
          <w:sz w:val="22"/>
          <w:szCs w:val="22"/>
        </w:rPr>
        <w:t>Interim Financial Statements</w:t>
      </w:r>
    </w:p>
    <w:p w14:paraId="53EBD75D" w14:textId="77777777" w:rsidR="00B20D16" w:rsidRPr="005B2126" w:rsidRDefault="00B20D16" w:rsidP="00B20D16">
      <w:pPr>
        <w:numPr>
          <w:ilvl w:val="0"/>
          <w:numId w:val="41"/>
        </w:numPr>
        <w:tabs>
          <w:tab w:val="left" w:pos="718"/>
        </w:tabs>
        <w:kinsoku w:val="0"/>
        <w:overflowPunct w:val="0"/>
        <w:autoSpaceDE w:val="0"/>
        <w:autoSpaceDN w:val="0"/>
        <w:adjustRightInd w:val="0"/>
        <w:spacing w:before="220"/>
        <w:ind w:left="719" w:right="357" w:firstLine="0"/>
        <w:jc w:val="both"/>
        <w:rPr>
          <w:sz w:val="22"/>
          <w:szCs w:val="22"/>
        </w:rPr>
      </w:pPr>
      <w:r w:rsidRPr="005B2126">
        <w:rPr>
          <w:sz w:val="22"/>
          <w:szCs w:val="22"/>
        </w:rPr>
        <w:t>Interim</w:t>
      </w:r>
      <w:r w:rsidRPr="005B2126">
        <w:rPr>
          <w:spacing w:val="14"/>
          <w:sz w:val="22"/>
          <w:szCs w:val="22"/>
        </w:rPr>
        <w:t xml:space="preserve"> </w:t>
      </w:r>
      <w:r w:rsidRPr="005B2126">
        <w:rPr>
          <w:sz w:val="22"/>
          <w:szCs w:val="22"/>
        </w:rPr>
        <w:t>financial</w:t>
      </w:r>
      <w:r w:rsidRPr="005B2126">
        <w:rPr>
          <w:spacing w:val="14"/>
          <w:sz w:val="22"/>
          <w:szCs w:val="22"/>
        </w:rPr>
        <w:t xml:space="preserve"> </w:t>
      </w:r>
      <w:r w:rsidRPr="005B2126">
        <w:rPr>
          <w:sz w:val="22"/>
          <w:szCs w:val="22"/>
        </w:rPr>
        <w:t>statements,</w:t>
      </w:r>
      <w:r w:rsidRPr="005B2126">
        <w:rPr>
          <w:spacing w:val="14"/>
          <w:sz w:val="22"/>
          <w:szCs w:val="22"/>
        </w:rPr>
        <w:t xml:space="preserve"> </w:t>
      </w:r>
      <w:r w:rsidRPr="005B2126">
        <w:rPr>
          <w:sz w:val="22"/>
          <w:szCs w:val="22"/>
        </w:rPr>
        <w:t>including</w:t>
      </w:r>
      <w:r w:rsidRPr="005B2126">
        <w:rPr>
          <w:spacing w:val="14"/>
          <w:sz w:val="22"/>
          <w:szCs w:val="22"/>
        </w:rPr>
        <w:t xml:space="preserve"> </w:t>
      </w:r>
      <w:r w:rsidRPr="005B2126">
        <w:rPr>
          <w:sz w:val="22"/>
          <w:szCs w:val="22"/>
        </w:rPr>
        <w:t>quarterly</w:t>
      </w:r>
      <w:r w:rsidRPr="005B2126">
        <w:rPr>
          <w:spacing w:val="11"/>
          <w:sz w:val="22"/>
          <w:szCs w:val="22"/>
        </w:rPr>
        <w:t xml:space="preserve"> </w:t>
      </w:r>
      <w:r w:rsidRPr="005B2126">
        <w:rPr>
          <w:sz w:val="22"/>
          <w:szCs w:val="22"/>
        </w:rPr>
        <w:t>statements,</w:t>
      </w:r>
      <w:r w:rsidRPr="005B2126">
        <w:rPr>
          <w:spacing w:val="14"/>
          <w:sz w:val="22"/>
          <w:szCs w:val="22"/>
        </w:rPr>
        <w:t xml:space="preserve"> </w:t>
      </w:r>
      <w:r w:rsidRPr="005B2126">
        <w:rPr>
          <w:sz w:val="22"/>
          <w:szCs w:val="22"/>
        </w:rPr>
        <w:t>shall</w:t>
      </w:r>
      <w:r w:rsidRPr="005B2126">
        <w:rPr>
          <w:spacing w:val="15"/>
          <w:sz w:val="22"/>
          <w:szCs w:val="22"/>
        </w:rPr>
        <w:t xml:space="preserve"> </w:t>
      </w:r>
      <w:r w:rsidRPr="005B2126">
        <w:rPr>
          <w:sz w:val="22"/>
          <w:szCs w:val="22"/>
        </w:rPr>
        <w:t>follow</w:t>
      </w:r>
      <w:r w:rsidRPr="005B2126">
        <w:rPr>
          <w:spacing w:val="14"/>
          <w:sz w:val="22"/>
          <w:szCs w:val="22"/>
        </w:rPr>
        <w:t xml:space="preserve"> </w:t>
      </w:r>
      <w:r w:rsidRPr="005B2126">
        <w:rPr>
          <w:sz w:val="22"/>
          <w:szCs w:val="22"/>
        </w:rPr>
        <w:t>the</w:t>
      </w:r>
      <w:r w:rsidRPr="005B2126">
        <w:rPr>
          <w:spacing w:val="14"/>
          <w:sz w:val="22"/>
          <w:szCs w:val="22"/>
        </w:rPr>
        <w:t xml:space="preserve"> </w:t>
      </w:r>
      <w:r w:rsidRPr="005B2126">
        <w:rPr>
          <w:sz w:val="22"/>
          <w:szCs w:val="22"/>
        </w:rPr>
        <w:t>form</w:t>
      </w:r>
      <w:r w:rsidRPr="005B2126">
        <w:rPr>
          <w:spacing w:val="14"/>
          <w:sz w:val="22"/>
          <w:szCs w:val="22"/>
        </w:rPr>
        <w:t xml:space="preserve"> </w:t>
      </w:r>
      <w:r w:rsidRPr="005B2126">
        <w:rPr>
          <w:sz w:val="22"/>
          <w:szCs w:val="22"/>
        </w:rPr>
        <w:t>and</w:t>
      </w:r>
      <w:r w:rsidRPr="005B2126">
        <w:rPr>
          <w:spacing w:val="14"/>
          <w:sz w:val="22"/>
          <w:szCs w:val="22"/>
        </w:rPr>
        <w:t xml:space="preserve"> </w:t>
      </w:r>
      <w:r w:rsidRPr="005B2126">
        <w:rPr>
          <w:sz w:val="22"/>
          <w:szCs w:val="22"/>
        </w:rPr>
        <w:t>content</w:t>
      </w:r>
      <w:r w:rsidRPr="005B2126">
        <w:rPr>
          <w:spacing w:val="14"/>
          <w:sz w:val="22"/>
          <w:szCs w:val="22"/>
        </w:rPr>
        <w:t xml:space="preserve"> </w:t>
      </w:r>
      <w:r w:rsidRPr="005B2126">
        <w:rPr>
          <w:sz w:val="22"/>
          <w:szCs w:val="22"/>
        </w:rPr>
        <w:t>of presentation prescribed by the domiciliary state for the quarterly financial statements. The NAIC quarterly statement form has been adopted by each state with minor variations as required by certain states.</w:t>
      </w:r>
    </w:p>
    <w:p w14:paraId="19B1EAEC" w14:textId="77777777" w:rsidR="00B20D16" w:rsidRPr="001270A6" w:rsidRDefault="00B20D16" w:rsidP="00B20D16">
      <w:pPr>
        <w:numPr>
          <w:ilvl w:val="0"/>
          <w:numId w:val="41"/>
        </w:numPr>
        <w:tabs>
          <w:tab w:val="left" w:pos="719"/>
        </w:tabs>
        <w:kinsoku w:val="0"/>
        <w:overflowPunct w:val="0"/>
        <w:autoSpaceDE w:val="0"/>
        <w:autoSpaceDN w:val="0"/>
        <w:adjustRightInd w:val="0"/>
        <w:spacing w:before="219"/>
        <w:ind w:left="719" w:right="357" w:firstLine="0"/>
        <w:jc w:val="both"/>
        <w:rPr>
          <w:sz w:val="22"/>
          <w:szCs w:val="22"/>
        </w:rPr>
      </w:pPr>
      <w:r w:rsidRPr="001270A6">
        <w:rPr>
          <w:sz w:val="22"/>
          <w:szCs w:val="22"/>
        </w:rPr>
        <w:t>The</w:t>
      </w:r>
      <w:r w:rsidRPr="001270A6">
        <w:rPr>
          <w:spacing w:val="37"/>
          <w:sz w:val="22"/>
          <w:szCs w:val="22"/>
        </w:rPr>
        <w:t xml:space="preserve"> </w:t>
      </w:r>
      <w:r w:rsidRPr="001270A6">
        <w:rPr>
          <w:sz w:val="22"/>
          <w:szCs w:val="22"/>
        </w:rPr>
        <w:t>interim</w:t>
      </w:r>
      <w:r w:rsidRPr="001270A6">
        <w:rPr>
          <w:spacing w:val="37"/>
          <w:sz w:val="22"/>
          <w:szCs w:val="22"/>
        </w:rPr>
        <w:t xml:space="preserve"> </w:t>
      </w:r>
      <w:r w:rsidRPr="001270A6">
        <w:rPr>
          <w:sz w:val="22"/>
          <w:szCs w:val="22"/>
        </w:rPr>
        <w:t>financial</w:t>
      </w:r>
      <w:r w:rsidRPr="001270A6">
        <w:rPr>
          <w:spacing w:val="37"/>
          <w:sz w:val="22"/>
          <w:szCs w:val="22"/>
        </w:rPr>
        <w:t xml:space="preserve"> </w:t>
      </w:r>
      <w:r w:rsidRPr="001270A6">
        <w:rPr>
          <w:sz w:val="22"/>
          <w:szCs w:val="22"/>
        </w:rPr>
        <w:t>information</w:t>
      </w:r>
      <w:r w:rsidRPr="001270A6">
        <w:rPr>
          <w:spacing w:val="37"/>
          <w:sz w:val="22"/>
          <w:szCs w:val="22"/>
        </w:rPr>
        <w:t xml:space="preserve"> </w:t>
      </w:r>
      <w:r w:rsidRPr="001270A6">
        <w:rPr>
          <w:sz w:val="22"/>
          <w:szCs w:val="22"/>
        </w:rPr>
        <w:t>shall</w:t>
      </w:r>
      <w:r w:rsidRPr="001270A6">
        <w:rPr>
          <w:spacing w:val="37"/>
          <w:sz w:val="22"/>
          <w:szCs w:val="22"/>
        </w:rPr>
        <w:t xml:space="preserve"> </w:t>
      </w:r>
      <w:r w:rsidRPr="001270A6">
        <w:rPr>
          <w:sz w:val="22"/>
          <w:szCs w:val="22"/>
        </w:rPr>
        <w:t>include</w:t>
      </w:r>
      <w:r w:rsidRPr="001270A6">
        <w:rPr>
          <w:spacing w:val="37"/>
          <w:sz w:val="22"/>
          <w:szCs w:val="22"/>
        </w:rPr>
        <w:t xml:space="preserve"> </w:t>
      </w:r>
      <w:r w:rsidRPr="001270A6">
        <w:rPr>
          <w:sz w:val="22"/>
          <w:szCs w:val="22"/>
        </w:rPr>
        <w:t>disclosures</w:t>
      </w:r>
      <w:r w:rsidRPr="001270A6">
        <w:rPr>
          <w:spacing w:val="37"/>
          <w:sz w:val="22"/>
          <w:szCs w:val="22"/>
        </w:rPr>
        <w:t xml:space="preserve"> </w:t>
      </w:r>
      <w:r w:rsidRPr="001270A6">
        <w:rPr>
          <w:sz w:val="22"/>
          <w:szCs w:val="22"/>
        </w:rPr>
        <w:t>sufficient</w:t>
      </w:r>
      <w:r w:rsidRPr="001270A6">
        <w:rPr>
          <w:spacing w:val="37"/>
          <w:sz w:val="22"/>
          <w:szCs w:val="22"/>
        </w:rPr>
        <w:t xml:space="preserve"> </w:t>
      </w:r>
      <w:r w:rsidRPr="001270A6">
        <w:rPr>
          <w:sz w:val="22"/>
          <w:szCs w:val="22"/>
        </w:rPr>
        <w:t>to</w:t>
      </w:r>
      <w:r w:rsidRPr="001270A6">
        <w:rPr>
          <w:spacing w:val="37"/>
          <w:sz w:val="22"/>
          <w:szCs w:val="22"/>
        </w:rPr>
        <w:t xml:space="preserve"> </w:t>
      </w:r>
      <w:r w:rsidRPr="001270A6">
        <w:rPr>
          <w:sz w:val="22"/>
          <w:szCs w:val="22"/>
        </w:rPr>
        <w:t>make</w:t>
      </w:r>
      <w:r w:rsidRPr="001270A6">
        <w:rPr>
          <w:spacing w:val="37"/>
          <w:sz w:val="22"/>
          <w:szCs w:val="22"/>
        </w:rPr>
        <w:t xml:space="preserve"> </w:t>
      </w:r>
      <w:r w:rsidRPr="001270A6">
        <w:rPr>
          <w:sz w:val="22"/>
          <w:szCs w:val="22"/>
        </w:rPr>
        <w:t>the</w:t>
      </w:r>
      <w:r w:rsidRPr="001270A6">
        <w:rPr>
          <w:spacing w:val="37"/>
          <w:sz w:val="22"/>
          <w:szCs w:val="22"/>
        </w:rPr>
        <w:t xml:space="preserve"> </w:t>
      </w:r>
      <w:r w:rsidRPr="001270A6">
        <w:rPr>
          <w:sz w:val="22"/>
          <w:szCs w:val="22"/>
        </w:rPr>
        <w:t>information</w:t>
      </w:r>
      <w:r w:rsidRPr="001270A6">
        <w:rPr>
          <w:spacing w:val="-1"/>
          <w:sz w:val="22"/>
          <w:szCs w:val="22"/>
        </w:rPr>
        <w:t xml:space="preserve"> </w:t>
      </w:r>
      <w:r w:rsidRPr="001270A6">
        <w:rPr>
          <w:sz w:val="22"/>
          <w:szCs w:val="22"/>
        </w:rPr>
        <w:t>presented not misleading. It may be presumed that the</w:t>
      </w:r>
      <w:r w:rsidRPr="001270A6">
        <w:rPr>
          <w:spacing w:val="-1"/>
          <w:sz w:val="22"/>
          <w:szCs w:val="22"/>
        </w:rPr>
        <w:t xml:space="preserve"> </w:t>
      </w:r>
      <w:r w:rsidRPr="001270A6">
        <w:rPr>
          <w:sz w:val="22"/>
          <w:szCs w:val="22"/>
        </w:rPr>
        <w:t>users of the interim financial information have read</w:t>
      </w:r>
      <w:r w:rsidRPr="001270A6">
        <w:rPr>
          <w:spacing w:val="-1"/>
          <w:sz w:val="22"/>
          <w:szCs w:val="22"/>
        </w:rPr>
        <w:t xml:space="preserve"> </w:t>
      </w:r>
      <w:r w:rsidRPr="001270A6">
        <w:rPr>
          <w:sz w:val="22"/>
          <w:szCs w:val="22"/>
        </w:rPr>
        <w:t>or</w:t>
      </w:r>
      <w:r w:rsidRPr="001270A6">
        <w:rPr>
          <w:spacing w:val="40"/>
          <w:sz w:val="22"/>
          <w:szCs w:val="22"/>
        </w:rPr>
        <w:t xml:space="preserve"> </w:t>
      </w:r>
      <w:r w:rsidRPr="001270A6">
        <w:rPr>
          <w:sz w:val="22"/>
          <w:szCs w:val="22"/>
        </w:rPr>
        <w:t>have</w:t>
      </w:r>
      <w:r w:rsidRPr="001270A6">
        <w:rPr>
          <w:spacing w:val="40"/>
          <w:sz w:val="22"/>
          <w:szCs w:val="22"/>
        </w:rPr>
        <w:t xml:space="preserve"> </w:t>
      </w:r>
      <w:r w:rsidRPr="001270A6">
        <w:rPr>
          <w:sz w:val="22"/>
          <w:szCs w:val="22"/>
        </w:rPr>
        <w:t>access</w:t>
      </w:r>
      <w:r w:rsidRPr="001270A6">
        <w:rPr>
          <w:spacing w:val="40"/>
          <w:sz w:val="22"/>
          <w:szCs w:val="22"/>
        </w:rPr>
        <w:t xml:space="preserve"> </w:t>
      </w:r>
      <w:r w:rsidRPr="001270A6">
        <w:rPr>
          <w:sz w:val="22"/>
          <w:szCs w:val="22"/>
        </w:rPr>
        <w:t>to</w:t>
      </w:r>
      <w:r w:rsidRPr="001270A6">
        <w:rPr>
          <w:spacing w:val="40"/>
          <w:sz w:val="22"/>
          <w:szCs w:val="22"/>
        </w:rPr>
        <w:t xml:space="preserve"> </w:t>
      </w:r>
      <w:r w:rsidRPr="001270A6">
        <w:rPr>
          <w:sz w:val="22"/>
          <w:szCs w:val="22"/>
        </w:rPr>
        <w:t>the</w:t>
      </w:r>
      <w:r w:rsidRPr="001270A6">
        <w:rPr>
          <w:spacing w:val="40"/>
          <w:sz w:val="22"/>
          <w:szCs w:val="22"/>
        </w:rPr>
        <w:t xml:space="preserve"> </w:t>
      </w:r>
      <w:r w:rsidRPr="001270A6">
        <w:rPr>
          <w:sz w:val="22"/>
          <w:szCs w:val="22"/>
        </w:rPr>
        <w:t>annual</w:t>
      </w:r>
      <w:r w:rsidRPr="001270A6">
        <w:rPr>
          <w:spacing w:val="40"/>
          <w:sz w:val="22"/>
          <w:szCs w:val="22"/>
        </w:rPr>
        <w:t xml:space="preserve"> </w:t>
      </w:r>
      <w:r w:rsidRPr="001270A6">
        <w:rPr>
          <w:sz w:val="22"/>
          <w:szCs w:val="22"/>
        </w:rPr>
        <w:t>statement</w:t>
      </w:r>
      <w:r w:rsidRPr="001270A6">
        <w:rPr>
          <w:spacing w:val="43"/>
          <w:sz w:val="22"/>
          <w:szCs w:val="22"/>
        </w:rPr>
        <w:t xml:space="preserve"> </w:t>
      </w:r>
      <w:r w:rsidRPr="001270A6">
        <w:rPr>
          <w:sz w:val="22"/>
          <w:szCs w:val="22"/>
        </w:rPr>
        <w:t>for</w:t>
      </w:r>
      <w:r w:rsidRPr="001270A6">
        <w:rPr>
          <w:spacing w:val="40"/>
          <w:sz w:val="22"/>
          <w:szCs w:val="22"/>
        </w:rPr>
        <w:t xml:space="preserve"> </w:t>
      </w:r>
      <w:r w:rsidRPr="001270A6">
        <w:rPr>
          <w:sz w:val="22"/>
          <w:szCs w:val="22"/>
        </w:rPr>
        <w:t>the</w:t>
      </w:r>
      <w:r w:rsidRPr="001270A6">
        <w:rPr>
          <w:spacing w:val="40"/>
          <w:sz w:val="22"/>
          <w:szCs w:val="22"/>
        </w:rPr>
        <w:t xml:space="preserve"> </w:t>
      </w:r>
      <w:r w:rsidRPr="001270A6">
        <w:rPr>
          <w:sz w:val="22"/>
          <w:szCs w:val="22"/>
        </w:rPr>
        <w:t>preceding</w:t>
      </w:r>
      <w:r w:rsidRPr="001270A6">
        <w:rPr>
          <w:spacing w:val="40"/>
          <w:sz w:val="22"/>
          <w:szCs w:val="22"/>
        </w:rPr>
        <w:t xml:space="preserve"> </w:t>
      </w:r>
      <w:r w:rsidRPr="001270A6">
        <w:rPr>
          <w:sz w:val="22"/>
          <w:szCs w:val="22"/>
        </w:rPr>
        <w:t>period</w:t>
      </w:r>
      <w:r w:rsidRPr="001270A6">
        <w:rPr>
          <w:spacing w:val="40"/>
          <w:sz w:val="22"/>
          <w:szCs w:val="22"/>
        </w:rPr>
        <w:t xml:space="preserve"> </w:t>
      </w:r>
      <w:r w:rsidRPr="001270A6">
        <w:rPr>
          <w:sz w:val="22"/>
          <w:szCs w:val="22"/>
        </w:rPr>
        <w:t>and</w:t>
      </w:r>
      <w:r w:rsidRPr="001270A6">
        <w:rPr>
          <w:spacing w:val="40"/>
          <w:sz w:val="22"/>
          <w:szCs w:val="22"/>
        </w:rPr>
        <w:t xml:space="preserve"> </w:t>
      </w:r>
      <w:r w:rsidRPr="001270A6">
        <w:rPr>
          <w:sz w:val="22"/>
          <w:szCs w:val="22"/>
        </w:rPr>
        <w:t>that</w:t>
      </w:r>
      <w:r w:rsidRPr="001270A6">
        <w:rPr>
          <w:spacing w:val="40"/>
          <w:sz w:val="22"/>
          <w:szCs w:val="22"/>
        </w:rPr>
        <w:t xml:space="preserve"> </w:t>
      </w:r>
      <w:r w:rsidRPr="001270A6">
        <w:rPr>
          <w:sz w:val="22"/>
          <w:szCs w:val="22"/>
        </w:rPr>
        <w:t>the</w:t>
      </w:r>
      <w:r w:rsidRPr="001270A6">
        <w:rPr>
          <w:spacing w:val="40"/>
          <w:sz w:val="22"/>
          <w:szCs w:val="22"/>
        </w:rPr>
        <w:t xml:space="preserve"> </w:t>
      </w:r>
      <w:r w:rsidRPr="001270A6">
        <w:rPr>
          <w:sz w:val="22"/>
          <w:szCs w:val="22"/>
        </w:rPr>
        <w:t>adequacy</w:t>
      </w:r>
      <w:r w:rsidRPr="001270A6">
        <w:rPr>
          <w:spacing w:val="40"/>
          <w:sz w:val="22"/>
          <w:szCs w:val="22"/>
        </w:rPr>
        <w:t xml:space="preserve"> </w:t>
      </w:r>
      <w:r w:rsidRPr="001270A6">
        <w:rPr>
          <w:sz w:val="22"/>
          <w:szCs w:val="22"/>
        </w:rPr>
        <w:t>of</w:t>
      </w:r>
      <w:r w:rsidRPr="001270A6">
        <w:rPr>
          <w:spacing w:val="40"/>
          <w:sz w:val="22"/>
          <w:szCs w:val="22"/>
        </w:rPr>
        <w:t xml:space="preserve"> </w:t>
      </w:r>
      <w:r w:rsidRPr="001270A6">
        <w:rPr>
          <w:sz w:val="22"/>
          <w:szCs w:val="22"/>
        </w:rPr>
        <w:t>additional</w:t>
      </w:r>
      <w:r w:rsidRPr="001270A6">
        <w:rPr>
          <w:spacing w:val="-1"/>
          <w:sz w:val="22"/>
          <w:szCs w:val="22"/>
        </w:rPr>
        <w:t xml:space="preserve"> </w:t>
      </w:r>
      <w:r w:rsidRPr="001270A6">
        <w:rPr>
          <w:sz w:val="22"/>
          <w:szCs w:val="22"/>
        </w:rPr>
        <w:t>disclosure</w:t>
      </w:r>
      <w:r w:rsidRPr="001270A6">
        <w:rPr>
          <w:spacing w:val="4"/>
          <w:sz w:val="22"/>
          <w:szCs w:val="22"/>
        </w:rPr>
        <w:t xml:space="preserve"> </w:t>
      </w:r>
      <w:r w:rsidRPr="001270A6">
        <w:rPr>
          <w:sz w:val="22"/>
          <w:szCs w:val="22"/>
        </w:rPr>
        <w:t>needed</w:t>
      </w:r>
      <w:r w:rsidRPr="001270A6">
        <w:rPr>
          <w:spacing w:val="4"/>
          <w:sz w:val="22"/>
          <w:szCs w:val="22"/>
        </w:rPr>
        <w:t xml:space="preserve"> </w:t>
      </w:r>
      <w:r w:rsidRPr="001270A6">
        <w:rPr>
          <w:sz w:val="22"/>
          <w:szCs w:val="22"/>
        </w:rPr>
        <w:t>for</w:t>
      </w:r>
      <w:r w:rsidRPr="001270A6">
        <w:rPr>
          <w:spacing w:val="4"/>
          <w:sz w:val="22"/>
          <w:szCs w:val="22"/>
        </w:rPr>
        <w:t xml:space="preserve"> </w:t>
      </w:r>
      <w:r w:rsidRPr="001270A6">
        <w:rPr>
          <w:sz w:val="22"/>
          <w:szCs w:val="22"/>
        </w:rPr>
        <w:t>a</w:t>
      </w:r>
      <w:r w:rsidRPr="001270A6">
        <w:rPr>
          <w:spacing w:val="4"/>
          <w:sz w:val="22"/>
          <w:szCs w:val="22"/>
        </w:rPr>
        <w:t xml:space="preserve"> </w:t>
      </w:r>
      <w:r w:rsidRPr="001270A6">
        <w:rPr>
          <w:sz w:val="22"/>
          <w:szCs w:val="22"/>
        </w:rPr>
        <w:t>fair</w:t>
      </w:r>
      <w:r w:rsidRPr="001270A6">
        <w:rPr>
          <w:spacing w:val="4"/>
          <w:sz w:val="22"/>
          <w:szCs w:val="22"/>
        </w:rPr>
        <w:t xml:space="preserve"> </w:t>
      </w:r>
      <w:r w:rsidRPr="001270A6">
        <w:rPr>
          <w:sz w:val="22"/>
          <w:szCs w:val="22"/>
        </w:rPr>
        <w:t>presentation,</w:t>
      </w:r>
      <w:r w:rsidRPr="001270A6">
        <w:rPr>
          <w:spacing w:val="4"/>
          <w:sz w:val="22"/>
          <w:szCs w:val="22"/>
        </w:rPr>
        <w:t xml:space="preserve"> </w:t>
      </w:r>
      <w:r w:rsidRPr="001270A6">
        <w:rPr>
          <w:sz w:val="22"/>
          <w:szCs w:val="22"/>
        </w:rPr>
        <w:t>except</w:t>
      </w:r>
      <w:r w:rsidRPr="001270A6">
        <w:rPr>
          <w:spacing w:val="4"/>
          <w:sz w:val="22"/>
          <w:szCs w:val="22"/>
        </w:rPr>
        <w:t xml:space="preserve"> </w:t>
      </w:r>
      <w:proofErr w:type="gramStart"/>
      <w:r w:rsidRPr="001270A6">
        <w:rPr>
          <w:sz w:val="22"/>
          <w:szCs w:val="22"/>
        </w:rPr>
        <w:t>in</w:t>
      </w:r>
      <w:r w:rsidRPr="001270A6">
        <w:rPr>
          <w:spacing w:val="4"/>
          <w:sz w:val="22"/>
          <w:szCs w:val="22"/>
        </w:rPr>
        <w:t xml:space="preserve"> </w:t>
      </w:r>
      <w:r w:rsidRPr="001270A6">
        <w:rPr>
          <w:sz w:val="22"/>
          <w:szCs w:val="22"/>
        </w:rPr>
        <w:t>regard</w:t>
      </w:r>
      <w:r w:rsidRPr="001270A6">
        <w:rPr>
          <w:spacing w:val="4"/>
          <w:sz w:val="22"/>
          <w:szCs w:val="22"/>
        </w:rPr>
        <w:t xml:space="preserve"> </w:t>
      </w:r>
      <w:r w:rsidRPr="001270A6">
        <w:rPr>
          <w:sz w:val="22"/>
          <w:szCs w:val="22"/>
        </w:rPr>
        <w:t>to</w:t>
      </w:r>
      <w:proofErr w:type="gramEnd"/>
      <w:r w:rsidRPr="001270A6">
        <w:rPr>
          <w:spacing w:val="4"/>
          <w:sz w:val="22"/>
          <w:szCs w:val="22"/>
        </w:rPr>
        <w:t xml:space="preserve"> </w:t>
      </w:r>
      <w:r w:rsidRPr="001270A6">
        <w:rPr>
          <w:sz w:val="22"/>
          <w:szCs w:val="22"/>
        </w:rPr>
        <w:t>material</w:t>
      </w:r>
      <w:r w:rsidRPr="001270A6">
        <w:rPr>
          <w:spacing w:val="4"/>
          <w:sz w:val="22"/>
          <w:szCs w:val="22"/>
        </w:rPr>
        <w:t xml:space="preserve"> </w:t>
      </w:r>
      <w:r w:rsidRPr="001270A6">
        <w:rPr>
          <w:sz w:val="22"/>
          <w:szCs w:val="22"/>
        </w:rPr>
        <w:t>contingencies</w:t>
      </w:r>
      <w:r w:rsidRPr="001270A6">
        <w:rPr>
          <w:spacing w:val="5"/>
          <w:sz w:val="22"/>
          <w:szCs w:val="22"/>
        </w:rPr>
        <w:t xml:space="preserve"> </w:t>
      </w:r>
      <w:r w:rsidRPr="001270A6">
        <w:rPr>
          <w:sz w:val="22"/>
          <w:szCs w:val="22"/>
        </w:rPr>
        <w:t>may</w:t>
      </w:r>
      <w:r w:rsidRPr="001270A6">
        <w:rPr>
          <w:spacing w:val="4"/>
          <w:sz w:val="22"/>
          <w:szCs w:val="22"/>
        </w:rPr>
        <w:t xml:space="preserve"> </w:t>
      </w:r>
      <w:r w:rsidRPr="001270A6">
        <w:rPr>
          <w:sz w:val="22"/>
          <w:szCs w:val="22"/>
        </w:rPr>
        <w:t>be</w:t>
      </w:r>
      <w:r w:rsidRPr="001270A6">
        <w:rPr>
          <w:spacing w:val="4"/>
          <w:sz w:val="22"/>
          <w:szCs w:val="22"/>
        </w:rPr>
        <w:t xml:space="preserve"> </w:t>
      </w:r>
      <w:r w:rsidRPr="001270A6">
        <w:rPr>
          <w:sz w:val="22"/>
          <w:szCs w:val="22"/>
        </w:rPr>
        <w:t>determined</w:t>
      </w:r>
      <w:r w:rsidRPr="001270A6">
        <w:rPr>
          <w:spacing w:val="4"/>
          <w:sz w:val="22"/>
          <w:szCs w:val="22"/>
        </w:rPr>
        <w:t xml:space="preserve"> </w:t>
      </w:r>
      <w:r w:rsidRPr="001270A6">
        <w:rPr>
          <w:sz w:val="22"/>
          <w:szCs w:val="22"/>
        </w:rPr>
        <w:t>in</w:t>
      </w:r>
      <w:r w:rsidRPr="001270A6">
        <w:rPr>
          <w:spacing w:val="-1"/>
          <w:sz w:val="22"/>
          <w:szCs w:val="22"/>
        </w:rPr>
        <w:t xml:space="preserve"> </w:t>
      </w:r>
      <w:r w:rsidRPr="001270A6">
        <w:rPr>
          <w:sz w:val="22"/>
          <w:szCs w:val="22"/>
        </w:rPr>
        <w:t>that</w:t>
      </w:r>
      <w:r w:rsidRPr="001270A6">
        <w:rPr>
          <w:spacing w:val="-8"/>
          <w:sz w:val="22"/>
          <w:szCs w:val="22"/>
        </w:rPr>
        <w:t xml:space="preserve"> </w:t>
      </w:r>
      <w:r w:rsidRPr="001270A6">
        <w:rPr>
          <w:sz w:val="22"/>
          <w:szCs w:val="22"/>
        </w:rPr>
        <w:t>context.</w:t>
      </w:r>
      <w:r w:rsidRPr="001270A6">
        <w:rPr>
          <w:spacing w:val="-9"/>
          <w:sz w:val="22"/>
          <w:szCs w:val="22"/>
        </w:rPr>
        <w:t xml:space="preserve"> </w:t>
      </w:r>
      <w:r w:rsidRPr="001270A6">
        <w:rPr>
          <w:sz w:val="22"/>
          <w:szCs w:val="22"/>
        </w:rPr>
        <w:t>Accordingly,</w:t>
      </w:r>
      <w:r w:rsidRPr="001270A6">
        <w:rPr>
          <w:spacing w:val="-9"/>
          <w:sz w:val="22"/>
          <w:szCs w:val="22"/>
        </w:rPr>
        <w:t xml:space="preserve"> </w:t>
      </w:r>
      <w:r w:rsidRPr="001270A6">
        <w:rPr>
          <w:sz w:val="22"/>
          <w:szCs w:val="22"/>
        </w:rPr>
        <w:t>footnote</w:t>
      </w:r>
      <w:r w:rsidRPr="001270A6">
        <w:rPr>
          <w:spacing w:val="-9"/>
          <w:sz w:val="22"/>
          <w:szCs w:val="22"/>
        </w:rPr>
        <w:t xml:space="preserve"> </w:t>
      </w:r>
      <w:r w:rsidRPr="001270A6">
        <w:rPr>
          <w:sz w:val="22"/>
          <w:szCs w:val="22"/>
        </w:rPr>
        <w:t>disclosure</w:t>
      </w:r>
      <w:r w:rsidRPr="001270A6">
        <w:rPr>
          <w:spacing w:val="-8"/>
          <w:sz w:val="22"/>
          <w:szCs w:val="22"/>
        </w:rPr>
        <w:t xml:space="preserve"> </w:t>
      </w:r>
      <w:r w:rsidRPr="001270A6">
        <w:rPr>
          <w:sz w:val="22"/>
          <w:szCs w:val="22"/>
        </w:rPr>
        <w:t>which</w:t>
      </w:r>
      <w:r w:rsidRPr="001270A6">
        <w:rPr>
          <w:spacing w:val="-9"/>
          <w:sz w:val="22"/>
          <w:szCs w:val="22"/>
        </w:rPr>
        <w:t xml:space="preserve"> </w:t>
      </w:r>
      <w:r w:rsidRPr="001270A6">
        <w:rPr>
          <w:sz w:val="22"/>
          <w:szCs w:val="22"/>
        </w:rPr>
        <w:t>would</w:t>
      </w:r>
      <w:r w:rsidRPr="001270A6">
        <w:rPr>
          <w:spacing w:val="-8"/>
          <w:sz w:val="22"/>
          <w:szCs w:val="22"/>
        </w:rPr>
        <w:t xml:space="preserve"> </w:t>
      </w:r>
      <w:r w:rsidRPr="001270A6">
        <w:rPr>
          <w:sz w:val="22"/>
          <w:szCs w:val="22"/>
        </w:rPr>
        <w:t>substantially</w:t>
      </w:r>
      <w:r w:rsidRPr="001270A6">
        <w:rPr>
          <w:spacing w:val="-8"/>
          <w:sz w:val="22"/>
          <w:szCs w:val="22"/>
        </w:rPr>
        <w:t xml:space="preserve"> </w:t>
      </w:r>
      <w:r w:rsidRPr="001270A6">
        <w:rPr>
          <w:sz w:val="22"/>
          <w:szCs w:val="22"/>
        </w:rPr>
        <w:t>duplicate</w:t>
      </w:r>
      <w:r w:rsidRPr="001270A6">
        <w:rPr>
          <w:spacing w:val="-8"/>
          <w:sz w:val="22"/>
          <w:szCs w:val="22"/>
        </w:rPr>
        <w:t xml:space="preserve"> </w:t>
      </w:r>
      <w:r w:rsidRPr="001270A6">
        <w:rPr>
          <w:sz w:val="22"/>
          <w:szCs w:val="22"/>
        </w:rPr>
        <w:t>the</w:t>
      </w:r>
      <w:r w:rsidRPr="001270A6">
        <w:rPr>
          <w:spacing w:val="-8"/>
          <w:sz w:val="22"/>
          <w:szCs w:val="22"/>
        </w:rPr>
        <w:t xml:space="preserve"> </w:t>
      </w:r>
      <w:r w:rsidRPr="001270A6">
        <w:rPr>
          <w:sz w:val="22"/>
          <w:szCs w:val="22"/>
        </w:rPr>
        <w:t>disclosure</w:t>
      </w:r>
      <w:r w:rsidRPr="001270A6">
        <w:rPr>
          <w:spacing w:val="-8"/>
          <w:sz w:val="22"/>
          <w:szCs w:val="22"/>
        </w:rPr>
        <w:t xml:space="preserve"> </w:t>
      </w:r>
      <w:r w:rsidRPr="001270A6">
        <w:rPr>
          <w:sz w:val="22"/>
          <w:szCs w:val="22"/>
        </w:rPr>
        <w:t>contained</w:t>
      </w:r>
      <w:r w:rsidRPr="001270A6">
        <w:rPr>
          <w:spacing w:val="-1"/>
          <w:sz w:val="22"/>
          <w:szCs w:val="22"/>
        </w:rPr>
        <w:t xml:space="preserve"> </w:t>
      </w:r>
      <w:r w:rsidRPr="001270A6">
        <w:rPr>
          <w:sz w:val="22"/>
          <w:szCs w:val="22"/>
        </w:rPr>
        <w:t>in</w:t>
      </w:r>
      <w:r w:rsidRPr="001270A6">
        <w:rPr>
          <w:spacing w:val="31"/>
          <w:sz w:val="22"/>
          <w:szCs w:val="22"/>
        </w:rPr>
        <w:t xml:space="preserve"> </w:t>
      </w:r>
      <w:r w:rsidRPr="001270A6">
        <w:rPr>
          <w:sz w:val="22"/>
          <w:szCs w:val="22"/>
        </w:rPr>
        <w:t>the</w:t>
      </w:r>
      <w:r w:rsidRPr="001270A6">
        <w:rPr>
          <w:spacing w:val="30"/>
          <w:sz w:val="22"/>
          <w:szCs w:val="22"/>
        </w:rPr>
        <w:t xml:space="preserve"> </w:t>
      </w:r>
      <w:r w:rsidRPr="001270A6">
        <w:rPr>
          <w:sz w:val="22"/>
          <w:szCs w:val="22"/>
        </w:rPr>
        <w:t>most</w:t>
      </w:r>
      <w:r w:rsidRPr="001270A6">
        <w:rPr>
          <w:spacing w:val="31"/>
          <w:sz w:val="22"/>
          <w:szCs w:val="22"/>
        </w:rPr>
        <w:t xml:space="preserve"> </w:t>
      </w:r>
      <w:r w:rsidRPr="001270A6">
        <w:rPr>
          <w:sz w:val="22"/>
          <w:szCs w:val="22"/>
        </w:rPr>
        <w:t>recent</w:t>
      </w:r>
      <w:r w:rsidRPr="001270A6">
        <w:rPr>
          <w:spacing w:val="31"/>
          <w:sz w:val="22"/>
          <w:szCs w:val="22"/>
        </w:rPr>
        <w:t xml:space="preserve"> </w:t>
      </w:r>
      <w:r w:rsidRPr="001270A6">
        <w:rPr>
          <w:sz w:val="22"/>
          <w:szCs w:val="22"/>
        </w:rPr>
        <w:t>annual</w:t>
      </w:r>
      <w:r w:rsidRPr="001270A6">
        <w:rPr>
          <w:spacing w:val="30"/>
          <w:sz w:val="22"/>
          <w:szCs w:val="22"/>
        </w:rPr>
        <w:t xml:space="preserve"> </w:t>
      </w:r>
      <w:r w:rsidRPr="001270A6">
        <w:rPr>
          <w:sz w:val="22"/>
          <w:szCs w:val="22"/>
        </w:rPr>
        <w:t>statement</w:t>
      </w:r>
      <w:r w:rsidRPr="001270A6">
        <w:rPr>
          <w:spacing w:val="31"/>
          <w:sz w:val="22"/>
          <w:szCs w:val="22"/>
        </w:rPr>
        <w:t xml:space="preserve"> </w:t>
      </w:r>
      <w:r w:rsidRPr="001270A6">
        <w:rPr>
          <w:sz w:val="22"/>
          <w:szCs w:val="22"/>
        </w:rPr>
        <w:t>or</w:t>
      </w:r>
      <w:r w:rsidRPr="001270A6">
        <w:rPr>
          <w:spacing w:val="30"/>
          <w:sz w:val="22"/>
          <w:szCs w:val="22"/>
        </w:rPr>
        <w:t xml:space="preserve"> </w:t>
      </w:r>
      <w:r w:rsidRPr="001270A6">
        <w:rPr>
          <w:sz w:val="22"/>
          <w:szCs w:val="22"/>
        </w:rPr>
        <w:t>audited</w:t>
      </w:r>
      <w:r w:rsidRPr="001270A6">
        <w:rPr>
          <w:spacing w:val="31"/>
          <w:sz w:val="22"/>
          <w:szCs w:val="22"/>
        </w:rPr>
        <w:t xml:space="preserve"> </w:t>
      </w:r>
      <w:r w:rsidRPr="001270A6">
        <w:rPr>
          <w:sz w:val="22"/>
          <w:szCs w:val="22"/>
        </w:rPr>
        <w:t>financial</w:t>
      </w:r>
      <w:r w:rsidRPr="001270A6">
        <w:rPr>
          <w:spacing w:val="31"/>
          <w:sz w:val="22"/>
          <w:szCs w:val="22"/>
        </w:rPr>
        <w:t xml:space="preserve"> </w:t>
      </w:r>
      <w:r w:rsidRPr="001270A6">
        <w:rPr>
          <w:sz w:val="22"/>
          <w:szCs w:val="22"/>
        </w:rPr>
        <w:t>statements,</w:t>
      </w:r>
      <w:r w:rsidRPr="001270A6">
        <w:rPr>
          <w:spacing w:val="31"/>
          <w:sz w:val="22"/>
          <w:szCs w:val="22"/>
        </w:rPr>
        <w:t xml:space="preserve"> </w:t>
      </w:r>
      <w:r w:rsidRPr="001270A6">
        <w:rPr>
          <w:sz w:val="22"/>
          <w:szCs w:val="22"/>
        </w:rPr>
        <w:t>such</w:t>
      </w:r>
      <w:r w:rsidRPr="001270A6">
        <w:rPr>
          <w:spacing w:val="31"/>
          <w:sz w:val="22"/>
          <w:szCs w:val="22"/>
        </w:rPr>
        <w:t xml:space="preserve"> </w:t>
      </w:r>
      <w:r w:rsidRPr="001270A6">
        <w:rPr>
          <w:sz w:val="22"/>
          <w:szCs w:val="22"/>
        </w:rPr>
        <w:t>as</w:t>
      </w:r>
      <w:r w:rsidRPr="001270A6">
        <w:rPr>
          <w:spacing w:val="31"/>
          <w:sz w:val="22"/>
          <w:szCs w:val="22"/>
        </w:rPr>
        <w:t xml:space="preserve"> </w:t>
      </w:r>
      <w:r w:rsidRPr="001270A6">
        <w:rPr>
          <w:sz w:val="22"/>
          <w:szCs w:val="22"/>
        </w:rPr>
        <w:t>a</w:t>
      </w:r>
      <w:r w:rsidRPr="001270A6">
        <w:rPr>
          <w:spacing w:val="30"/>
          <w:sz w:val="22"/>
          <w:szCs w:val="22"/>
        </w:rPr>
        <w:t xml:space="preserve"> </w:t>
      </w:r>
      <w:r w:rsidRPr="001270A6">
        <w:rPr>
          <w:sz w:val="22"/>
          <w:szCs w:val="22"/>
        </w:rPr>
        <w:t>statement</w:t>
      </w:r>
      <w:r w:rsidRPr="001270A6">
        <w:rPr>
          <w:spacing w:val="31"/>
          <w:sz w:val="22"/>
          <w:szCs w:val="22"/>
        </w:rPr>
        <w:t xml:space="preserve"> </w:t>
      </w:r>
      <w:r w:rsidRPr="001270A6">
        <w:rPr>
          <w:sz w:val="22"/>
          <w:szCs w:val="22"/>
        </w:rPr>
        <w:t>of</w:t>
      </w:r>
      <w:r w:rsidRPr="001270A6">
        <w:rPr>
          <w:spacing w:val="31"/>
          <w:sz w:val="22"/>
          <w:szCs w:val="22"/>
        </w:rPr>
        <w:t xml:space="preserve"> </w:t>
      </w:r>
      <w:r w:rsidRPr="001270A6">
        <w:rPr>
          <w:sz w:val="22"/>
          <w:szCs w:val="22"/>
        </w:rPr>
        <w:t>significant</w:t>
      </w:r>
      <w:r w:rsidRPr="001270A6">
        <w:rPr>
          <w:spacing w:val="-1"/>
          <w:sz w:val="22"/>
          <w:szCs w:val="22"/>
        </w:rPr>
        <w:t xml:space="preserve"> </w:t>
      </w:r>
      <w:r w:rsidRPr="001270A6">
        <w:rPr>
          <w:sz w:val="22"/>
          <w:szCs w:val="22"/>
        </w:rPr>
        <w:t>accounting</w:t>
      </w:r>
      <w:r w:rsidRPr="001270A6">
        <w:rPr>
          <w:spacing w:val="11"/>
          <w:sz w:val="22"/>
          <w:szCs w:val="22"/>
        </w:rPr>
        <w:t xml:space="preserve"> </w:t>
      </w:r>
      <w:r w:rsidRPr="001270A6">
        <w:rPr>
          <w:sz w:val="22"/>
          <w:szCs w:val="22"/>
        </w:rPr>
        <w:t>policies</w:t>
      </w:r>
      <w:r w:rsidRPr="001270A6">
        <w:rPr>
          <w:spacing w:val="12"/>
          <w:sz w:val="22"/>
          <w:szCs w:val="22"/>
        </w:rPr>
        <w:t xml:space="preserve"> </w:t>
      </w:r>
      <w:r w:rsidRPr="001270A6">
        <w:rPr>
          <w:sz w:val="22"/>
          <w:szCs w:val="22"/>
        </w:rPr>
        <w:t>and</w:t>
      </w:r>
      <w:r w:rsidRPr="001270A6">
        <w:rPr>
          <w:spacing w:val="12"/>
          <w:sz w:val="22"/>
          <w:szCs w:val="22"/>
        </w:rPr>
        <w:t xml:space="preserve"> </w:t>
      </w:r>
      <w:r w:rsidRPr="001270A6">
        <w:rPr>
          <w:sz w:val="22"/>
          <w:szCs w:val="22"/>
        </w:rPr>
        <w:t>practices,</w:t>
      </w:r>
      <w:r w:rsidRPr="001270A6">
        <w:rPr>
          <w:spacing w:val="12"/>
          <w:sz w:val="22"/>
          <w:szCs w:val="22"/>
        </w:rPr>
        <w:t xml:space="preserve"> </w:t>
      </w:r>
      <w:r w:rsidRPr="001270A6">
        <w:rPr>
          <w:sz w:val="22"/>
          <w:szCs w:val="22"/>
        </w:rPr>
        <w:t>details</w:t>
      </w:r>
      <w:r w:rsidRPr="001270A6">
        <w:rPr>
          <w:spacing w:val="12"/>
          <w:sz w:val="22"/>
          <w:szCs w:val="22"/>
        </w:rPr>
        <w:t xml:space="preserve"> </w:t>
      </w:r>
      <w:r w:rsidRPr="001270A6">
        <w:rPr>
          <w:sz w:val="22"/>
          <w:szCs w:val="22"/>
        </w:rPr>
        <w:t>of</w:t>
      </w:r>
      <w:r w:rsidRPr="001270A6">
        <w:rPr>
          <w:spacing w:val="12"/>
          <w:sz w:val="22"/>
          <w:szCs w:val="22"/>
        </w:rPr>
        <w:t xml:space="preserve"> </w:t>
      </w:r>
      <w:r w:rsidRPr="001270A6">
        <w:rPr>
          <w:sz w:val="22"/>
          <w:szCs w:val="22"/>
        </w:rPr>
        <w:t>accounts</w:t>
      </w:r>
      <w:r w:rsidRPr="001270A6">
        <w:rPr>
          <w:spacing w:val="10"/>
          <w:sz w:val="22"/>
          <w:szCs w:val="22"/>
        </w:rPr>
        <w:t xml:space="preserve"> </w:t>
      </w:r>
      <w:r w:rsidRPr="001270A6">
        <w:rPr>
          <w:sz w:val="22"/>
          <w:szCs w:val="22"/>
        </w:rPr>
        <w:t>which</w:t>
      </w:r>
      <w:r w:rsidRPr="001270A6">
        <w:rPr>
          <w:spacing w:val="12"/>
          <w:sz w:val="22"/>
          <w:szCs w:val="22"/>
        </w:rPr>
        <w:t xml:space="preserve"> </w:t>
      </w:r>
      <w:r w:rsidRPr="001270A6">
        <w:rPr>
          <w:sz w:val="22"/>
          <w:szCs w:val="22"/>
        </w:rPr>
        <w:t>have</w:t>
      </w:r>
      <w:r w:rsidRPr="001270A6">
        <w:rPr>
          <w:spacing w:val="9"/>
          <w:sz w:val="22"/>
          <w:szCs w:val="22"/>
        </w:rPr>
        <w:t xml:space="preserve"> </w:t>
      </w:r>
      <w:r w:rsidRPr="001270A6">
        <w:rPr>
          <w:sz w:val="22"/>
          <w:szCs w:val="22"/>
        </w:rPr>
        <w:t>not</w:t>
      </w:r>
      <w:r w:rsidRPr="001270A6">
        <w:rPr>
          <w:spacing w:val="12"/>
          <w:sz w:val="22"/>
          <w:szCs w:val="22"/>
        </w:rPr>
        <w:t xml:space="preserve"> </w:t>
      </w:r>
      <w:r w:rsidRPr="001270A6">
        <w:rPr>
          <w:sz w:val="22"/>
          <w:szCs w:val="22"/>
        </w:rPr>
        <w:t>changed</w:t>
      </w:r>
      <w:r w:rsidRPr="001270A6">
        <w:rPr>
          <w:spacing w:val="11"/>
          <w:sz w:val="22"/>
          <w:szCs w:val="22"/>
        </w:rPr>
        <w:t xml:space="preserve"> </w:t>
      </w:r>
      <w:r w:rsidRPr="001270A6">
        <w:rPr>
          <w:sz w:val="22"/>
          <w:szCs w:val="22"/>
        </w:rPr>
        <w:t>significantly</w:t>
      </w:r>
      <w:r w:rsidRPr="001270A6">
        <w:rPr>
          <w:spacing w:val="11"/>
          <w:sz w:val="22"/>
          <w:szCs w:val="22"/>
        </w:rPr>
        <w:t xml:space="preserve"> </w:t>
      </w:r>
      <w:r w:rsidRPr="001270A6">
        <w:rPr>
          <w:sz w:val="22"/>
          <w:szCs w:val="22"/>
        </w:rPr>
        <w:t>in</w:t>
      </w:r>
      <w:r w:rsidRPr="001270A6">
        <w:rPr>
          <w:spacing w:val="12"/>
          <w:sz w:val="22"/>
          <w:szCs w:val="22"/>
        </w:rPr>
        <w:t xml:space="preserve"> </w:t>
      </w:r>
      <w:r w:rsidRPr="001270A6">
        <w:rPr>
          <w:sz w:val="22"/>
          <w:szCs w:val="22"/>
        </w:rPr>
        <w:t>amount</w:t>
      </w:r>
      <w:r w:rsidRPr="001270A6">
        <w:rPr>
          <w:spacing w:val="11"/>
          <w:sz w:val="22"/>
          <w:szCs w:val="22"/>
        </w:rPr>
        <w:t xml:space="preserve"> </w:t>
      </w:r>
      <w:r w:rsidRPr="001270A6">
        <w:rPr>
          <w:sz w:val="22"/>
          <w:szCs w:val="22"/>
        </w:rPr>
        <w:t>or</w:t>
      </w:r>
      <w:r w:rsidRPr="001270A6">
        <w:rPr>
          <w:spacing w:val="-1"/>
          <w:sz w:val="22"/>
          <w:szCs w:val="22"/>
        </w:rPr>
        <w:t xml:space="preserve"> </w:t>
      </w:r>
      <w:r w:rsidRPr="001270A6">
        <w:rPr>
          <w:sz w:val="22"/>
          <w:szCs w:val="22"/>
        </w:rPr>
        <w:t>composition</w:t>
      </w:r>
      <w:r w:rsidRPr="001270A6">
        <w:rPr>
          <w:spacing w:val="-2"/>
          <w:sz w:val="22"/>
          <w:szCs w:val="22"/>
        </w:rPr>
        <w:t xml:space="preserve"> </w:t>
      </w:r>
      <w:r w:rsidRPr="001270A6">
        <w:rPr>
          <w:sz w:val="22"/>
          <w:szCs w:val="22"/>
        </w:rPr>
        <w:t>since</w:t>
      </w:r>
      <w:r w:rsidRPr="001270A6">
        <w:rPr>
          <w:spacing w:val="-2"/>
          <w:sz w:val="22"/>
          <w:szCs w:val="22"/>
        </w:rPr>
        <w:t xml:space="preserve"> </w:t>
      </w:r>
      <w:r w:rsidRPr="001270A6">
        <w:rPr>
          <w:sz w:val="22"/>
          <w:szCs w:val="22"/>
        </w:rPr>
        <w:t>the</w:t>
      </w:r>
      <w:r w:rsidRPr="001270A6">
        <w:rPr>
          <w:spacing w:val="-2"/>
          <w:sz w:val="22"/>
          <w:szCs w:val="22"/>
        </w:rPr>
        <w:t xml:space="preserve"> </w:t>
      </w:r>
      <w:r w:rsidRPr="001270A6">
        <w:rPr>
          <w:sz w:val="22"/>
          <w:szCs w:val="22"/>
        </w:rPr>
        <w:t>end</w:t>
      </w:r>
      <w:r w:rsidRPr="001270A6">
        <w:rPr>
          <w:spacing w:val="-2"/>
          <w:sz w:val="22"/>
          <w:szCs w:val="22"/>
        </w:rPr>
        <w:t xml:space="preserve"> </w:t>
      </w:r>
      <w:r w:rsidRPr="001270A6">
        <w:rPr>
          <w:sz w:val="22"/>
          <w:szCs w:val="22"/>
        </w:rPr>
        <w:t>of</w:t>
      </w:r>
      <w:r w:rsidRPr="001270A6">
        <w:rPr>
          <w:spacing w:val="-2"/>
          <w:sz w:val="22"/>
          <w:szCs w:val="22"/>
        </w:rPr>
        <w:t xml:space="preserve"> </w:t>
      </w:r>
      <w:r w:rsidRPr="001270A6">
        <w:rPr>
          <w:sz w:val="22"/>
          <w:szCs w:val="22"/>
        </w:rPr>
        <w:t>the</w:t>
      </w:r>
      <w:r w:rsidRPr="001270A6">
        <w:rPr>
          <w:spacing w:val="-2"/>
          <w:sz w:val="22"/>
          <w:szCs w:val="22"/>
        </w:rPr>
        <w:t xml:space="preserve"> </w:t>
      </w:r>
      <w:r w:rsidRPr="001270A6">
        <w:rPr>
          <w:sz w:val="22"/>
          <w:szCs w:val="22"/>
        </w:rPr>
        <w:t>most</w:t>
      </w:r>
      <w:r w:rsidRPr="001270A6">
        <w:rPr>
          <w:spacing w:val="-1"/>
          <w:sz w:val="22"/>
          <w:szCs w:val="22"/>
        </w:rPr>
        <w:t xml:space="preserve"> </w:t>
      </w:r>
      <w:r w:rsidRPr="001270A6">
        <w:rPr>
          <w:sz w:val="22"/>
          <w:szCs w:val="22"/>
        </w:rPr>
        <w:t>recently</w:t>
      </w:r>
      <w:r w:rsidRPr="001270A6">
        <w:rPr>
          <w:spacing w:val="-2"/>
          <w:sz w:val="22"/>
          <w:szCs w:val="22"/>
        </w:rPr>
        <w:t xml:space="preserve"> </w:t>
      </w:r>
      <w:r w:rsidRPr="001270A6">
        <w:rPr>
          <w:sz w:val="22"/>
          <w:szCs w:val="22"/>
        </w:rPr>
        <w:t>completed</w:t>
      </w:r>
      <w:r w:rsidRPr="001270A6">
        <w:rPr>
          <w:spacing w:val="-2"/>
          <w:sz w:val="22"/>
          <w:szCs w:val="22"/>
        </w:rPr>
        <w:t xml:space="preserve"> </w:t>
      </w:r>
      <w:r w:rsidRPr="001270A6">
        <w:rPr>
          <w:sz w:val="22"/>
          <w:szCs w:val="22"/>
        </w:rPr>
        <w:t>fiscal</w:t>
      </w:r>
      <w:r w:rsidRPr="001270A6">
        <w:rPr>
          <w:spacing w:val="-2"/>
          <w:sz w:val="22"/>
          <w:szCs w:val="22"/>
        </w:rPr>
        <w:t xml:space="preserve"> </w:t>
      </w:r>
      <w:r w:rsidRPr="001270A6">
        <w:rPr>
          <w:sz w:val="22"/>
          <w:szCs w:val="22"/>
        </w:rPr>
        <w:t>year,</w:t>
      </w:r>
      <w:r w:rsidRPr="001270A6">
        <w:rPr>
          <w:spacing w:val="-1"/>
          <w:sz w:val="22"/>
          <w:szCs w:val="22"/>
        </w:rPr>
        <w:t xml:space="preserve"> </w:t>
      </w:r>
      <w:r w:rsidRPr="001270A6">
        <w:rPr>
          <w:sz w:val="22"/>
          <w:szCs w:val="22"/>
        </w:rPr>
        <w:t>may</w:t>
      </w:r>
      <w:r w:rsidRPr="001270A6">
        <w:rPr>
          <w:spacing w:val="-2"/>
          <w:sz w:val="22"/>
          <w:szCs w:val="22"/>
        </w:rPr>
        <w:t xml:space="preserve"> </w:t>
      </w:r>
      <w:r w:rsidRPr="001270A6">
        <w:rPr>
          <w:sz w:val="22"/>
          <w:szCs w:val="22"/>
        </w:rPr>
        <w:t>be</w:t>
      </w:r>
      <w:r w:rsidRPr="001270A6">
        <w:rPr>
          <w:spacing w:val="-2"/>
          <w:sz w:val="22"/>
          <w:szCs w:val="22"/>
        </w:rPr>
        <w:t xml:space="preserve"> </w:t>
      </w:r>
      <w:r w:rsidRPr="001270A6">
        <w:rPr>
          <w:sz w:val="22"/>
          <w:szCs w:val="22"/>
        </w:rPr>
        <w:t>omitted.</w:t>
      </w:r>
      <w:r w:rsidRPr="001270A6">
        <w:rPr>
          <w:spacing w:val="-2"/>
          <w:sz w:val="22"/>
          <w:szCs w:val="22"/>
        </w:rPr>
        <w:t xml:space="preserve"> </w:t>
      </w:r>
      <w:r w:rsidRPr="001270A6">
        <w:rPr>
          <w:sz w:val="22"/>
          <w:szCs w:val="22"/>
        </w:rPr>
        <w:t>However</w:t>
      </w:r>
      <w:r w:rsidRPr="001270A6">
        <w:rPr>
          <w:spacing w:val="-2"/>
          <w:sz w:val="22"/>
          <w:szCs w:val="22"/>
        </w:rPr>
        <w:t xml:space="preserve"> </w:t>
      </w:r>
      <w:r w:rsidRPr="001270A6">
        <w:rPr>
          <w:sz w:val="22"/>
          <w:szCs w:val="22"/>
        </w:rPr>
        <w:t>disclosure</w:t>
      </w:r>
      <w:r w:rsidRPr="001270A6">
        <w:rPr>
          <w:spacing w:val="-1"/>
          <w:sz w:val="22"/>
          <w:szCs w:val="22"/>
        </w:rPr>
        <w:t xml:space="preserve"> </w:t>
      </w:r>
      <w:r w:rsidRPr="001270A6">
        <w:rPr>
          <w:sz w:val="22"/>
          <w:szCs w:val="22"/>
        </w:rPr>
        <w:t>shall</w:t>
      </w:r>
      <w:r w:rsidRPr="001270A6">
        <w:rPr>
          <w:spacing w:val="10"/>
          <w:sz w:val="22"/>
          <w:szCs w:val="22"/>
        </w:rPr>
        <w:t xml:space="preserve"> </w:t>
      </w:r>
      <w:r w:rsidRPr="001270A6">
        <w:rPr>
          <w:sz w:val="22"/>
          <w:szCs w:val="22"/>
        </w:rPr>
        <w:t>be</w:t>
      </w:r>
      <w:r w:rsidRPr="001270A6">
        <w:rPr>
          <w:spacing w:val="10"/>
          <w:sz w:val="22"/>
          <w:szCs w:val="22"/>
        </w:rPr>
        <w:t xml:space="preserve"> </w:t>
      </w:r>
      <w:r w:rsidRPr="001270A6">
        <w:rPr>
          <w:sz w:val="22"/>
          <w:szCs w:val="22"/>
        </w:rPr>
        <w:t>provided</w:t>
      </w:r>
      <w:r w:rsidRPr="001270A6">
        <w:rPr>
          <w:spacing w:val="10"/>
          <w:sz w:val="22"/>
          <w:szCs w:val="22"/>
        </w:rPr>
        <w:t xml:space="preserve"> </w:t>
      </w:r>
      <w:r w:rsidRPr="001270A6">
        <w:rPr>
          <w:sz w:val="22"/>
          <w:szCs w:val="22"/>
        </w:rPr>
        <w:t>where</w:t>
      </w:r>
      <w:r w:rsidRPr="001270A6">
        <w:rPr>
          <w:spacing w:val="10"/>
          <w:sz w:val="22"/>
          <w:szCs w:val="22"/>
        </w:rPr>
        <w:t xml:space="preserve"> </w:t>
      </w:r>
      <w:r w:rsidRPr="001270A6">
        <w:rPr>
          <w:sz w:val="22"/>
          <w:szCs w:val="22"/>
        </w:rPr>
        <w:t>events</w:t>
      </w:r>
      <w:r w:rsidRPr="001270A6">
        <w:rPr>
          <w:spacing w:val="10"/>
          <w:sz w:val="22"/>
          <w:szCs w:val="22"/>
        </w:rPr>
        <w:t xml:space="preserve"> </w:t>
      </w:r>
      <w:proofErr w:type="gramStart"/>
      <w:r w:rsidRPr="001270A6">
        <w:rPr>
          <w:sz w:val="22"/>
          <w:szCs w:val="22"/>
        </w:rPr>
        <w:t>subsequent</w:t>
      </w:r>
      <w:r w:rsidRPr="001270A6">
        <w:rPr>
          <w:spacing w:val="10"/>
          <w:sz w:val="22"/>
          <w:szCs w:val="22"/>
        </w:rPr>
        <w:t xml:space="preserve"> </w:t>
      </w:r>
      <w:r w:rsidRPr="001270A6">
        <w:rPr>
          <w:sz w:val="22"/>
          <w:szCs w:val="22"/>
        </w:rPr>
        <w:t>to</w:t>
      </w:r>
      <w:proofErr w:type="gramEnd"/>
      <w:r w:rsidRPr="001270A6">
        <w:rPr>
          <w:spacing w:val="10"/>
          <w:sz w:val="22"/>
          <w:szCs w:val="22"/>
        </w:rPr>
        <w:t xml:space="preserve"> </w:t>
      </w:r>
      <w:r w:rsidRPr="001270A6">
        <w:rPr>
          <w:sz w:val="22"/>
          <w:szCs w:val="22"/>
        </w:rPr>
        <w:t>the</w:t>
      </w:r>
      <w:r w:rsidRPr="001270A6">
        <w:rPr>
          <w:spacing w:val="10"/>
          <w:sz w:val="22"/>
          <w:szCs w:val="22"/>
        </w:rPr>
        <w:t xml:space="preserve"> </w:t>
      </w:r>
      <w:r w:rsidRPr="001270A6">
        <w:rPr>
          <w:sz w:val="22"/>
          <w:szCs w:val="22"/>
        </w:rPr>
        <w:t>end</w:t>
      </w:r>
      <w:r w:rsidRPr="001270A6">
        <w:rPr>
          <w:spacing w:val="9"/>
          <w:sz w:val="22"/>
          <w:szCs w:val="22"/>
        </w:rPr>
        <w:t xml:space="preserve"> </w:t>
      </w:r>
      <w:r w:rsidRPr="001270A6">
        <w:rPr>
          <w:sz w:val="22"/>
          <w:szCs w:val="22"/>
        </w:rPr>
        <w:t>of</w:t>
      </w:r>
      <w:r w:rsidRPr="001270A6">
        <w:rPr>
          <w:spacing w:val="10"/>
          <w:sz w:val="22"/>
          <w:szCs w:val="22"/>
        </w:rPr>
        <w:t xml:space="preserve"> </w:t>
      </w:r>
      <w:r w:rsidRPr="001270A6">
        <w:rPr>
          <w:sz w:val="22"/>
          <w:szCs w:val="22"/>
        </w:rPr>
        <w:t>the</w:t>
      </w:r>
      <w:r w:rsidRPr="001270A6">
        <w:rPr>
          <w:spacing w:val="10"/>
          <w:sz w:val="22"/>
          <w:szCs w:val="22"/>
        </w:rPr>
        <w:t xml:space="preserve"> </w:t>
      </w:r>
      <w:r w:rsidRPr="001270A6">
        <w:rPr>
          <w:sz w:val="22"/>
          <w:szCs w:val="22"/>
        </w:rPr>
        <w:t>most</w:t>
      </w:r>
      <w:r w:rsidRPr="001270A6">
        <w:rPr>
          <w:spacing w:val="10"/>
          <w:sz w:val="22"/>
          <w:szCs w:val="22"/>
        </w:rPr>
        <w:t xml:space="preserve"> </w:t>
      </w:r>
      <w:r w:rsidRPr="001270A6">
        <w:rPr>
          <w:sz w:val="22"/>
          <w:szCs w:val="22"/>
        </w:rPr>
        <w:t>recent</w:t>
      </w:r>
      <w:r w:rsidRPr="001270A6">
        <w:rPr>
          <w:spacing w:val="10"/>
          <w:sz w:val="22"/>
          <w:szCs w:val="22"/>
        </w:rPr>
        <w:t xml:space="preserve"> </w:t>
      </w:r>
      <w:r w:rsidRPr="001270A6">
        <w:rPr>
          <w:sz w:val="22"/>
          <w:szCs w:val="22"/>
        </w:rPr>
        <w:t>fiscal</w:t>
      </w:r>
      <w:r w:rsidRPr="001270A6">
        <w:rPr>
          <w:spacing w:val="10"/>
          <w:sz w:val="22"/>
          <w:szCs w:val="22"/>
        </w:rPr>
        <w:t xml:space="preserve"> </w:t>
      </w:r>
      <w:r w:rsidRPr="001270A6">
        <w:rPr>
          <w:sz w:val="22"/>
          <w:szCs w:val="22"/>
        </w:rPr>
        <w:t>year</w:t>
      </w:r>
      <w:r w:rsidRPr="001270A6">
        <w:rPr>
          <w:spacing w:val="10"/>
          <w:sz w:val="22"/>
          <w:szCs w:val="22"/>
        </w:rPr>
        <w:t xml:space="preserve"> </w:t>
      </w:r>
      <w:r w:rsidRPr="001270A6">
        <w:rPr>
          <w:sz w:val="22"/>
          <w:szCs w:val="22"/>
        </w:rPr>
        <w:t>have</w:t>
      </w:r>
      <w:r w:rsidRPr="001270A6">
        <w:rPr>
          <w:spacing w:val="10"/>
          <w:sz w:val="22"/>
          <w:szCs w:val="22"/>
        </w:rPr>
        <w:t xml:space="preserve"> </w:t>
      </w:r>
      <w:r w:rsidRPr="001270A6">
        <w:rPr>
          <w:sz w:val="22"/>
          <w:szCs w:val="22"/>
        </w:rPr>
        <w:t>occurred</w:t>
      </w:r>
      <w:r w:rsidRPr="001270A6">
        <w:rPr>
          <w:spacing w:val="10"/>
          <w:sz w:val="22"/>
          <w:szCs w:val="22"/>
        </w:rPr>
        <w:t xml:space="preserve"> </w:t>
      </w:r>
      <w:r w:rsidRPr="001270A6">
        <w:rPr>
          <w:sz w:val="22"/>
          <w:szCs w:val="22"/>
        </w:rPr>
        <w:t>which</w:t>
      </w:r>
      <w:r w:rsidRPr="001270A6">
        <w:rPr>
          <w:spacing w:val="-1"/>
          <w:sz w:val="22"/>
          <w:szCs w:val="22"/>
        </w:rPr>
        <w:t xml:space="preserve"> </w:t>
      </w:r>
      <w:r w:rsidRPr="001270A6">
        <w:rPr>
          <w:sz w:val="22"/>
          <w:szCs w:val="22"/>
        </w:rPr>
        <w:t>have</w:t>
      </w:r>
      <w:r w:rsidRPr="001270A6">
        <w:rPr>
          <w:spacing w:val="-1"/>
          <w:sz w:val="22"/>
          <w:szCs w:val="22"/>
        </w:rPr>
        <w:t xml:space="preserve"> </w:t>
      </w:r>
      <w:r w:rsidRPr="001270A6">
        <w:rPr>
          <w:sz w:val="22"/>
          <w:szCs w:val="22"/>
        </w:rPr>
        <w:t>a</w:t>
      </w:r>
      <w:r w:rsidRPr="001270A6">
        <w:rPr>
          <w:spacing w:val="-1"/>
          <w:sz w:val="22"/>
          <w:szCs w:val="22"/>
        </w:rPr>
        <w:t xml:space="preserve"> </w:t>
      </w:r>
      <w:r w:rsidRPr="001270A6">
        <w:rPr>
          <w:sz w:val="22"/>
          <w:szCs w:val="22"/>
        </w:rPr>
        <w:t>material</w:t>
      </w:r>
      <w:r w:rsidRPr="001270A6">
        <w:rPr>
          <w:spacing w:val="-1"/>
          <w:sz w:val="22"/>
          <w:szCs w:val="22"/>
        </w:rPr>
        <w:t xml:space="preserve"> </w:t>
      </w:r>
      <w:r w:rsidRPr="001270A6">
        <w:rPr>
          <w:sz w:val="22"/>
          <w:szCs w:val="22"/>
        </w:rPr>
        <w:t>impact</w:t>
      </w:r>
      <w:r w:rsidRPr="001270A6">
        <w:rPr>
          <w:spacing w:val="-1"/>
          <w:sz w:val="22"/>
          <w:szCs w:val="22"/>
        </w:rPr>
        <w:t xml:space="preserve"> </w:t>
      </w:r>
      <w:r w:rsidRPr="001270A6">
        <w:rPr>
          <w:sz w:val="22"/>
          <w:szCs w:val="22"/>
        </w:rPr>
        <w:t>on</w:t>
      </w:r>
      <w:r w:rsidRPr="001270A6">
        <w:rPr>
          <w:spacing w:val="-1"/>
          <w:sz w:val="22"/>
          <w:szCs w:val="22"/>
        </w:rPr>
        <w:t xml:space="preserve"> </w:t>
      </w:r>
      <w:r w:rsidRPr="001270A6">
        <w:rPr>
          <w:sz w:val="22"/>
          <w:szCs w:val="22"/>
        </w:rPr>
        <w:t>the</w:t>
      </w:r>
      <w:r w:rsidRPr="001270A6">
        <w:rPr>
          <w:spacing w:val="-1"/>
          <w:sz w:val="22"/>
          <w:szCs w:val="22"/>
        </w:rPr>
        <w:t xml:space="preserve"> </w:t>
      </w:r>
      <w:r w:rsidRPr="001270A6">
        <w:rPr>
          <w:sz w:val="22"/>
          <w:szCs w:val="22"/>
        </w:rPr>
        <w:t>insurer.</w:t>
      </w:r>
      <w:r w:rsidRPr="001270A6">
        <w:rPr>
          <w:spacing w:val="-1"/>
          <w:sz w:val="22"/>
          <w:szCs w:val="22"/>
        </w:rPr>
        <w:t xml:space="preserve"> </w:t>
      </w:r>
      <w:r w:rsidRPr="001270A6">
        <w:rPr>
          <w:sz w:val="22"/>
          <w:szCs w:val="22"/>
        </w:rPr>
        <w:t>Disclosures</w:t>
      </w:r>
      <w:r w:rsidRPr="001270A6">
        <w:rPr>
          <w:spacing w:val="-1"/>
          <w:sz w:val="22"/>
          <w:szCs w:val="22"/>
        </w:rPr>
        <w:t xml:space="preserve"> </w:t>
      </w:r>
      <w:r w:rsidRPr="001270A6">
        <w:rPr>
          <w:sz w:val="22"/>
          <w:szCs w:val="22"/>
        </w:rPr>
        <w:t>shall</w:t>
      </w:r>
      <w:r w:rsidRPr="001270A6">
        <w:rPr>
          <w:spacing w:val="-1"/>
          <w:sz w:val="22"/>
          <w:szCs w:val="22"/>
        </w:rPr>
        <w:t xml:space="preserve"> </w:t>
      </w:r>
      <w:r w:rsidRPr="001270A6">
        <w:rPr>
          <w:sz w:val="22"/>
          <w:szCs w:val="22"/>
        </w:rPr>
        <w:t>encompass,</w:t>
      </w:r>
      <w:r w:rsidRPr="001270A6">
        <w:rPr>
          <w:spacing w:val="-1"/>
          <w:sz w:val="22"/>
          <w:szCs w:val="22"/>
        </w:rPr>
        <w:t xml:space="preserve"> </w:t>
      </w:r>
      <w:r w:rsidRPr="001270A6">
        <w:rPr>
          <w:sz w:val="22"/>
          <w:szCs w:val="22"/>
        </w:rPr>
        <w:t>for</w:t>
      </w:r>
      <w:r w:rsidRPr="001270A6">
        <w:rPr>
          <w:spacing w:val="-1"/>
          <w:sz w:val="22"/>
          <w:szCs w:val="22"/>
        </w:rPr>
        <w:t xml:space="preserve"> </w:t>
      </w:r>
      <w:r w:rsidRPr="001270A6">
        <w:rPr>
          <w:sz w:val="22"/>
          <w:szCs w:val="22"/>
        </w:rPr>
        <w:t>example,</w:t>
      </w:r>
      <w:r w:rsidRPr="001270A6">
        <w:rPr>
          <w:spacing w:val="-1"/>
          <w:sz w:val="22"/>
          <w:szCs w:val="22"/>
        </w:rPr>
        <w:t xml:space="preserve"> </w:t>
      </w:r>
      <w:r w:rsidRPr="001270A6">
        <w:rPr>
          <w:sz w:val="22"/>
          <w:szCs w:val="22"/>
        </w:rPr>
        <w:t>significant</w:t>
      </w:r>
      <w:r w:rsidRPr="001270A6">
        <w:rPr>
          <w:spacing w:val="-1"/>
          <w:sz w:val="22"/>
          <w:szCs w:val="22"/>
        </w:rPr>
        <w:t xml:space="preserve"> </w:t>
      </w:r>
      <w:r w:rsidRPr="001270A6">
        <w:rPr>
          <w:sz w:val="22"/>
          <w:szCs w:val="22"/>
        </w:rPr>
        <w:t>changes</w:t>
      </w:r>
      <w:r w:rsidRPr="001270A6">
        <w:rPr>
          <w:spacing w:val="-1"/>
          <w:sz w:val="22"/>
          <w:szCs w:val="22"/>
        </w:rPr>
        <w:t xml:space="preserve"> </w:t>
      </w:r>
      <w:r w:rsidRPr="001270A6">
        <w:rPr>
          <w:sz w:val="22"/>
          <w:szCs w:val="22"/>
        </w:rPr>
        <w:t>since</w:t>
      </w:r>
      <w:r w:rsidRPr="001270A6">
        <w:rPr>
          <w:spacing w:val="-1"/>
          <w:sz w:val="22"/>
          <w:szCs w:val="22"/>
        </w:rPr>
        <w:t xml:space="preserve"> </w:t>
      </w:r>
      <w:r w:rsidRPr="001270A6">
        <w:rPr>
          <w:sz w:val="22"/>
          <w:szCs w:val="22"/>
        </w:rPr>
        <w:t>the</w:t>
      </w:r>
      <w:r w:rsidRPr="001270A6">
        <w:rPr>
          <w:spacing w:val="-2"/>
          <w:sz w:val="22"/>
          <w:szCs w:val="22"/>
        </w:rPr>
        <w:t xml:space="preserve"> </w:t>
      </w:r>
      <w:r w:rsidRPr="001270A6">
        <w:rPr>
          <w:sz w:val="22"/>
          <w:szCs w:val="22"/>
        </w:rPr>
        <w:t>end</w:t>
      </w:r>
      <w:r w:rsidRPr="001270A6">
        <w:rPr>
          <w:spacing w:val="-2"/>
          <w:sz w:val="22"/>
          <w:szCs w:val="22"/>
        </w:rPr>
        <w:t xml:space="preserve"> </w:t>
      </w:r>
      <w:r w:rsidRPr="001270A6">
        <w:rPr>
          <w:sz w:val="22"/>
          <w:szCs w:val="22"/>
        </w:rPr>
        <w:t>of</w:t>
      </w:r>
      <w:r w:rsidRPr="001270A6">
        <w:rPr>
          <w:spacing w:val="-4"/>
          <w:sz w:val="22"/>
          <w:szCs w:val="22"/>
        </w:rPr>
        <w:t xml:space="preserve"> </w:t>
      </w:r>
      <w:r w:rsidRPr="001270A6">
        <w:rPr>
          <w:sz w:val="22"/>
          <w:szCs w:val="22"/>
        </w:rPr>
        <w:t>the</w:t>
      </w:r>
      <w:r w:rsidRPr="001270A6">
        <w:rPr>
          <w:spacing w:val="-4"/>
          <w:sz w:val="22"/>
          <w:szCs w:val="22"/>
        </w:rPr>
        <w:t xml:space="preserve"> </w:t>
      </w:r>
      <w:r w:rsidRPr="001270A6">
        <w:rPr>
          <w:sz w:val="22"/>
          <w:szCs w:val="22"/>
        </w:rPr>
        <w:t>period</w:t>
      </w:r>
      <w:r w:rsidRPr="001270A6">
        <w:rPr>
          <w:spacing w:val="-2"/>
          <w:sz w:val="22"/>
          <w:szCs w:val="22"/>
        </w:rPr>
        <w:t xml:space="preserve"> </w:t>
      </w:r>
      <w:r w:rsidRPr="001270A6">
        <w:rPr>
          <w:sz w:val="22"/>
          <w:szCs w:val="22"/>
        </w:rPr>
        <w:t>reported</w:t>
      </w:r>
      <w:r w:rsidRPr="001270A6">
        <w:rPr>
          <w:spacing w:val="-2"/>
          <w:sz w:val="22"/>
          <w:szCs w:val="22"/>
        </w:rPr>
        <w:t xml:space="preserve"> </w:t>
      </w:r>
      <w:r w:rsidRPr="001270A6">
        <w:rPr>
          <w:sz w:val="22"/>
          <w:szCs w:val="22"/>
        </w:rPr>
        <w:t>on</w:t>
      </w:r>
      <w:r w:rsidRPr="001270A6">
        <w:rPr>
          <w:spacing w:val="-2"/>
          <w:sz w:val="22"/>
          <w:szCs w:val="22"/>
        </w:rPr>
        <w:t xml:space="preserve"> </w:t>
      </w:r>
      <w:r w:rsidRPr="001270A6">
        <w:rPr>
          <w:sz w:val="22"/>
          <w:szCs w:val="22"/>
        </w:rPr>
        <w:t>the</w:t>
      </w:r>
      <w:r w:rsidRPr="001270A6">
        <w:rPr>
          <w:spacing w:val="-4"/>
          <w:sz w:val="22"/>
          <w:szCs w:val="22"/>
        </w:rPr>
        <w:t xml:space="preserve"> </w:t>
      </w:r>
      <w:r w:rsidRPr="001270A6">
        <w:rPr>
          <w:sz w:val="22"/>
          <w:szCs w:val="22"/>
        </w:rPr>
        <w:t>last</w:t>
      </w:r>
      <w:r w:rsidRPr="001270A6">
        <w:rPr>
          <w:spacing w:val="-4"/>
          <w:sz w:val="22"/>
          <w:szCs w:val="22"/>
        </w:rPr>
        <w:t xml:space="preserve"> </w:t>
      </w:r>
      <w:r w:rsidRPr="001270A6">
        <w:rPr>
          <w:sz w:val="22"/>
          <w:szCs w:val="22"/>
        </w:rPr>
        <w:t>annual</w:t>
      </w:r>
      <w:r w:rsidRPr="001270A6">
        <w:rPr>
          <w:spacing w:val="-2"/>
          <w:sz w:val="22"/>
          <w:szCs w:val="22"/>
        </w:rPr>
        <w:t xml:space="preserve"> </w:t>
      </w:r>
      <w:r w:rsidRPr="001270A6">
        <w:rPr>
          <w:sz w:val="22"/>
          <w:szCs w:val="22"/>
        </w:rPr>
        <w:t>statement</w:t>
      </w:r>
      <w:r w:rsidRPr="001270A6">
        <w:rPr>
          <w:spacing w:val="-3"/>
          <w:sz w:val="22"/>
          <w:szCs w:val="22"/>
        </w:rPr>
        <w:t xml:space="preserve"> </w:t>
      </w:r>
      <w:r w:rsidRPr="001270A6">
        <w:rPr>
          <w:sz w:val="22"/>
          <w:szCs w:val="22"/>
        </w:rPr>
        <w:t>in</w:t>
      </w:r>
      <w:r w:rsidRPr="001270A6">
        <w:rPr>
          <w:spacing w:val="-3"/>
          <w:sz w:val="22"/>
          <w:szCs w:val="22"/>
        </w:rPr>
        <w:t xml:space="preserve"> </w:t>
      </w:r>
      <w:r w:rsidRPr="001270A6">
        <w:rPr>
          <w:sz w:val="22"/>
          <w:szCs w:val="22"/>
        </w:rPr>
        <w:t>such</w:t>
      </w:r>
      <w:r w:rsidRPr="001270A6">
        <w:rPr>
          <w:spacing w:val="-3"/>
          <w:sz w:val="22"/>
          <w:szCs w:val="22"/>
        </w:rPr>
        <w:t xml:space="preserve"> </w:t>
      </w:r>
      <w:r w:rsidRPr="001270A6">
        <w:rPr>
          <w:sz w:val="22"/>
          <w:szCs w:val="22"/>
        </w:rPr>
        <w:t>items</w:t>
      </w:r>
      <w:r w:rsidRPr="001270A6">
        <w:rPr>
          <w:spacing w:val="-3"/>
          <w:sz w:val="22"/>
          <w:szCs w:val="22"/>
        </w:rPr>
        <w:t xml:space="preserve"> </w:t>
      </w:r>
      <w:r w:rsidRPr="001270A6">
        <w:rPr>
          <w:sz w:val="22"/>
          <w:szCs w:val="22"/>
        </w:rPr>
        <w:t>as:</w:t>
      </w:r>
      <w:r w:rsidRPr="001270A6">
        <w:rPr>
          <w:spacing w:val="-3"/>
          <w:sz w:val="22"/>
          <w:szCs w:val="22"/>
        </w:rPr>
        <w:t xml:space="preserve"> </w:t>
      </w:r>
      <w:r w:rsidRPr="001270A6">
        <w:rPr>
          <w:sz w:val="22"/>
          <w:szCs w:val="22"/>
        </w:rPr>
        <w:t>statutory</w:t>
      </w:r>
      <w:r w:rsidRPr="001270A6">
        <w:rPr>
          <w:spacing w:val="-2"/>
          <w:sz w:val="22"/>
          <w:szCs w:val="22"/>
        </w:rPr>
        <w:t xml:space="preserve"> </w:t>
      </w:r>
      <w:r w:rsidRPr="001270A6">
        <w:rPr>
          <w:sz w:val="22"/>
          <w:szCs w:val="22"/>
        </w:rPr>
        <w:t>accounting</w:t>
      </w:r>
      <w:r w:rsidRPr="001270A6">
        <w:rPr>
          <w:spacing w:val="-2"/>
          <w:sz w:val="22"/>
          <w:szCs w:val="22"/>
        </w:rPr>
        <w:t xml:space="preserve"> </w:t>
      </w:r>
      <w:r w:rsidRPr="001270A6">
        <w:rPr>
          <w:sz w:val="22"/>
          <w:szCs w:val="22"/>
        </w:rPr>
        <w:t>principles</w:t>
      </w:r>
      <w:r w:rsidRPr="001270A6">
        <w:rPr>
          <w:spacing w:val="-1"/>
          <w:sz w:val="22"/>
          <w:szCs w:val="22"/>
        </w:rPr>
        <w:t xml:space="preserve"> </w:t>
      </w:r>
      <w:r w:rsidRPr="001270A6">
        <w:rPr>
          <w:sz w:val="22"/>
          <w:szCs w:val="22"/>
        </w:rPr>
        <w:t>and</w:t>
      </w:r>
      <w:r w:rsidRPr="001270A6">
        <w:rPr>
          <w:spacing w:val="12"/>
          <w:sz w:val="22"/>
          <w:szCs w:val="22"/>
        </w:rPr>
        <w:t xml:space="preserve"> </w:t>
      </w:r>
      <w:r w:rsidRPr="001270A6">
        <w:rPr>
          <w:sz w:val="22"/>
          <w:szCs w:val="22"/>
        </w:rPr>
        <w:t>practices,</w:t>
      </w:r>
      <w:r w:rsidRPr="001270A6">
        <w:rPr>
          <w:spacing w:val="13"/>
          <w:sz w:val="22"/>
          <w:szCs w:val="22"/>
        </w:rPr>
        <w:t xml:space="preserve"> </w:t>
      </w:r>
      <w:r w:rsidRPr="001270A6">
        <w:rPr>
          <w:sz w:val="22"/>
          <w:szCs w:val="22"/>
        </w:rPr>
        <w:t>estimates</w:t>
      </w:r>
      <w:r w:rsidRPr="001270A6">
        <w:rPr>
          <w:spacing w:val="12"/>
          <w:sz w:val="22"/>
          <w:szCs w:val="22"/>
        </w:rPr>
        <w:t xml:space="preserve"> </w:t>
      </w:r>
      <w:r w:rsidRPr="001270A6">
        <w:rPr>
          <w:sz w:val="22"/>
          <w:szCs w:val="22"/>
        </w:rPr>
        <w:t>inherent</w:t>
      </w:r>
      <w:r w:rsidRPr="001270A6">
        <w:rPr>
          <w:spacing w:val="12"/>
          <w:sz w:val="22"/>
          <w:szCs w:val="22"/>
        </w:rPr>
        <w:t xml:space="preserve"> </w:t>
      </w:r>
      <w:r w:rsidRPr="001270A6">
        <w:rPr>
          <w:sz w:val="22"/>
          <w:szCs w:val="22"/>
        </w:rPr>
        <w:t>in</w:t>
      </w:r>
      <w:r w:rsidRPr="001270A6">
        <w:rPr>
          <w:spacing w:val="12"/>
          <w:sz w:val="22"/>
          <w:szCs w:val="22"/>
        </w:rPr>
        <w:t xml:space="preserve"> </w:t>
      </w:r>
      <w:r w:rsidRPr="001270A6">
        <w:rPr>
          <w:sz w:val="22"/>
          <w:szCs w:val="22"/>
        </w:rPr>
        <w:t>the</w:t>
      </w:r>
      <w:r w:rsidRPr="001270A6">
        <w:rPr>
          <w:spacing w:val="12"/>
          <w:sz w:val="22"/>
          <w:szCs w:val="22"/>
        </w:rPr>
        <w:t xml:space="preserve"> </w:t>
      </w:r>
      <w:r w:rsidRPr="001270A6">
        <w:rPr>
          <w:sz w:val="22"/>
          <w:szCs w:val="22"/>
        </w:rPr>
        <w:t>preparation</w:t>
      </w:r>
      <w:r w:rsidRPr="001270A6">
        <w:rPr>
          <w:spacing w:val="12"/>
          <w:sz w:val="22"/>
          <w:szCs w:val="22"/>
        </w:rPr>
        <w:t xml:space="preserve"> </w:t>
      </w:r>
      <w:r w:rsidRPr="001270A6">
        <w:rPr>
          <w:sz w:val="22"/>
          <w:szCs w:val="22"/>
        </w:rPr>
        <w:t>of</w:t>
      </w:r>
      <w:r w:rsidRPr="001270A6">
        <w:rPr>
          <w:spacing w:val="12"/>
          <w:sz w:val="22"/>
          <w:szCs w:val="22"/>
        </w:rPr>
        <w:t xml:space="preserve"> </w:t>
      </w:r>
      <w:r w:rsidRPr="001270A6">
        <w:rPr>
          <w:sz w:val="22"/>
          <w:szCs w:val="22"/>
        </w:rPr>
        <w:t>financial</w:t>
      </w:r>
      <w:r w:rsidRPr="001270A6">
        <w:rPr>
          <w:spacing w:val="12"/>
          <w:sz w:val="22"/>
          <w:szCs w:val="22"/>
        </w:rPr>
        <w:t xml:space="preserve"> </w:t>
      </w:r>
      <w:r w:rsidRPr="001270A6">
        <w:rPr>
          <w:sz w:val="22"/>
          <w:szCs w:val="22"/>
        </w:rPr>
        <w:t>statements,</w:t>
      </w:r>
      <w:r w:rsidRPr="001270A6">
        <w:rPr>
          <w:spacing w:val="13"/>
          <w:sz w:val="22"/>
          <w:szCs w:val="22"/>
        </w:rPr>
        <w:t xml:space="preserve"> </w:t>
      </w:r>
      <w:r w:rsidRPr="001270A6">
        <w:rPr>
          <w:sz w:val="22"/>
          <w:szCs w:val="22"/>
        </w:rPr>
        <w:t>status</w:t>
      </w:r>
      <w:r w:rsidRPr="001270A6">
        <w:rPr>
          <w:spacing w:val="11"/>
          <w:sz w:val="22"/>
          <w:szCs w:val="22"/>
        </w:rPr>
        <w:t xml:space="preserve"> </w:t>
      </w:r>
      <w:r w:rsidRPr="001270A6">
        <w:rPr>
          <w:sz w:val="22"/>
          <w:szCs w:val="22"/>
        </w:rPr>
        <w:t>of</w:t>
      </w:r>
      <w:r w:rsidRPr="001270A6">
        <w:rPr>
          <w:spacing w:val="12"/>
          <w:sz w:val="22"/>
          <w:szCs w:val="22"/>
        </w:rPr>
        <w:t xml:space="preserve"> </w:t>
      </w:r>
      <w:r w:rsidRPr="001270A6">
        <w:rPr>
          <w:sz w:val="22"/>
          <w:szCs w:val="22"/>
        </w:rPr>
        <w:t>long</w:t>
      </w:r>
      <w:r w:rsidRPr="001270A6">
        <w:rPr>
          <w:spacing w:val="12"/>
          <w:sz w:val="22"/>
          <w:szCs w:val="22"/>
        </w:rPr>
        <w:t xml:space="preserve"> </w:t>
      </w:r>
      <w:r w:rsidRPr="001270A6">
        <w:rPr>
          <w:sz w:val="22"/>
          <w:szCs w:val="22"/>
        </w:rPr>
        <w:t>term</w:t>
      </w:r>
      <w:r w:rsidRPr="001270A6">
        <w:rPr>
          <w:spacing w:val="12"/>
          <w:sz w:val="22"/>
          <w:szCs w:val="22"/>
        </w:rPr>
        <w:t xml:space="preserve"> </w:t>
      </w:r>
      <w:r w:rsidRPr="001270A6">
        <w:rPr>
          <w:sz w:val="22"/>
          <w:szCs w:val="22"/>
        </w:rPr>
        <w:t>contracts,</w:t>
      </w:r>
      <w:r w:rsidRPr="001270A6">
        <w:rPr>
          <w:spacing w:val="-1"/>
          <w:sz w:val="22"/>
          <w:szCs w:val="22"/>
        </w:rPr>
        <w:t xml:space="preserve"> </w:t>
      </w:r>
      <w:r w:rsidRPr="001270A6">
        <w:rPr>
          <w:sz w:val="22"/>
          <w:szCs w:val="22"/>
        </w:rPr>
        <w:t>capitalization</w:t>
      </w:r>
      <w:r w:rsidRPr="001270A6">
        <w:rPr>
          <w:spacing w:val="20"/>
          <w:sz w:val="22"/>
          <w:szCs w:val="22"/>
        </w:rPr>
        <w:t xml:space="preserve"> </w:t>
      </w:r>
      <w:r w:rsidRPr="001270A6">
        <w:rPr>
          <w:sz w:val="22"/>
          <w:szCs w:val="22"/>
        </w:rPr>
        <w:t>including</w:t>
      </w:r>
      <w:r w:rsidRPr="001270A6">
        <w:rPr>
          <w:spacing w:val="21"/>
          <w:sz w:val="22"/>
          <w:szCs w:val="22"/>
        </w:rPr>
        <w:t xml:space="preserve"> </w:t>
      </w:r>
      <w:r w:rsidRPr="001270A6">
        <w:rPr>
          <w:sz w:val="22"/>
          <w:szCs w:val="22"/>
        </w:rPr>
        <w:t>significant</w:t>
      </w:r>
      <w:r w:rsidRPr="001270A6">
        <w:rPr>
          <w:spacing w:val="20"/>
          <w:sz w:val="22"/>
          <w:szCs w:val="22"/>
        </w:rPr>
        <w:t xml:space="preserve"> </w:t>
      </w:r>
      <w:r w:rsidRPr="001270A6">
        <w:rPr>
          <w:sz w:val="22"/>
          <w:szCs w:val="22"/>
        </w:rPr>
        <w:t>new</w:t>
      </w:r>
      <w:r w:rsidRPr="001270A6">
        <w:rPr>
          <w:spacing w:val="20"/>
          <w:sz w:val="22"/>
          <w:szCs w:val="22"/>
        </w:rPr>
        <w:t xml:space="preserve"> </w:t>
      </w:r>
      <w:r w:rsidRPr="001270A6">
        <w:rPr>
          <w:sz w:val="22"/>
          <w:szCs w:val="22"/>
        </w:rPr>
        <w:t>borrowings</w:t>
      </w:r>
      <w:r w:rsidRPr="001270A6">
        <w:rPr>
          <w:spacing w:val="19"/>
          <w:sz w:val="22"/>
          <w:szCs w:val="22"/>
        </w:rPr>
        <w:t xml:space="preserve"> </w:t>
      </w:r>
      <w:r w:rsidRPr="001270A6">
        <w:rPr>
          <w:sz w:val="22"/>
          <w:szCs w:val="22"/>
        </w:rPr>
        <w:t>or</w:t>
      </w:r>
      <w:r w:rsidRPr="001270A6">
        <w:rPr>
          <w:spacing w:val="21"/>
          <w:sz w:val="22"/>
          <w:szCs w:val="22"/>
        </w:rPr>
        <w:t xml:space="preserve"> </w:t>
      </w:r>
      <w:r w:rsidRPr="001270A6">
        <w:rPr>
          <w:sz w:val="22"/>
          <w:szCs w:val="22"/>
        </w:rPr>
        <w:t>modifications</w:t>
      </w:r>
      <w:r w:rsidRPr="001270A6">
        <w:rPr>
          <w:spacing w:val="20"/>
          <w:sz w:val="22"/>
          <w:szCs w:val="22"/>
        </w:rPr>
        <w:t xml:space="preserve"> </w:t>
      </w:r>
      <w:r w:rsidRPr="001270A6">
        <w:rPr>
          <w:sz w:val="22"/>
          <w:szCs w:val="22"/>
        </w:rPr>
        <w:t>of</w:t>
      </w:r>
      <w:r w:rsidRPr="001270A6">
        <w:rPr>
          <w:spacing w:val="21"/>
          <w:sz w:val="22"/>
          <w:szCs w:val="22"/>
        </w:rPr>
        <w:t xml:space="preserve"> </w:t>
      </w:r>
      <w:r w:rsidRPr="001270A6">
        <w:rPr>
          <w:sz w:val="22"/>
          <w:szCs w:val="22"/>
        </w:rPr>
        <w:t>existing</w:t>
      </w:r>
      <w:r w:rsidRPr="001270A6">
        <w:rPr>
          <w:spacing w:val="20"/>
          <w:sz w:val="22"/>
          <w:szCs w:val="22"/>
        </w:rPr>
        <w:t xml:space="preserve"> </w:t>
      </w:r>
      <w:r w:rsidRPr="001270A6">
        <w:rPr>
          <w:sz w:val="22"/>
          <w:szCs w:val="22"/>
        </w:rPr>
        <w:t>financial</w:t>
      </w:r>
      <w:r w:rsidRPr="001270A6">
        <w:rPr>
          <w:spacing w:val="19"/>
          <w:sz w:val="22"/>
          <w:szCs w:val="22"/>
        </w:rPr>
        <w:t xml:space="preserve"> </w:t>
      </w:r>
      <w:r w:rsidRPr="001270A6">
        <w:rPr>
          <w:sz w:val="22"/>
          <w:szCs w:val="22"/>
        </w:rPr>
        <w:t>arrangements,</w:t>
      </w:r>
      <w:r w:rsidRPr="001270A6">
        <w:rPr>
          <w:spacing w:val="-1"/>
          <w:sz w:val="22"/>
          <w:szCs w:val="22"/>
        </w:rPr>
        <w:t xml:space="preserve"> </w:t>
      </w:r>
      <w:r w:rsidRPr="001270A6">
        <w:rPr>
          <w:sz w:val="22"/>
          <w:szCs w:val="22"/>
        </w:rPr>
        <w:t>and</w:t>
      </w:r>
      <w:r w:rsidRPr="001270A6">
        <w:rPr>
          <w:spacing w:val="5"/>
          <w:sz w:val="22"/>
          <w:szCs w:val="22"/>
        </w:rPr>
        <w:t xml:space="preserve"> </w:t>
      </w:r>
      <w:r w:rsidRPr="001270A6">
        <w:rPr>
          <w:sz w:val="22"/>
          <w:szCs w:val="22"/>
        </w:rPr>
        <w:t>the</w:t>
      </w:r>
      <w:r w:rsidRPr="001270A6">
        <w:rPr>
          <w:spacing w:val="5"/>
          <w:sz w:val="22"/>
          <w:szCs w:val="22"/>
        </w:rPr>
        <w:t xml:space="preserve"> </w:t>
      </w:r>
      <w:r w:rsidRPr="001270A6">
        <w:rPr>
          <w:sz w:val="22"/>
          <w:szCs w:val="22"/>
        </w:rPr>
        <w:t>reporting</w:t>
      </w:r>
      <w:r w:rsidRPr="001270A6">
        <w:rPr>
          <w:spacing w:val="5"/>
          <w:sz w:val="22"/>
          <w:szCs w:val="22"/>
        </w:rPr>
        <w:t xml:space="preserve"> </w:t>
      </w:r>
      <w:r w:rsidRPr="001270A6">
        <w:rPr>
          <w:sz w:val="22"/>
          <w:szCs w:val="22"/>
        </w:rPr>
        <w:t>entity</w:t>
      </w:r>
      <w:r w:rsidRPr="001270A6">
        <w:rPr>
          <w:spacing w:val="5"/>
          <w:sz w:val="22"/>
          <w:szCs w:val="22"/>
        </w:rPr>
        <w:t xml:space="preserve"> </w:t>
      </w:r>
      <w:r w:rsidRPr="001270A6">
        <w:rPr>
          <w:sz w:val="22"/>
          <w:szCs w:val="22"/>
        </w:rPr>
        <w:t>resulting</w:t>
      </w:r>
      <w:r w:rsidRPr="001270A6">
        <w:rPr>
          <w:spacing w:val="5"/>
          <w:sz w:val="22"/>
          <w:szCs w:val="22"/>
        </w:rPr>
        <w:t xml:space="preserve"> </w:t>
      </w:r>
      <w:r w:rsidRPr="001270A6">
        <w:rPr>
          <w:sz w:val="22"/>
          <w:szCs w:val="22"/>
        </w:rPr>
        <w:t>from</w:t>
      </w:r>
      <w:r w:rsidRPr="001270A6">
        <w:rPr>
          <w:spacing w:val="5"/>
          <w:sz w:val="22"/>
          <w:szCs w:val="22"/>
        </w:rPr>
        <w:t xml:space="preserve"> </w:t>
      </w:r>
      <w:r w:rsidRPr="001270A6">
        <w:rPr>
          <w:sz w:val="22"/>
          <w:szCs w:val="22"/>
        </w:rPr>
        <w:t>business</w:t>
      </w:r>
      <w:r w:rsidRPr="001270A6">
        <w:rPr>
          <w:spacing w:val="5"/>
          <w:sz w:val="22"/>
          <w:szCs w:val="22"/>
        </w:rPr>
        <w:t xml:space="preserve"> </w:t>
      </w:r>
      <w:r w:rsidRPr="001270A6">
        <w:rPr>
          <w:sz w:val="22"/>
          <w:szCs w:val="22"/>
        </w:rPr>
        <w:t>combinations</w:t>
      </w:r>
      <w:r w:rsidRPr="001270A6">
        <w:rPr>
          <w:spacing w:val="5"/>
          <w:sz w:val="22"/>
          <w:szCs w:val="22"/>
        </w:rPr>
        <w:t xml:space="preserve"> </w:t>
      </w:r>
      <w:r w:rsidRPr="001270A6">
        <w:rPr>
          <w:sz w:val="22"/>
          <w:szCs w:val="22"/>
        </w:rPr>
        <w:t>or</w:t>
      </w:r>
      <w:r w:rsidRPr="001270A6">
        <w:rPr>
          <w:spacing w:val="5"/>
          <w:sz w:val="22"/>
          <w:szCs w:val="22"/>
        </w:rPr>
        <w:t xml:space="preserve"> </w:t>
      </w:r>
      <w:r w:rsidRPr="001270A6">
        <w:rPr>
          <w:sz w:val="22"/>
          <w:szCs w:val="22"/>
        </w:rPr>
        <w:t>dispositions.</w:t>
      </w:r>
      <w:r w:rsidRPr="001270A6">
        <w:rPr>
          <w:spacing w:val="5"/>
          <w:sz w:val="22"/>
          <w:szCs w:val="22"/>
        </w:rPr>
        <w:t xml:space="preserve"> </w:t>
      </w:r>
      <w:r w:rsidRPr="001270A6">
        <w:rPr>
          <w:sz w:val="22"/>
          <w:szCs w:val="22"/>
        </w:rPr>
        <w:t>Notwithstanding</w:t>
      </w:r>
      <w:r w:rsidRPr="001270A6">
        <w:rPr>
          <w:spacing w:val="5"/>
          <w:sz w:val="22"/>
          <w:szCs w:val="22"/>
        </w:rPr>
        <w:t xml:space="preserve"> </w:t>
      </w:r>
      <w:r w:rsidRPr="001270A6">
        <w:rPr>
          <w:sz w:val="22"/>
          <w:szCs w:val="22"/>
        </w:rPr>
        <w:t>the</w:t>
      </w:r>
      <w:r w:rsidRPr="001270A6">
        <w:rPr>
          <w:spacing w:val="5"/>
          <w:sz w:val="22"/>
          <w:szCs w:val="22"/>
        </w:rPr>
        <w:t xml:space="preserve"> </w:t>
      </w:r>
      <w:r w:rsidRPr="001270A6">
        <w:rPr>
          <w:sz w:val="22"/>
          <w:szCs w:val="22"/>
        </w:rPr>
        <w:t>above,</w:t>
      </w:r>
      <w:r w:rsidRPr="001270A6">
        <w:rPr>
          <w:spacing w:val="-1"/>
          <w:sz w:val="22"/>
          <w:szCs w:val="22"/>
        </w:rPr>
        <w:t xml:space="preserve"> </w:t>
      </w:r>
      <w:r w:rsidRPr="001270A6">
        <w:rPr>
          <w:sz w:val="22"/>
          <w:szCs w:val="22"/>
        </w:rPr>
        <w:t>where</w:t>
      </w:r>
      <w:r w:rsidRPr="001270A6">
        <w:rPr>
          <w:spacing w:val="-2"/>
          <w:sz w:val="22"/>
          <w:szCs w:val="22"/>
        </w:rPr>
        <w:t xml:space="preserve"> </w:t>
      </w:r>
      <w:r w:rsidRPr="001270A6">
        <w:rPr>
          <w:sz w:val="22"/>
          <w:szCs w:val="22"/>
        </w:rPr>
        <w:t>material</w:t>
      </w:r>
      <w:r w:rsidRPr="001270A6">
        <w:rPr>
          <w:spacing w:val="-4"/>
          <w:sz w:val="22"/>
          <w:szCs w:val="22"/>
        </w:rPr>
        <w:t xml:space="preserve"> </w:t>
      </w:r>
      <w:r w:rsidRPr="001270A6">
        <w:rPr>
          <w:sz w:val="22"/>
          <w:szCs w:val="22"/>
        </w:rPr>
        <w:t>noninsurance</w:t>
      </w:r>
      <w:r w:rsidRPr="001270A6">
        <w:rPr>
          <w:spacing w:val="-4"/>
          <w:sz w:val="22"/>
          <w:szCs w:val="22"/>
        </w:rPr>
        <w:t xml:space="preserve"> </w:t>
      </w:r>
      <w:r w:rsidRPr="001270A6">
        <w:rPr>
          <w:sz w:val="22"/>
          <w:szCs w:val="22"/>
        </w:rPr>
        <w:t>contingencies</w:t>
      </w:r>
      <w:r w:rsidRPr="001270A6">
        <w:rPr>
          <w:spacing w:val="-4"/>
          <w:sz w:val="22"/>
          <w:szCs w:val="22"/>
        </w:rPr>
        <w:t xml:space="preserve"> </w:t>
      </w:r>
      <w:r w:rsidRPr="001270A6">
        <w:rPr>
          <w:sz w:val="22"/>
          <w:szCs w:val="22"/>
        </w:rPr>
        <w:t>exist,</w:t>
      </w:r>
      <w:r w:rsidRPr="001270A6">
        <w:rPr>
          <w:spacing w:val="-4"/>
          <w:sz w:val="22"/>
          <w:szCs w:val="22"/>
        </w:rPr>
        <w:t xml:space="preserve"> </w:t>
      </w:r>
      <w:r w:rsidRPr="001270A6">
        <w:rPr>
          <w:sz w:val="22"/>
          <w:szCs w:val="22"/>
        </w:rPr>
        <w:t>disclosure</w:t>
      </w:r>
      <w:r w:rsidRPr="001270A6">
        <w:rPr>
          <w:spacing w:val="-3"/>
          <w:sz w:val="22"/>
          <w:szCs w:val="22"/>
        </w:rPr>
        <w:t xml:space="preserve"> </w:t>
      </w:r>
      <w:r w:rsidRPr="001270A6">
        <w:rPr>
          <w:sz w:val="22"/>
          <w:szCs w:val="22"/>
        </w:rPr>
        <w:t>of</w:t>
      </w:r>
      <w:r w:rsidRPr="001270A6">
        <w:rPr>
          <w:spacing w:val="-3"/>
          <w:sz w:val="22"/>
          <w:szCs w:val="22"/>
        </w:rPr>
        <w:t xml:space="preserve"> </w:t>
      </w:r>
      <w:r w:rsidRPr="001270A6">
        <w:rPr>
          <w:sz w:val="22"/>
          <w:szCs w:val="22"/>
        </w:rPr>
        <w:t>such</w:t>
      </w:r>
      <w:r w:rsidRPr="001270A6">
        <w:rPr>
          <w:spacing w:val="-3"/>
          <w:sz w:val="22"/>
          <w:szCs w:val="22"/>
        </w:rPr>
        <w:t xml:space="preserve"> </w:t>
      </w:r>
      <w:r w:rsidRPr="001270A6">
        <w:rPr>
          <w:sz w:val="22"/>
          <w:szCs w:val="22"/>
        </w:rPr>
        <w:t>matters</w:t>
      </w:r>
      <w:r w:rsidRPr="001270A6">
        <w:rPr>
          <w:spacing w:val="-3"/>
          <w:sz w:val="22"/>
          <w:szCs w:val="22"/>
        </w:rPr>
        <w:t xml:space="preserve"> </w:t>
      </w:r>
      <w:r w:rsidRPr="001270A6">
        <w:rPr>
          <w:sz w:val="22"/>
          <w:szCs w:val="22"/>
        </w:rPr>
        <w:t>shall</w:t>
      </w:r>
      <w:r w:rsidRPr="001270A6">
        <w:rPr>
          <w:spacing w:val="-3"/>
          <w:sz w:val="22"/>
          <w:szCs w:val="22"/>
        </w:rPr>
        <w:t xml:space="preserve"> </w:t>
      </w:r>
      <w:r w:rsidRPr="001270A6">
        <w:rPr>
          <w:sz w:val="22"/>
          <w:szCs w:val="22"/>
        </w:rPr>
        <w:t>be</w:t>
      </w:r>
      <w:r w:rsidRPr="001270A6">
        <w:rPr>
          <w:spacing w:val="-3"/>
          <w:sz w:val="22"/>
          <w:szCs w:val="22"/>
        </w:rPr>
        <w:t xml:space="preserve"> </w:t>
      </w:r>
      <w:r w:rsidRPr="001270A6">
        <w:rPr>
          <w:sz w:val="22"/>
          <w:szCs w:val="22"/>
        </w:rPr>
        <w:t>provided</w:t>
      </w:r>
      <w:r w:rsidRPr="001270A6">
        <w:rPr>
          <w:spacing w:val="-3"/>
          <w:sz w:val="22"/>
          <w:szCs w:val="22"/>
        </w:rPr>
        <w:t xml:space="preserve"> </w:t>
      </w:r>
      <w:r w:rsidRPr="001270A6">
        <w:rPr>
          <w:sz w:val="22"/>
          <w:szCs w:val="22"/>
        </w:rPr>
        <w:t>even</w:t>
      </w:r>
      <w:r w:rsidRPr="001270A6">
        <w:rPr>
          <w:spacing w:val="-3"/>
          <w:sz w:val="22"/>
          <w:szCs w:val="22"/>
        </w:rPr>
        <w:t xml:space="preserve"> </w:t>
      </w:r>
      <w:r w:rsidRPr="001270A6">
        <w:rPr>
          <w:sz w:val="22"/>
          <w:szCs w:val="22"/>
        </w:rPr>
        <w:t>though</w:t>
      </w:r>
      <w:r w:rsidRPr="001270A6">
        <w:rPr>
          <w:spacing w:val="-1"/>
          <w:sz w:val="22"/>
          <w:szCs w:val="22"/>
        </w:rPr>
        <w:t xml:space="preserve"> </w:t>
      </w:r>
      <w:r w:rsidRPr="001270A6">
        <w:rPr>
          <w:sz w:val="22"/>
          <w:szCs w:val="22"/>
        </w:rPr>
        <w:t>a</w:t>
      </w:r>
      <w:r w:rsidRPr="001270A6">
        <w:rPr>
          <w:spacing w:val="-1"/>
          <w:sz w:val="22"/>
          <w:szCs w:val="22"/>
        </w:rPr>
        <w:t xml:space="preserve"> </w:t>
      </w:r>
      <w:r w:rsidRPr="001270A6">
        <w:rPr>
          <w:sz w:val="22"/>
          <w:szCs w:val="22"/>
        </w:rPr>
        <w:t>significant</w:t>
      </w:r>
      <w:r w:rsidRPr="001270A6">
        <w:rPr>
          <w:spacing w:val="-1"/>
          <w:sz w:val="22"/>
          <w:szCs w:val="22"/>
        </w:rPr>
        <w:t xml:space="preserve"> </w:t>
      </w:r>
      <w:r w:rsidRPr="001270A6">
        <w:rPr>
          <w:sz w:val="22"/>
          <w:szCs w:val="22"/>
        </w:rPr>
        <w:t>change</w:t>
      </w:r>
      <w:r w:rsidRPr="001270A6">
        <w:rPr>
          <w:spacing w:val="-1"/>
          <w:sz w:val="22"/>
          <w:szCs w:val="22"/>
        </w:rPr>
        <w:t xml:space="preserve"> </w:t>
      </w:r>
      <w:r w:rsidRPr="001270A6">
        <w:rPr>
          <w:sz w:val="22"/>
          <w:szCs w:val="22"/>
        </w:rPr>
        <w:t>since</w:t>
      </w:r>
      <w:r w:rsidRPr="001270A6">
        <w:rPr>
          <w:spacing w:val="-1"/>
          <w:sz w:val="22"/>
          <w:szCs w:val="22"/>
        </w:rPr>
        <w:t xml:space="preserve"> </w:t>
      </w:r>
      <w:r w:rsidRPr="001270A6">
        <w:rPr>
          <w:sz w:val="22"/>
          <w:szCs w:val="22"/>
        </w:rPr>
        <w:t>year</w:t>
      </w:r>
      <w:r w:rsidRPr="001270A6">
        <w:rPr>
          <w:spacing w:val="-1"/>
          <w:sz w:val="22"/>
          <w:szCs w:val="22"/>
        </w:rPr>
        <w:t xml:space="preserve"> </w:t>
      </w:r>
      <w:r w:rsidRPr="001270A6">
        <w:rPr>
          <w:sz w:val="22"/>
          <w:szCs w:val="22"/>
        </w:rPr>
        <w:t>end</w:t>
      </w:r>
      <w:r w:rsidRPr="001270A6">
        <w:rPr>
          <w:spacing w:val="-1"/>
          <w:sz w:val="22"/>
          <w:szCs w:val="22"/>
        </w:rPr>
        <w:t xml:space="preserve"> </w:t>
      </w:r>
      <w:r w:rsidRPr="001270A6">
        <w:rPr>
          <w:sz w:val="22"/>
          <w:szCs w:val="22"/>
        </w:rPr>
        <w:t>may</w:t>
      </w:r>
      <w:r w:rsidRPr="001270A6">
        <w:rPr>
          <w:spacing w:val="-1"/>
          <w:sz w:val="22"/>
          <w:szCs w:val="22"/>
        </w:rPr>
        <w:t xml:space="preserve"> </w:t>
      </w:r>
      <w:r w:rsidRPr="001270A6">
        <w:rPr>
          <w:sz w:val="22"/>
          <w:szCs w:val="22"/>
        </w:rPr>
        <w:t>not</w:t>
      </w:r>
      <w:r w:rsidRPr="001270A6">
        <w:rPr>
          <w:spacing w:val="-1"/>
          <w:sz w:val="22"/>
          <w:szCs w:val="22"/>
        </w:rPr>
        <w:t xml:space="preserve"> </w:t>
      </w:r>
      <w:r w:rsidRPr="001270A6">
        <w:rPr>
          <w:sz w:val="22"/>
          <w:szCs w:val="22"/>
        </w:rPr>
        <w:t>have</w:t>
      </w:r>
      <w:r w:rsidRPr="001270A6">
        <w:rPr>
          <w:spacing w:val="-2"/>
          <w:sz w:val="22"/>
          <w:szCs w:val="22"/>
        </w:rPr>
        <w:t xml:space="preserve"> </w:t>
      </w:r>
      <w:r w:rsidRPr="001270A6">
        <w:rPr>
          <w:sz w:val="22"/>
          <w:szCs w:val="22"/>
        </w:rPr>
        <w:t>occurred.</w:t>
      </w:r>
    </w:p>
    <w:p w14:paraId="4306E9F4" w14:textId="77E4A20C" w:rsidR="00257793" w:rsidRPr="003F3750" w:rsidRDefault="001E46A6" w:rsidP="004C533A">
      <w:pPr>
        <w:jc w:val="both"/>
        <w:rPr>
          <w:b/>
          <w:bCs/>
          <w:i/>
          <w:iCs/>
          <w:sz w:val="22"/>
          <w:szCs w:val="22"/>
          <w:u w:val="single"/>
        </w:rPr>
      </w:pPr>
      <w:r w:rsidRPr="00837FA8">
        <w:rPr>
          <w:rFonts w:asciiTheme="minorHAnsi" w:hAnsiTheme="minorHAnsi" w:cstheme="minorHAnsi"/>
          <w:bCs/>
          <w:i/>
          <w:iCs/>
          <w:sz w:val="22"/>
          <w:szCs w:val="22"/>
        </w:rPr>
        <w:lastRenderedPageBreak/>
        <w:t xml:space="preserve"> </w:t>
      </w:r>
      <w:r w:rsidR="00257793" w:rsidRPr="003F3750">
        <w:rPr>
          <w:b/>
          <w:bCs/>
          <w:i/>
          <w:iCs/>
          <w:sz w:val="22"/>
          <w:szCs w:val="22"/>
          <w:u w:val="single"/>
        </w:rPr>
        <w:t xml:space="preserve">SSAP No. </w:t>
      </w:r>
      <w:r w:rsidR="00C26B90" w:rsidRPr="003F3750">
        <w:rPr>
          <w:b/>
          <w:bCs/>
          <w:i/>
          <w:iCs/>
          <w:sz w:val="22"/>
          <w:szCs w:val="22"/>
          <w:u w:val="single"/>
        </w:rPr>
        <w:t>26</w:t>
      </w:r>
      <w:r w:rsidR="00B20E2A" w:rsidRPr="003F3750">
        <w:rPr>
          <w:b/>
          <w:bCs/>
          <w:i/>
          <w:iCs/>
          <w:sz w:val="22"/>
          <w:szCs w:val="22"/>
          <w:u w:val="single"/>
        </w:rPr>
        <w:t>—</w:t>
      </w:r>
      <w:r w:rsidR="00C26B90" w:rsidRPr="003F3750">
        <w:rPr>
          <w:b/>
          <w:bCs/>
          <w:i/>
          <w:iCs/>
          <w:sz w:val="22"/>
          <w:szCs w:val="22"/>
          <w:u w:val="single"/>
        </w:rPr>
        <w:t>Bonds</w:t>
      </w:r>
    </w:p>
    <w:p w14:paraId="64468F96" w14:textId="77777777" w:rsidR="00194129" w:rsidRPr="00194129" w:rsidRDefault="00194129" w:rsidP="00B61E12">
      <w:pPr>
        <w:pStyle w:val="Heading3"/>
        <w:ind w:left="720"/>
        <w:rPr>
          <w:rFonts w:ascii="Times New Roman" w:hAnsi="Times New Roman" w:cs="Times New Roman"/>
          <w:sz w:val="22"/>
          <w:szCs w:val="22"/>
        </w:rPr>
      </w:pPr>
      <w:bookmarkStart w:id="1" w:name="_Toc68526598"/>
      <w:bookmarkStart w:id="2" w:name="_Toc187670302"/>
      <w:r w:rsidRPr="00194129">
        <w:rPr>
          <w:rFonts w:ascii="Times New Roman" w:hAnsi="Times New Roman" w:cs="Times New Roman"/>
          <w:sz w:val="22"/>
          <w:szCs w:val="22"/>
        </w:rPr>
        <w:t>Disclosures</w:t>
      </w:r>
      <w:bookmarkEnd w:id="1"/>
      <w:bookmarkEnd w:id="2"/>
    </w:p>
    <w:p w14:paraId="01FF5CB1" w14:textId="4ECA6635" w:rsidR="00194129" w:rsidRPr="00194129" w:rsidRDefault="00194129" w:rsidP="00B61E12">
      <w:pPr>
        <w:pStyle w:val="ListContinue"/>
        <w:tabs>
          <w:tab w:val="num" w:pos="720"/>
        </w:tabs>
        <w:ind w:left="720"/>
        <w:rPr>
          <w:szCs w:val="22"/>
        </w:rPr>
      </w:pPr>
      <w:r w:rsidRPr="00194129">
        <w:rPr>
          <w:szCs w:val="22"/>
        </w:rPr>
        <w:t>40.</w:t>
      </w:r>
      <w:r w:rsidRPr="00194129">
        <w:rPr>
          <w:szCs w:val="22"/>
        </w:rPr>
        <w:tab/>
        <w:t>The financial statements shall include the following disclosures:</w:t>
      </w:r>
    </w:p>
    <w:p w14:paraId="3C9394B2" w14:textId="72D3708E"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 xml:space="preserve">Fair value in accordance with </w:t>
      </w:r>
      <w:r w:rsidRPr="00B61E12">
        <w:rPr>
          <w:i/>
          <w:iCs/>
          <w:sz w:val="22"/>
          <w:szCs w:val="22"/>
        </w:rPr>
        <w:t>SSAP No. 100—Fair Value</w:t>
      </w:r>
      <w:r w:rsidRPr="00194129">
        <w:rPr>
          <w:sz w:val="22"/>
          <w:szCs w:val="22"/>
        </w:rPr>
        <w:t>;</w:t>
      </w:r>
      <w:r w:rsidR="00837FA8">
        <w:rPr>
          <w:sz w:val="22"/>
          <w:szCs w:val="22"/>
        </w:rPr>
        <w:t xml:space="preserve"> </w:t>
      </w:r>
      <w:r w:rsidR="00837FA8" w:rsidRPr="00837FA8">
        <w:rPr>
          <w:b/>
          <w:bCs/>
          <w:sz w:val="22"/>
          <w:szCs w:val="22"/>
        </w:rPr>
        <w:t>(</w:t>
      </w:r>
      <w:r w:rsidR="00720725">
        <w:rPr>
          <w:b/>
          <w:bCs/>
          <w:sz w:val="22"/>
          <w:szCs w:val="22"/>
        </w:rPr>
        <w:t>I&amp;A</w:t>
      </w:r>
      <w:r w:rsidR="00837FA8">
        <w:rPr>
          <w:b/>
          <w:bCs/>
          <w:sz w:val="22"/>
          <w:szCs w:val="22"/>
        </w:rPr>
        <w:t xml:space="preserve"> – 26 &amp; 43</w:t>
      </w:r>
      <w:r w:rsidR="00837FA8" w:rsidRPr="00837FA8">
        <w:rPr>
          <w:b/>
          <w:bCs/>
          <w:sz w:val="22"/>
          <w:szCs w:val="22"/>
        </w:rPr>
        <w:t>)</w:t>
      </w:r>
    </w:p>
    <w:p w14:paraId="04BC3275" w14:textId="06556259"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 xml:space="preserve">Concentrations of credit risk in accordance with </w:t>
      </w:r>
      <w:r w:rsidRPr="00B61E12">
        <w:rPr>
          <w:i/>
          <w:iCs/>
          <w:sz w:val="22"/>
          <w:szCs w:val="22"/>
        </w:rPr>
        <w:t>SSAP No. 27—Off-Balance-Sheet and Credit Risk Disclosures</w:t>
      </w:r>
      <w:r w:rsidRPr="00194129">
        <w:rPr>
          <w:sz w:val="22"/>
          <w:szCs w:val="22"/>
        </w:rPr>
        <w:t>;</w:t>
      </w:r>
      <w:r w:rsidR="00D770F4">
        <w:rPr>
          <w:sz w:val="22"/>
          <w:szCs w:val="22"/>
        </w:rPr>
        <w:t xml:space="preserve"> </w:t>
      </w:r>
      <w:r w:rsidR="00D770F4" w:rsidRPr="00D770F4">
        <w:rPr>
          <w:b/>
          <w:bCs/>
          <w:sz w:val="22"/>
          <w:szCs w:val="22"/>
        </w:rPr>
        <w:t>(AAO – 26 &amp; 43)</w:t>
      </w:r>
    </w:p>
    <w:p w14:paraId="42E8690D" w14:textId="329BE6BF"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The basis at which the bonds, mandatory convertible securities, and SVO-identified bond ETF investments identified in paragraph 2.d., are stated;</w:t>
      </w:r>
      <w:r w:rsidR="002217AA">
        <w:rPr>
          <w:sz w:val="22"/>
          <w:szCs w:val="22"/>
        </w:rPr>
        <w:t xml:space="preserve"> </w:t>
      </w:r>
      <w:r w:rsidR="002217AA" w:rsidRPr="002217AA">
        <w:rPr>
          <w:b/>
          <w:bCs/>
          <w:sz w:val="22"/>
          <w:szCs w:val="22"/>
        </w:rPr>
        <w:t>(</w:t>
      </w:r>
      <w:r w:rsidR="0023393A">
        <w:rPr>
          <w:b/>
          <w:bCs/>
          <w:sz w:val="22"/>
          <w:szCs w:val="22"/>
        </w:rPr>
        <w:t xml:space="preserve">I&amp;A </w:t>
      </w:r>
      <w:r w:rsidR="00720725">
        <w:rPr>
          <w:b/>
          <w:bCs/>
          <w:sz w:val="22"/>
          <w:szCs w:val="22"/>
        </w:rPr>
        <w:t>–</w:t>
      </w:r>
      <w:r w:rsidR="0023393A">
        <w:rPr>
          <w:b/>
          <w:bCs/>
          <w:sz w:val="22"/>
          <w:szCs w:val="22"/>
        </w:rPr>
        <w:t xml:space="preserve"> </w:t>
      </w:r>
      <w:r w:rsidR="00720725">
        <w:rPr>
          <w:b/>
          <w:bCs/>
          <w:sz w:val="22"/>
          <w:szCs w:val="22"/>
        </w:rPr>
        <w:t xml:space="preserve">26 &amp; </w:t>
      </w:r>
      <w:r w:rsidR="0023393A">
        <w:rPr>
          <w:b/>
          <w:bCs/>
          <w:sz w:val="22"/>
          <w:szCs w:val="22"/>
        </w:rPr>
        <w:t>43</w:t>
      </w:r>
      <w:r w:rsidR="002217AA" w:rsidRPr="002217AA">
        <w:rPr>
          <w:b/>
          <w:bCs/>
          <w:sz w:val="22"/>
          <w:szCs w:val="22"/>
        </w:rPr>
        <w:t>)</w:t>
      </w:r>
    </w:p>
    <w:p w14:paraId="6912FA8D" w14:textId="76D837A1" w:rsidR="00194129" w:rsidRPr="00194129" w:rsidRDefault="00194129" w:rsidP="003B2C94">
      <w:pPr>
        <w:pStyle w:val="ListNumber2"/>
        <w:numPr>
          <w:ilvl w:val="0"/>
          <w:numId w:val="11"/>
        </w:numPr>
        <w:tabs>
          <w:tab w:val="clear" w:pos="0"/>
          <w:tab w:val="num" w:pos="1530"/>
        </w:tabs>
        <w:spacing w:after="220"/>
        <w:ind w:left="2160"/>
        <w:jc w:val="both"/>
        <w:rPr>
          <w:sz w:val="22"/>
          <w:szCs w:val="22"/>
        </w:rPr>
      </w:pPr>
      <w:r w:rsidRPr="00194129">
        <w:rPr>
          <w:sz w:val="22"/>
          <w:szCs w:val="22"/>
        </w:rPr>
        <w:t>Amortization method for bonds and mandatory convertible securities, and if elected by the reporting entity, the approach for determining the systematic value for SVO-identified securities per paragraph 34. If utilizing systematic value measurement method approach for SVO-identified investments, the reporting entity must include the following information:</w:t>
      </w:r>
      <w:r w:rsidR="002217AA">
        <w:rPr>
          <w:sz w:val="22"/>
          <w:szCs w:val="22"/>
        </w:rPr>
        <w:t xml:space="preserve"> </w:t>
      </w:r>
      <w:r w:rsidR="002217AA" w:rsidRPr="002217AA">
        <w:rPr>
          <w:b/>
          <w:bCs/>
          <w:sz w:val="22"/>
          <w:szCs w:val="22"/>
        </w:rPr>
        <w:t>(FS – 26 Only)</w:t>
      </w:r>
    </w:p>
    <w:p w14:paraId="1822E378" w14:textId="77777777" w:rsidR="00194129" w:rsidRPr="00194129" w:rsidRDefault="00194129" w:rsidP="003B2C94">
      <w:pPr>
        <w:pStyle w:val="ListContinue3"/>
        <w:numPr>
          <w:ilvl w:val="0"/>
          <w:numId w:val="6"/>
        </w:numPr>
        <w:spacing w:after="220"/>
        <w:ind w:left="2880" w:hanging="720"/>
        <w:contextualSpacing w:val="0"/>
        <w:jc w:val="both"/>
        <w:rPr>
          <w:sz w:val="22"/>
          <w:szCs w:val="22"/>
        </w:rPr>
      </w:pPr>
      <w:r w:rsidRPr="00194129">
        <w:rPr>
          <w:sz w:val="22"/>
          <w:szCs w:val="22"/>
        </w:rPr>
        <w:t>Whether the reporting entity consistently utilizes the same measurement method for all SVO-identified investments</w:t>
      </w:r>
      <w:r w:rsidRPr="00194129">
        <w:rPr>
          <w:rStyle w:val="FootnoteReference"/>
          <w:sz w:val="22"/>
          <w:szCs w:val="22"/>
        </w:rPr>
        <w:footnoteReference w:id="2"/>
      </w:r>
      <w:r w:rsidRPr="00194129">
        <w:rPr>
          <w:sz w:val="22"/>
          <w:szCs w:val="22"/>
        </w:rPr>
        <w:t xml:space="preserve"> (e.g., fair value or systematic value). If different measurement methods are used</w:t>
      </w:r>
      <w:r w:rsidRPr="00194129">
        <w:rPr>
          <w:rStyle w:val="FootnoteReference"/>
          <w:sz w:val="22"/>
          <w:szCs w:val="22"/>
        </w:rPr>
        <w:footnoteReference w:id="3"/>
      </w:r>
      <w:r w:rsidRPr="00194129">
        <w:rPr>
          <w:sz w:val="22"/>
          <w:szCs w:val="22"/>
        </w:rPr>
        <w:t>, information on why the reporting entity has elected to use fair value for some SVO-identified investments and systematic value for others.</w:t>
      </w:r>
    </w:p>
    <w:p w14:paraId="0D7D29D2" w14:textId="77777777" w:rsidR="00194129" w:rsidRPr="00194129" w:rsidRDefault="00194129" w:rsidP="003B2C94">
      <w:pPr>
        <w:pStyle w:val="ListContinue3"/>
        <w:numPr>
          <w:ilvl w:val="0"/>
          <w:numId w:val="6"/>
        </w:numPr>
        <w:spacing w:after="220"/>
        <w:ind w:left="2880" w:hanging="720"/>
        <w:contextualSpacing w:val="0"/>
        <w:jc w:val="both"/>
        <w:rPr>
          <w:sz w:val="22"/>
          <w:szCs w:val="22"/>
        </w:rPr>
      </w:pPr>
      <w:r w:rsidRPr="00194129">
        <w:rPr>
          <w:sz w:val="22"/>
          <w:szCs w:val="22"/>
        </w:rPr>
        <w:t xml:space="preserve">Whether SVO-identified investments are being reported at a different measurement method from what was used in an earlier current-year interim and/or in a prior annual statement. (For example, if reported at systematic value prior to the sale, and then reacquired and reported at fair value.) This disclosure is required in all interim reporting periods and in the year-end financial statements for the year in which an SVO-identified investment has been reacquired and reported using a different measurement method from what was previously used for the investment. (This disclosure is required regardless of the length of time between the sale/reacquisition of the investments, but is only required in the year in which the investment is reacquired.) </w:t>
      </w:r>
    </w:p>
    <w:p w14:paraId="15BA0BBF" w14:textId="77777777" w:rsidR="00194129" w:rsidRPr="00194129" w:rsidRDefault="00194129" w:rsidP="003B2C94">
      <w:pPr>
        <w:pStyle w:val="ListContinue3"/>
        <w:numPr>
          <w:ilvl w:val="0"/>
          <w:numId w:val="6"/>
        </w:numPr>
        <w:spacing w:after="220"/>
        <w:ind w:left="2880" w:hanging="720"/>
        <w:contextualSpacing w:val="0"/>
        <w:jc w:val="both"/>
        <w:rPr>
          <w:sz w:val="22"/>
          <w:szCs w:val="22"/>
        </w:rPr>
      </w:pPr>
      <w:r w:rsidRPr="00194129">
        <w:rPr>
          <w:sz w:val="22"/>
          <w:szCs w:val="22"/>
        </w:rPr>
        <w:t xml:space="preserve">Identification of securities still held that no longer qualify for the systematic value method. This should separately identify those securities that are still within the scope of SSAP No. 26 and those that are being reported under a different SSAP. </w:t>
      </w:r>
    </w:p>
    <w:p w14:paraId="1D61698B" w14:textId="7E6E9E12" w:rsidR="00194129" w:rsidRPr="00194129" w:rsidRDefault="00194129" w:rsidP="003B2C94">
      <w:pPr>
        <w:pStyle w:val="ListNumber2"/>
        <w:numPr>
          <w:ilvl w:val="0"/>
          <w:numId w:val="11"/>
        </w:numPr>
        <w:tabs>
          <w:tab w:val="clear" w:pos="0"/>
          <w:tab w:val="num" w:pos="1440"/>
        </w:tabs>
        <w:spacing w:after="220"/>
        <w:ind w:left="2160"/>
        <w:jc w:val="both"/>
        <w:rPr>
          <w:sz w:val="22"/>
          <w:szCs w:val="22"/>
        </w:rPr>
      </w:pPr>
      <w:r w:rsidRPr="00194129">
        <w:rPr>
          <w:sz w:val="22"/>
          <w:szCs w:val="22"/>
        </w:rPr>
        <w:t xml:space="preserve">For each annual balance sheet presented, the book/adjusted carrying values, fair values, excess of book/carrying value over fair value or fair value over book/adjusted carrying values for each pertinent bond or assets receiving bond treatment, by category and subcategory as reported in annual statement Schedule D, Part 1, Section 1 (Issuer Credit Obligations), and Section 2 (Asset-Backed Securities). </w:t>
      </w:r>
      <w:r w:rsidR="003912CF" w:rsidRPr="003912CF">
        <w:rPr>
          <w:b/>
          <w:bCs/>
          <w:sz w:val="22"/>
          <w:szCs w:val="22"/>
        </w:rPr>
        <w:t xml:space="preserve">(AAO – 26 &amp; 43) </w:t>
      </w:r>
    </w:p>
    <w:p w14:paraId="3D1AB417" w14:textId="38A1F509"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lastRenderedPageBreak/>
        <w:t>For the most recent balance sheet, the book/adjusted carrying values and the fair values of bonds and assets in scope of this statement, reported in statutory annual statement Schedule D, Part 1A, due:</w:t>
      </w:r>
      <w:r w:rsidR="003912CF">
        <w:rPr>
          <w:sz w:val="22"/>
          <w:szCs w:val="22"/>
        </w:rPr>
        <w:t xml:space="preserve"> </w:t>
      </w:r>
      <w:r w:rsidR="003912CF" w:rsidRPr="003912CF">
        <w:rPr>
          <w:b/>
          <w:bCs/>
          <w:sz w:val="22"/>
          <w:szCs w:val="22"/>
        </w:rPr>
        <w:t xml:space="preserve">(AAO – 26 &amp; 43, but </w:t>
      </w:r>
      <w:r w:rsidR="005776F4">
        <w:rPr>
          <w:b/>
          <w:bCs/>
          <w:sz w:val="22"/>
          <w:szCs w:val="22"/>
        </w:rPr>
        <w:t>detail are in</w:t>
      </w:r>
      <w:r w:rsidR="003912CF" w:rsidRPr="003912CF">
        <w:rPr>
          <w:b/>
          <w:bCs/>
          <w:sz w:val="22"/>
          <w:szCs w:val="22"/>
        </w:rPr>
        <w:t xml:space="preserve"> Schedule D, Part 1A)</w:t>
      </w:r>
    </w:p>
    <w:p w14:paraId="447BB1D8" w14:textId="6B2C8151" w:rsidR="00194129" w:rsidRPr="00194129" w:rsidRDefault="00194129" w:rsidP="003B2C94">
      <w:pPr>
        <w:pStyle w:val="ListContinue3"/>
        <w:numPr>
          <w:ilvl w:val="0"/>
          <w:numId w:val="7"/>
        </w:numPr>
        <w:spacing w:after="220"/>
        <w:ind w:left="2880" w:hanging="720"/>
        <w:contextualSpacing w:val="0"/>
        <w:jc w:val="both"/>
        <w:rPr>
          <w:sz w:val="22"/>
          <w:szCs w:val="22"/>
        </w:rPr>
      </w:pPr>
      <w:r w:rsidRPr="00194129">
        <w:rPr>
          <w:sz w:val="22"/>
          <w:szCs w:val="22"/>
        </w:rPr>
        <w:t>In one year or less (including items without a maturity date which are payable on demand and in good standing);</w:t>
      </w:r>
    </w:p>
    <w:p w14:paraId="58627CFD" w14:textId="43D30F88" w:rsidR="00194129" w:rsidRPr="00194129" w:rsidRDefault="00194129" w:rsidP="003B2C94">
      <w:pPr>
        <w:pStyle w:val="ListContinue3"/>
        <w:numPr>
          <w:ilvl w:val="0"/>
          <w:numId w:val="7"/>
        </w:numPr>
        <w:spacing w:after="220"/>
        <w:ind w:left="2880" w:hanging="720"/>
        <w:contextualSpacing w:val="0"/>
        <w:jc w:val="both"/>
        <w:rPr>
          <w:sz w:val="22"/>
          <w:szCs w:val="22"/>
        </w:rPr>
      </w:pPr>
      <w:r w:rsidRPr="00194129">
        <w:rPr>
          <w:sz w:val="22"/>
          <w:szCs w:val="22"/>
        </w:rPr>
        <w:t>After one year through five years;</w:t>
      </w:r>
    </w:p>
    <w:p w14:paraId="5561E7BA" w14:textId="642FD4F0" w:rsidR="00194129" w:rsidRPr="00194129" w:rsidRDefault="00194129" w:rsidP="003B2C94">
      <w:pPr>
        <w:pStyle w:val="ListContinue3"/>
        <w:numPr>
          <w:ilvl w:val="0"/>
          <w:numId w:val="7"/>
        </w:numPr>
        <w:spacing w:after="220"/>
        <w:ind w:left="2880" w:hanging="720"/>
        <w:contextualSpacing w:val="0"/>
        <w:jc w:val="both"/>
        <w:rPr>
          <w:sz w:val="22"/>
          <w:szCs w:val="22"/>
        </w:rPr>
      </w:pPr>
      <w:r w:rsidRPr="00194129">
        <w:rPr>
          <w:sz w:val="22"/>
          <w:szCs w:val="22"/>
        </w:rPr>
        <w:t>After five years through ten years;</w:t>
      </w:r>
    </w:p>
    <w:p w14:paraId="307C02C7" w14:textId="66A6D320" w:rsidR="00676368" w:rsidRPr="00676368" w:rsidRDefault="00194129" w:rsidP="003B2C94">
      <w:pPr>
        <w:pStyle w:val="ListContinue3"/>
        <w:numPr>
          <w:ilvl w:val="0"/>
          <w:numId w:val="7"/>
        </w:numPr>
        <w:spacing w:after="220"/>
        <w:ind w:left="2880" w:hanging="720"/>
        <w:contextualSpacing w:val="0"/>
        <w:jc w:val="both"/>
        <w:rPr>
          <w:sz w:val="22"/>
          <w:szCs w:val="22"/>
          <w:highlight w:val="lightGray"/>
        </w:rPr>
      </w:pPr>
      <w:r w:rsidRPr="00676368">
        <w:rPr>
          <w:sz w:val="22"/>
          <w:szCs w:val="22"/>
          <w:highlight w:val="lightGray"/>
        </w:rPr>
        <w:t>After ten years</w:t>
      </w:r>
      <w:ins w:id="3" w:author="Gann, Julie" w:date="2025-06-12T08:36:00Z" w16du:dateUtc="2025-06-12T13:36:00Z">
        <w:r w:rsidR="00D744F6" w:rsidRPr="00D744F6">
          <w:rPr>
            <w:sz w:val="22"/>
            <w:szCs w:val="22"/>
            <w:highlight w:val="lightGray"/>
          </w:rPr>
          <w:t xml:space="preserve"> </w:t>
        </w:r>
        <w:r w:rsidR="00D744F6" w:rsidRPr="00676368">
          <w:rPr>
            <w:sz w:val="22"/>
            <w:szCs w:val="22"/>
            <w:highlight w:val="lightGray"/>
          </w:rPr>
          <w:t>through twenty years</w:t>
        </w:r>
      </w:ins>
      <w:r w:rsidR="00676368" w:rsidRPr="00676368">
        <w:rPr>
          <w:sz w:val="22"/>
          <w:szCs w:val="22"/>
          <w:highlight w:val="lightGray"/>
        </w:rPr>
        <w:t>;</w:t>
      </w:r>
    </w:p>
    <w:p w14:paraId="42CBA077" w14:textId="1164C9BA" w:rsidR="00D744F6" w:rsidRDefault="00D744F6" w:rsidP="003B2C94">
      <w:pPr>
        <w:pStyle w:val="ListContinue3"/>
        <w:numPr>
          <w:ilvl w:val="0"/>
          <w:numId w:val="7"/>
        </w:numPr>
        <w:spacing w:after="220"/>
        <w:ind w:left="2880" w:hanging="720"/>
        <w:contextualSpacing w:val="0"/>
        <w:jc w:val="both"/>
        <w:rPr>
          <w:ins w:id="4" w:author="Gann, Julie" w:date="2025-06-12T08:37:00Z" w16du:dateUtc="2025-06-12T13:37:00Z"/>
          <w:sz w:val="22"/>
          <w:szCs w:val="22"/>
          <w:highlight w:val="lightGray"/>
        </w:rPr>
      </w:pPr>
      <w:ins w:id="5" w:author="Gann, Julie" w:date="2025-06-12T08:37:00Z" w16du:dateUtc="2025-06-12T13:37:00Z">
        <w:r w:rsidRPr="00676368">
          <w:rPr>
            <w:sz w:val="22"/>
            <w:szCs w:val="22"/>
            <w:highlight w:val="lightGray"/>
          </w:rPr>
          <w:t>Over 20 years</w:t>
        </w:r>
      </w:ins>
      <w:del w:id="6" w:author="Gann, Julie" w:date="2025-06-12T08:37:00Z" w16du:dateUtc="2025-06-12T13:37:00Z">
        <w:r w:rsidR="008D1C63" w:rsidDel="008D1C63">
          <w:rPr>
            <w:sz w:val="22"/>
            <w:szCs w:val="22"/>
            <w:highlight w:val="lightGray"/>
          </w:rPr>
          <w:delText xml:space="preserve"> (including items without a maturity date which are either not payable on demand of not in god standing)</w:delText>
        </w:r>
      </w:del>
      <w:r w:rsidR="008D1C63">
        <w:rPr>
          <w:sz w:val="22"/>
          <w:szCs w:val="22"/>
          <w:highlight w:val="lightGray"/>
        </w:rPr>
        <w:t>.</w:t>
      </w:r>
    </w:p>
    <w:p w14:paraId="5F73AEC3" w14:textId="51A9CDBC" w:rsidR="00676368" w:rsidRPr="00676368" w:rsidRDefault="00676368" w:rsidP="00676368">
      <w:pPr>
        <w:pStyle w:val="ListContinue3"/>
        <w:spacing w:after="220"/>
        <w:ind w:left="2160"/>
        <w:contextualSpacing w:val="0"/>
        <w:jc w:val="both"/>
        <w:rPr>
          <w:sz w:val="22"/>
          <w:szCs w:val="22"/>
          <w:highlight w:val="lightGray"/>
        </w:rPr>
      </w:pPr>
      <w:r>
        <w:rPr>
          <w:sz w:val="22"/>
          <w:szCs w:val="22"/>
          <w:highlight w:val="lightGray"/>
        </w:rPr>
        <w:t xml:space="preserve">(Note: The above </w:t>
      </w:r>
      <w:r w:rsidR="009A1D1D">
        <w:rPr>
          <w:sz w:val="22"/>
          <w:szCs w:val="22"/>
          <w:highlight w:val="lightGray"/>
        </w:rPr>
        <w:t>tracking/</w:t>
      </w:r>
      <w:r>
        <w:rPr>
          <w:sz w:val="22"/>
          <w:szCs w:val="22"/>
          <w:highlight w:val="lightGray"/>
        </w:rPr>
        <w:t xml:space="preserve">shading reflects </w:t>
      </w:r>
      <w:r w:rsidR="0039365C">
        <w:rPr>
          <w:sz w:val="22"/>
          <w:szCs w:val="22"/>
          <w:highlight w:val="lightGray"/>
        </w:rPr>
        <w:t>editorial revisions proposed in Ref #2024-17EP incorporated to match the Schedule D, Part 1A.)</w:t>
      </w:r>
    </w:p>
    <w:p w14:paraId="2E45C7A3" w14:textId="2708D2C5"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For each period for which results of operations are presented, the proceeds from sales of bonds and assets in scope of this Statement and gross realized gains and gross realized losses on such sales.</w:t>
      </w:r>
      <w:r w:rsidR="00442172">
        <w:rPr>
          <w:sz w:val="22"/>
          <w:szCs w:val="22"/>
        </w:rPr>
        <w:t xml:space="preserve"> </w:t>
      </w:r>
      <w:r w:rsidR="00442172" w:rsidRPr="00442172">
        <w:rPr>
          <w:b/>
          <w:bCs/>
          <w:sz w:val="22"/>
          <w:szCs w:val="22"/>
        </w:rPr>
        <w:t xml:space="preserve">(AAO – 26 </w:t>
      </w:r>
      <w:r w:rsidR="007D7B18">
        <w:rPr>
          <w:b/>
          <w:bCs/>
          <w:sz w:val="22"/>
          <w:szCs w:val="22"/>
        </w:rPr>
        <w:t>&amp; 43</w:t>
      </w:r>
      <w:r w:rsidR="007D4048">
        <w:rPr>
          <w:b/>
          <w:bCs/>
          <w:sz w:val="22"/>
          <w:szCs w:val="22"/>
        </w:rPr>
        <w:t>. SSAP No.</w:t>
      </w:r>
      <w:r w:rsidR="000050E1">
        <w:rPr>
          <w:b/>
          <w:bCs/>
          <w:sz w:val="22"/>
          <w:szCs w:val="22"/>
        </w:rPr>
        <w:t xml:space="preserve"> 43 is by reference.</w:t>
      </w:r>
      <w:r w:rsidR="00442172" w:rsidRPr="00442172">
        <w:rPr>
          <w:b/>
          <w:bCs/>
          <w:sz w:val="22"/>
          <w:szCs w:val="22"/>
        </w:rPr>
        <w:t>)</w:t>
      </w:r>
      <w:r w:rsidR="00442172">
        <w:rPr>
          <w:sz w:val="22"/>
          <w:szCs w:val="22"/>
        </w:rPr>
        <w:t xml:space="preserve"> </w:t>
      </w:r>
    </w:p>
    <w:p w14:paraId="46088B3C" w14:textId="35E122DA"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For each balance sheet presented, all items in scope of this Statement in an unrealized loss position for which other-than-temporary declines in value have not been recognized:</w:t>
      </w:r>
      <w:r w:rsidR="00442172" w:rsidRPr="00442172">
        <w:rPr>
          <w:b/>
          <w:bCs/>
          <w:sz w:val="22"/>
          <w:szCs w:val="22"/>
        </w:rPr>
        <w:t xml:space="preserve"> (AAO – 26, I</w:t>
      </w:r>
      <w:r w:rsidR="00442172">
        <w:rPr>
          <w:b/>
          <w:bCs/>
          <w:sz w:val="22"/>
          <w:szCs w:val="22"/>
        </w:rPr>
        <w:t>&amp;</w:t>
      </w:r>
      <w:r w:rsidR="00442172" w:rsidRPr="00442172">
        <w:rPr>
          <w:b/>
          <w:bCs/>
          <w:sz w:val="22"/>
          <w:szCs w:val="22"/>
        </w:rPr>
        <w:t xml:space="preserve">A – 43) </w:t>
      </w:r>
    </w:p>
    <w:p w14:paraId="50D26087" w14:textId="405798F4" w:rsidR="00194129" w:rsidRPr="00194129" w:rsidRDefault="00194129" w:rsidP="003B2C94">
      <w:pPr>
        <w:pStyle w:val="ListContinue3"/>
        <w:numPr>
          <w:ilvl w:val="0"/>
          <w:numId w:val="8"/>
        </w:numPr>
        <w:spacing w:after="220"/>
        <w:ind w:left="2880" w:hanging="720"/>
        <w:contextualSpacing w:val="0"/>
        <w:jc w:val="both"/>
        <w:rPr>
          <w:sz w:val="22"/>
          <w:szCs w:val="22"/>
        </w:rPr>
      </w:pPr>
      <w:r w:rsidRPr="00194129">
        <w:rPr>
          <w:sz w:val="22"/>
          <w:szCs w:val="22"/>
        </w:rPr>
        <w:t>The aggregate amount of unrealized losses (that is, the amount by which cost or amortized cost exceeds fair value) and</w:t>
      </w:r>
    </w:p>
    <w:p w14:paraId="31CDEBD1" w14:textId="525150FF" w:rsidR="00194129" w:rsidRPr="00194129" w:rsidRDefault="00194129" w:rsidP="003B2C94">
      <w:pPr>
        <w:pStyle w:val="ListContinue3"/>
        <w:numPr>
          <w:ilvl w:val="0"/>
          <w:numId w:val="8"/>
        </w:numPr>
        <w:spacing w:after="220"/>
        <w:ind w:left="2880" w:hanging="720"/>
        <w:contextualSpacing w:val="0"/>
        <w:jc w:val="both"/>
        <w:rPr>
          <w:sz w:val="22"/>
          <w:szCs w:val="22"/>
        </w:rPr>
      </w:pPr>
      <w:r w:rsidRPr="00194129">
        <w:rPr>
          <w:sz w:val="22"/>
          <w:szCs w:val="22"/>
        </w:rPr>
        <w:t xml:space="preserve">The aggregate related </w:t>
      </w:r>
      <w:proofErr w:type="gramStart"/>
      <w:r w:rsidRPr="00194129">
        <w:rPr>
          <w:sz w:val="22"/>
          <w:szCs w:val="22"/>
        </w:rPr>
        <w:t>fair</w:t>
      </w:r>
      <w:proofErr w:type="gramEnd"/>
      <w:r w:rsidRPr="00194129">
        <w:rPr>
          <w:sz w:val="22"/>
          <w:szCs w:val="22"/>
        </w:rPr>
        <w:t xml:space="preserve"> value of bonds with unrealized losses.</w:t>
      </w:r>
    </w:p>
    <w:p w14:paraId="43DC836C" w14:textId="57122AC7"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The disclosures in paragraphs 40.h.i. and 40.h.ii. should be segregated by items that have been in a continuous unrealized loss position for less than 12 months and those that have been in a continuous unrealized loss position for 12 months or longer using fair values determined in accordance with SSAP No. 100.</w:t>
      </w:r>
      <w:r w:rsidR="00F155EC">
        <w:rPr>
          <w:sz w:val="22"/>
          <w:szCs w:val="22"/>
        </w:rPr>
        <w:t xml:space="preserve"> </w:t>
      </w:r>
      <w:r w:rsidR="00F155EC" w:rsidRPr="00442172">
        <w:rPr>
          <w:b/>
          <w:bCs/>
          <w:sz w:val="22"/>
          <w:szCs w:val="22"/>
        </w:rPr>
        <w:t>(AAO – 26, I</w:t>
      </w:r>
      <w:r w:rsidR="00F155EC">
        <w:rPr>
          <w:b/>
          <w:bCs/>
          <w:sz w:val="22"/>
          <w:szCs w:val="22"/>
        </w:rPr>
        <w:t>&amp;</w:t>
      </w:r>
      <w:r w:rsidR="00F155EC" w:rsidRPr="00442172">
        <w:rPr>
          <w:b/>
          <w:bCs/>
          <w:sz w:val="22"/>
          <w:szCs w:val="22"/>
        </w:rPr>
        <w:t>A – 43)</w:t>
      </w:r>
    </w:p>
    <w:p w14:paraId="7DAA9F8C" w14:textId="1C670C5D"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As of the most recent balance sheet date presented, additional information should be included describing the general categories of information that the investor considered in reaching the conclusion that the impairments are not other-than-temporary.</w:t>
      </w:r>
      <w:r w:rsidR="00F155EC">
        <w:rPr>
          <w:sz w:val="22"/>
          <w:szCs w:val="22"/>
        </w:rPr>
        <w:t xml:space="preserve"> </w:t>
      </w:r>
      <w:r w:rsidR="00F155EC" w:rsidRPr="00F155EC">
        <w:rPr>
          <w:b/>
          <w:bCs/>
          <w:sz w:val="22"/>
          <w:szCs w:val="22"/>
        </w:rPr>
        <w:t>(AAO – 26 &amp; 43)</w:t>
      </w:r>
    </w:p>
    <w:p w14:paraId="15B7AB7B" w14:textId="0FB272D8"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When it is not practicable to estimate fair value in accordance with SSAP No. 100, the investor should disclose the following additional information, if applicable, as of each date for which a statement of financial position is presented in its annual financial statements:</w:t>
      </w:r>
      <w:r w:rsidR="00F155EC">
        <w:rPr>
          <w:sz w:val="22"/>
          <w:szCs w:val="22"/>
        </w:rPr>
        <w:t xml:space="preserve"> </w:t>
      </w:r>
      <w:r w:rsidR="00F155EC" w:rsidRPr="00F155EC">
        <w:rPr>
          <w:b/>
          <w:bCs/>
          <w:sz w:val="22"/>
          <w:szCs w:val="22"/>
        </w:rPr>
        <w:t>(AAO – 26 &amp; 43)</w:t>
      </w:r>
    </w:p>
    <w:p w14:paraId="423A5DA2" w14:textId="67ED5358" w:rsidR="00194129" w:rsidRDefault="00194129" w:rsidP="003B2C94">
      <w:pPr>
        <w:pStyle w:val="ListContinue3"/>
        <w:numPr>
          <w:ilvl w:val="0"/>
          <w:numId w:val="9"/>
        </w:numPr>
        <w:spacing w:after="220"/>
        <w:ind w:left="2880" w:hanging="720"/>
        <w:contextualSpacing w:val="0"/>
        <w:jc w:val="both"/>
        <w:rPr>
          <w:sz w:val="22"/>
          <w:szCs w:val="22"/>
        </w:rPr>
      </w:pPr>
      <w:r w:rsidRPr="00194129">
        <w:rPr>
          <w:sz w:val="22"/>
          <w:szCs w:val="22"/>
        </w:rPr>
        <w:t>The aggregate carrying value of the investments not evaluated for impairment, and</w:t>
      </w:r>
    </w:p>
    <w:p w14:paraId="5426E26C" w14:textId="2E8A3435" w:rsidR="00194129" w:rsidRPr="00194129" w:rsidRDefault="00194129" w:rsidP="003B2C94">
      <w:pPr>
        <w:pStyle w:val="ListContinue3"/>
        <w:numPr>
          <w:ilvl w:val="0"/>
          <w:numId w:val="9"/>
        </w:numPr>
        <w:spacing w:after="220"/>
        <w:ind w:left="2880" w:hanging="720"/>
        <w:contextualSpacing w:val="0"/>
        <w:jc w:val="both"/>
        <w:rPr>
          <w:sz w:val="22"/>
          <w:szCs w:val="22"/>
        </w:rPr>
      </w:pPr>
      <w:r w:rsidRPr="00194129">
        <w:rPr>
          <w:sz w:val="22"/>
          <w:szCs w:val="22"/>
        </w:rPr>
        <w:t>The circumstances that may have a significant adverse effect on the fair value.</w:t>
      </w:r>
    </w:p>
    <w:p w14:paraId="72C92984" w14:textId="4771245C" w:rsidR="00194129" w:rsidRPr="00194129" w:rsidRDefault="00194129" w:rsidP="003B2C94">
      <w:pPr>
        <w:pStyle w:val="ListNumber2"/>
        <w:numPr>
          <w:ilvl w:val="0"/>
          <w:numId w:val="11"/>
        </w:numPr>
        <w:tabs>
          <w:tab w:val="clear" w:pos="0"/>
          <w:tab w:val="num" w:pos="720"/>
        </w:tabs>
        <w:spacing w:after="220"/>
        <w:ind w:left="2160"/>
        <w:jc w:val="both"/>
        <w:rPr>
          <w:sz w:val="22"/>
          <w:szCs w:val="22"/>
        </w:rPr>
      </w:pPr>
      <w:r w:rsidRPr="00194129">
        <w:rPr>
          <w:sz w:val="22"/>
          <w:szCs w:val="22"/>
        </w:rPr>
        <w:t xml:space="preserve">For securities sold, redeemed or otherwise disposed </w:t>
      </w:r>
      <w:proofErr w:type="gramStart"/>
      <w:r w:rsidRPr="00194129">
        <w:rPr>
          <w:sz w:val="22"/>
          <w:szCs w:val="22"/>
        </w:rPr>
        <w:t>as a result of</w:t>
      </w:r>
      <w:proofErr w:type="gramEnd"/>
      <w:r w:rsidRPr="00194129">
        <w:rPr>
          <w:sz w:val="22"/>
          <w:szCs w:val="22"/>
        </w:rPr>
        <w:t xml:space="preserve"> a call or tender offer feature (including make-whole call provisions), disclose the number of CUSIPs sold, </w:t>
      </w:r>
      <w:r w:rsidRPr="00194129">
        <w:rPr>
          <w:sz w:val="22"/>
          <w:szCs w:val="22"/>
        </w:rPr>
        <w:lastRenderedPageBreak/>
        <w:t xml:space="preserve">disposed or otherwise redeemed and the aggregate amount of investment income generated </w:t>
      </w:r>
      <w:proofErr w:type="gramStart"/>
      <w:r w:rsidRPr="00194129">
        <w:rPr>
          <w:sz w:val="22"/>
          <w:szCs w:val="22"/>
        </w:rPr>
        <w:t>as a result of</w:t>
      </w:r>
      <w:proofErr w:type="gramEnd"/>
      <w:r w:rsidRPr="00194129">
        <w:rPr>
          <w:sz w:val="22"/>
          <w:szCs w:val="22"/>
        </w:rPr>
        <w:t xml:space="preserve"> a prepayment penalty and/or acceleration fee</w:t>
      </w:r>
      <w:r w:rsidRPr="00F07A31">
        <w:rPr>
          <w:sz w:val="22"/>
          <w:szCs w:val="22"/>
        </w:rPr>
        <w:t>.</w:t>
      </w:r>
      <w:r w:rsidR="003D7055">
        <w:rPr>
          <w:sz w:val="22"/>
          <w:szCs w:val="22"/>
        </w:rPr>
        <w:t xml:space="preserve"> </w:t>
      </w:r>
      <w:r w:rsidR="003D7055" w:rsidRPr="003D7055">
        <w:rPr>
          <w:b/>
          <w:bCs/>
          <w:sz w:val="22"/>
          <w:szCs w:val="22"/>
        </w:rPr>
        <w:t>(FS – 26 &amp; 43)</w:t>
      </w:r>
    </w:p>
    <w:p w14:paraId="2A4A9674" w14:textId="32D39333" w:rsidR="00194129" w:rsidRPr="00E14650" w:rsidRDefault="00194129" w:rsidP="00B61E12">
      <w:pPr>
        <w:pStyle w:val="ListContinue"/>
        <w:tabs>
          <w:tab w:val="num" w:pos="720"/>
        </w:tabs>
        <w:ind w:left="720"/>
        <w:rPr>
          <w:b/>
          <w:bCs/>
        </w:rPr>
      </w:pPr>
      <w:r>
        <w:rPr>
          <w:szCs w:val="22"/>
        </w:rPr>
        <w:t>41.</w:t>
      </w:r>
      <w:r>
        <w:rPr>
          <w:szCs w:val="22"/>
        </w:rPr>
        <w:tab/>
      </w:r>
      <w:r w:rsidRPr="00194129">
        <w:rPr>
          <w:szCs w:val="22"/>
        </w:rPr>
        <w:t xml:space="preserve">Refer to the Preamble for further discussion regarding disclosure requirements. </w:t>
      </w:r>
      <w:r w:rsidRPr="00E14650">
        <w:rPr>
          <w:b/>
          <w:bCs/>
          <w:szCs w:val="22"/>
        </w:rPr>
        <w:t>The disclosures in paragraphs 40.b.,</w:t>
      </w:r>
      <w:r w:rsidRPr="00E14650">
        <w:rPr>
          <w:b/>
          <w:bCs/>
        </w:rPr>
        <w:t xml:space="preserve"> 40.e., 40.f., 40</w:t>
      </w:r>
      <w:r w:rsidRPr="00995E14">
        <w:rPr>
          <w:b/>
          <w:bCs/>
        </w:rPr>
        <w:t>.g., 40.h., 40.i.,</w:t>
      </w:r>
      <w:r w:rsidRPr="00E14650">
        <w:rPr>
          <w:b/>
          <w:bCs/>
        </w:rPr>
        <w:t xml:space="preserve"> 40.j. and 40.k. shall be included in the annual audited statutory financial reports only.</w:t>
      </w:r>
    </w:p>
    <w:p w14:paraId="374536B8" w14:textId="2AEFBA57" w:rsidR="002F6010" w:rsidRPr="003F3750" w:rsidRDefault="002F6010" w:rsidP="002F6010">
      <w:pPr>
        <w:pStyle w:val="BodyTextIndent"/>
        <w:spacing w:after="0"/>
        <w:ind w:left="0"/>
        <w:jc w:val="both"/>
        <w:rPr>
          <w:b/>
          <w:bCs/>
          <w:i/>
          <w:iCs/>
          <w:sz w:val="22"/>
          <w:szCs w:val="22"/>
          <w:u w:val="single"/>
        </w:rPr>
      </w:pPr>
      <w:r w:rsidRPr="003F3750">
        <w:rPr>
          <w:b/>
          <w:bCs/>
          <w:i/>
          <w:iCs/>
          <w:sz w:val="22"/>
          <w:szCs w:val="22"/>
          <w:u w:val="single"/>
        </w:rPr>
        <w:t>SSAP No. 43—Asset-Backed Securities</w:t>
      </w:r>
    </w:p>
    <w:p w14:paraId="713CF51C" w14:textId="77777777" w:rsidR="00560C12" w:rsidRPr="00560C12" w:rsidRDefault="00560C12" w:rsidP="00B61E12">
      <w:pPr>
        <w:pStyle w:val="Heading3"/>
        <w:tabs>
          <w:tab w:val="num" w:pos="720"/>
        </w:tabs>
        <w:ind w:left="720"/>
        <w:rPr>
          <w:rFonts w:ascii="Times New Roman" w:hAnsi="Times New Roman" w:cs="Times New Roman"/>
          <w:sz w:val="22"/>
          <w:szCs w:val="22"/>
        </w:rPr>
      </w:pPr>
      <w:bookmarkStart w:id="7" w:name="_Toc311637930"/>
      <w:bookmarkStart w:id="8" w:name="_Toc93493297"/>
      <w:bookmarkStart w:id="9" w:name="_Toc187670507"/>
      <w:r w:rsidRPr="00560C12">
        <w:rPr>
          <w:rFonts w:ascii="Times New Roman" w:hAnsi="Times New Roman" w:cs="Times New Roman"/>
          <w:sz w:val="22"/>
          <w:szCs w:val="22"/>
        </w:rPr>
        <w:t>Disclosures</w:t>
      </w:r>
      <w:bookmarkEnd w:id="7"/>
      <w:bookmarkEnd w:id="8"/>
      <w:bookmarkEnd w:id="9"/>
    </w:p>
    <w:p w14:paraId="4A942A75" w14:textId="77777777" w:rsidR="00560C12" w:rsidRPr="00EE1D4E" w:rsidRDefault="00560C12" w:rsidP="003B2C94">
      <w:pPr>
        <w:pStyle w:val="ListContinue"/>
        <w:numPr>
          <w:ilvl w:val="0"/>
          <w:numId w:val="10"/>
        </w:numPr>
        <w:tabs>
          <w:tab w:val="clear" w:pos="720"/>
          <w:tab w:val="num" w:pos="1440"/>
        </w:tabs>
        <w:ind w:left="1440"/>
        <w:rPr>
          <w:b/>
          <w:bCs/>
          <w:szCs w:val="22"/>
        </w:rPr>
      </w:pPr>
      <w:r w:rsidRPr="00560C12">
        <w:rPr>
          <w:szCs w:val="22"/>
        </w:rPr>
        <w:t xml:space="preserve">In addition to the disclosures required for invested assets in general, the following disclosures regarding asset-backed securities shall be made in the financial statements. </w:t>
      </w:r>
      <w:r w:rsidRPr="00EE1D4E">
        <w:rPr>
          <w:b/>
          <w:bCs/>
          <w:szCs w:val="22"/>
        </w:rPr>
        <w:t xml:space="preserve">Regardless of the allowances within paragraph 63 of the Preamble, the disclosures in </w:t>
      </w:r>
      <w:r w:rsidRPr="00995E14">
        <w:rPr>
          <w:b/>
          <w:bCs/>
          <w:szCs w:val="22"/>
        </w:rPr>
        <w:t>paragraph 44.f., 44.g. and 44.h.</w:t>
      </w:r>
      <w:r w:rsidRPr="00EE1D4E">
        <w:rPr>
          <w:b/>
          <w:bCs/>
          <w:szCs w:val="22"/>
        </w:rPr>
        <w:t xml:space="preserve"> of this statement are required in separate, distinct notes to the financial statements:</w:t>
      </w:r>
    </w:p>
    <w:p w14:paraId="312DAAF0" w14:textId="24EF7B45"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Fair values in accordance with SSAP No. 100—Fair Value.</w:t>
      </w:r>
      <w:r w:rsidR="00326F4C">
        <w:rPr>
          <w:sz w:val="22"/>
          <w:szCs w:val="22"/>
        </w:rPr>
        <w:t xml:space="preserve"> </w:t>
      </w:r>
      <w:r w:rsidR="00326F4C" w:rsidRPr="00837FA8">
        <w:rPr>
          <w:b/>
          <w:bCs/>
          <w:sz w:val="22"/>
          <w:szCs w:val="22"/>
        </w:rPr>
        <w:t>(FS</w:t>
      </w:r>
      <w:r w:rsidR="00326F4C">
        <w:rPr>
          <w:b/>
          <w:bCs/>
          <w:sz w:val="22"/>
          <w:szCs w:val="22"/>
        </w:rPr>
        <w:t xml:space="preserve"> – 26 &amp; 43</w:t>
      </w:r>
      <w:r w:rsidR="00326F4C" w:rsidRPr="00837FA8">
        <w:rPr>
          <w:b/>
          <w:bCs/>
          <w:sz w:val="22"/>
          <w:szCs w:val="22"/>
        </w:rPr>
        <w:t>)</w:t>
      </w:r>
    </w:p>
    <w:p w14:paraId="40038A43" w14:textId="72D5B999"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Concentrations of credit risk in accordance with SSAP No. 27;</w:t>
      </w:r>
      <w:r w:rsidR="00326F4C">
        <w:rPr>
          <w:sz w:val="22"/>
          <w:szCs w:val="22"/>
        </w:rPr>
        <w:t xml:space="preserve"> </w:t>
      </w:r>
      <w:r w:rsidR="00326F4C" w:rsidRPr="00D770F4">
        <w:rPr>
          <w:b/>
          <w:bCs/>
          <w:sz w:val="22"/>
          <w:szCs w:val="22"/>
        </w:rPr>
        <w:t>(AAO – 26 &amp; 43)</w:t>
      </w:r>
    </w:p>
    <w:p w14:paraId="62DBF458" w14:textId="55562082"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Basis at which the asset-backed securities are stated;</w:t>
      </w:r>
      <w:r w:rsidR="00326F4C">
        <w:rPr>
          <w:sz w:val="22"/>
          <w:szCs w:val="22"/>
        </w:rPr>
        <w:t xml:space="preserve"> </w:t>
      </w:r>
      <w:r w:rsidR="00326F4C" w:rsidRPr="002217AA">
        <w:rPr>
          <w:b/>
          <w:bCs/>
          <w:sz w:val="22"/>
          <w:szCs w:val="22"/>
        </w:rPr>
        <w:t>(FS – 26</w:t>
      </w:r>
      <w:r w:rsidR="00326F4C">
        <w:rPr>
          <w:b/>
          <w:bCs/>
          <w:sz w:val="22"/>
          <w:szCs w:val="22"/>
        </w:rPr>
        <w:t>, I&amp;A - 43</w:t>
      </w:r>
      <w:r w:rsidR="00326F4C" w:rsidRPr="002217AA">
        <w:rPr>
          <w:b/>
          <w:bCs/>
          <w:sz w:val="22"/>
          <w:szCs w:val="22"/>
        </w:rPr>
        <w:t>)</w:t>
      </w:r>
    </w:p>
    <w:p w14:paraId="2B39C32A" w14:textId="3C845211"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The adjustment methodology used for each type of security (prospective or retrospective);</w:t>
      </w:r>
      <w:r w:rsidR="000174C0">
        <w:rPr>
          <w:sz w:val="22"/>
          <w:szCs w:val="22"/>
        </w:rPr>
        <w:t xml:space="preserve"> (</w:t>
      </w:r>
      <w:r w:rsidR="000174C0">
        <w:rPr>
          <w:b/>
          <w:bCs/>
          <w:sz w:val="22"/>
          <w:szCs w:val="22"/>
        </w:rPr>
        <w:t>I&amp;A – 43 Only</w:t>
      </w:r>
      <w:r w:rsidR="000174C0" w:rsidRPr="002217AA">
        <w:rPr>
          <w:b/>
          <w:bCs/>
          <w:sz w:val="22"/>
          <w:szCs w:val="22"/>
        </w:rPr>
        <w:t>)</w:t>
      </w:r>
    </w:p>
    <w:p w14:paraId="6200EB03" w14:textId="08D519A6"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Descriptions of sources used to determine prepayment assumptions.</w:t>
      </w:r>
      <w:r w:rsidR="000174C0">
        <w:rPr>
          <w:sz w:val="22"/>
          <w:szCs w:val="22"/>
        </w:rPr>
        <w:t xml:space="preserve"> (</w:t>
      </w:r>
      <w:r w:rsidR="000174C0">
        <w:rPr>
          <w:b/>
          <w:bCs/>
          <w:sz w:val="22"/>
          <w:szCs w:val="22"/>
        </w:rPr>
        <w:t>I&amp;A – 43 Only</w:t>
      </w:r>
      <w:r w:rsidR="000174C0" w:rsidRPr="002217AA">
        <w:rPr>
          <w:b/>
          <w:bCs/>
          <w:sz w:val="22"/>
          <w:szCs w:val="22"/>
        </w:rPr>
        <w:t>)</w:t>
      </w:r>
    </w:p>
    <w:p w14:paraId="5844BA3D" w14:textId="385D1401"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r w:rsidR="000174C0">
        <w:rPr>
          <w:sz w:val="22"/>
          <w:szCs w:val="22"/>
        </w:rPr>
        <w:t xml:space="preserve"> (</w:t>
      </w:r>
      <w:r w:rsidR="000174C0">
        <w:rPr>
          <w:b/>
          <w:bCs/>
          <w:sz w:val="22"/>
          <w:szCs w:val="22"/>
        </w:rPr>
        <w:t>I&amp;A – 43 Only</w:t>
      </w:r>
      <w:r w:rsidR="000174C0" w:rsidRPr="002217AA">
        <w:rPr>
          <w:b/>
          <w:bCs/>
          <w:sz w:val="22"/>
          <w:szCs w:val="22"/>
        </w:rPr>
        <w:t>)</w:t>
      </w:r>
    </w:p>
    <w:p w14:paraId="5FA9A26E" w14:textId="52CEAF36"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For each security with an other-than-temporary impairment, recognized in the current reporting period by the reporting entity, as the present value of cash flows expected to be collected is less than the amortized cost basis of the securities:</w:t>
      </w:r>
      <w:r w:rsidR="000174C0">
        <w:rPr>
          <w:sz w:val="22"/>
          <w:szCs w:val="22"/>
        </w:rPr>
        <w:t xml:space="preserve"> (</w:t>
      </w:r>
      <w:r w:rsidR="000174C0">
        <w:rPr>
          <w:b/>
          <w:bCs/>
          <w:sz w:val="22"/>
          <w:szCs w:val="22"/>
        </w:rPr>
        <w:t>I&amp;A – 43 Only</w:t>
      </w:r>
      <w:r w:rsidR="000174C0" w:rsidRPr="002217AA">
        <w:rPr>
          <w:b/>
          <w:bCs/>
          <w:sz w:val="22"/>
          <w:szCs w:val="22"/>
        </w:rPr>
        <w:t>)</w:t>
      </w:r>
    </w:p>
    <w:p w14:paraId="09C941DC"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The amortized cost basis, prior to any current-period other-than-temporary impairment.</w:t>
      </w:r>
    </w:p>
    <w:p w14:paraId="08F05DFB"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The other-than-temporary impairment recognized in earnings as a realized loss.</w:t>
      </w:r>
    </w:p>
    <w:p w14:paraId="08521D7C"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The fair value of the security.</w:t>
      </w:r>
    </w:p>
    <w:p w14:paraId="5141D378" w14:textId="77777777" w:rsidR="00560C12" w:rsidRPr="00560C12" w:rsidRDefault="00560C12" w:rsidP="003B2C94">
      <w:pPr>
        <w:pStyle w:val="ListNumber2"/>
        <w:numPr>
          <w:ilvl w:val="0"/>
          <w:numId w:val="12"/>
        </w:numPr>
        <w:tabs>
          <w:tab w:val="clear" w:pos="0"/>
          <w:tab w:val="num" w:pos="720"/>
        </w:tabs>
        <w:spacing w:after="220"/>
        <w:ind w:left="2880" w:hanging="540"/>
        <w:jc w:val="both"/>
        <w:rPr>
          <w:sz w:val="22"/>
          <w:szCs w:val="22"/>
        </w:rPr>
      </w:pPr>
      <w:r w:rsidRPr="00560C12">
        <w:rPr>
          <w:sz w:val="22"/>
          <w:szCs w:val="22"/>
        </w:rPr>
        <w:t xml:space="preserve">The amortized cost basis after the current-period other-than-temporary impairment. </w:t>
      </w:r>
    </w:p>
    <w:p w14:paraId="655A8FFD" w14:textId="21AA3134"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 xml:space="preserve">All impaired securities (fair value is less than cost or amortized cost) for which an other-than-temporary impairment has not been recognized in earnings as a realized loss (including securities with a recognized other-than-temporary impairment for non-interest related declines when a non-recognized interest related impairment remains): </w:t>
      </w:r>
      <w:r w:rsidR="000174C0" w:rsidRPr="00442172">
        <w:rPr>
          <w:b/>
          <w:bCs/>
          <w:sz w:val="22"/>
          <w:szCs w:val="22"/>
        </w:rPr>
        <w:t>(AAO – 26, I</w:t>
      </w:r>
      <w:r w:rsidR="000174C0">
        <w:rPr>
          <w:b/>
          <w:bCs/>
          <w:sz w:val="22"/>
          <w:szCs w:val="22"/>
        </w:rPr>
        <w:t>&amp;</w:t>
      </w:r>
      <w:r w:rsidR="000174C0" w:rsidRPr="00442172">
        <w:rPr>
          <w:b/>
          <w:bCs/>
          <w:sz w:val="22"/>
          <w:szCs w:val="22"/>
        </w:rPr>
        <w:t>A – 43)</w:t>
      </w:r>
    </w:p>
    <w:p w14:paraId="5E52BE3E" w14:textId="77777777" w:rsidR="00560C12" w:rsidRPr="00560C12" w:rsidRDefault="00560C12" w:rsidP="003B2C94">
      <w:pPr>
        <w:pStyle w:val="ListNumber2"/>
        <w:numPr>
          <w:ilvl w:val="0"/>
          <w:numId w:val="13"/>
        </w:numPr>
        <w:tabs>
          <w:tab w:val="clear" w:pos="0"/>
          <w:tab w:val="num" w:pos="720"/>
        </w:tabs>
        <w:spacing w:after="220"/>
        <w:ind w:left="2880"/>
        <w:jc w:val="both"/>
        <w:rPr>
          <w:sz w:val="22"/>
          <w:szCs w:val="22"/>
        </w:rPr>
      </w:pPr>
      <w:r w:rsidRPr="00560C12">
        <w:rPr>
          <w:sz w:val="22"/>
          <w:szCs w:val="22"/>
        </w:rPr>
        <w:lastRenderedPageBreak/>
        <w:t>The aggregate amount of unrealized losses (that is, the amount by which cost or amortized cost exceeds fair value) and</w:t>
      </w:r>
    </w:p>
    <w:p w14:paraId="2759287E" w14:textId="77777777" w:rsidR="00560C12" w:rsidRPr="00560C12" w:rsidRDefault="00560C12" w:rsidP="003B2C94">
      <w:pPr>
        <w:pStyle w:val="ListNumber2"/>
        <w:numPr>
          <w:ilvl w:val="0"/>
          <w:numId w:val="13"/>
        </w:numPr>
        <w:tabs>
          <w:tab w:val="clear" w:pos="0"/>
          <w:tab w:val="num" w:pos="720"/>
        </w:tabs>
        <w:spacing w:after="220"/>
        <w:ind w:left="2160" w:firstLine="90"/>
        <w:jc w:val="both"/>
        <w:rPr>
          <w:sz w:val="22"/>
          <w:szCs w:val="22"/>
        </w:rPr>
      </w:pPr>
      <w:r w:rsidRPr="00560C12">
        <w:rPr>
          <w:sz w:val="22"/>
          <w:szCs w:val="22"/>
        </w:rPr>
        <w:t>The aggregate related fair value of securities with unrealized losses.</w:t>
      </w:r>
    </w:p>
    <w:p w14:paraId="227326B1" w14:textId="5F357FE3"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The disclosures in (i) and (ii) above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r w:rsidR="000174C0">
        <w:rPr>
          <w:sz w:val="22"/>
          <w:szCs w:val="22"/>
        </w:rPr>
        <w:t xml:space="preserve"> </w:t>
      </w:r>
      <w:r w:rsidR="000174C0" w:rsidRPr="00442172">
        <w:rPr>
          <w:b/>
          <w:bCs/>
          <w:sz w:val="22"/>
          <w:szCs w:val="22"/>
        </w:rPr>
        <w:t>(AAO – 26, I</w:t>
      </w:r>
      <w:r w:rsidR="000174C0">
        <w:rPr>
          <w:b/>
          <w:bCs/>
          <w:sz w:val="22"/>
          <w:szCs w:val="22"/>
        </w:rPr>
        <w:t>&amp;</w:t>
      </w:r>
      <w:r w:rsidR="000174C0" w:rsidRPr="00442172">
        <w:rPr>
          <w:b/>
          <w:bCs/>
          <w:sz w:val="22"/>
          <w:szCs w:val="22"/>
        </w:rPr>
        <w:t>A – 43)</w:t>
      </w:r>
    </w:p>
    <w:p w14:paraId="36A021A1" w14:textId="4F62E156"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Additional information should be included describing the general categories of information that the investor considered in reaching the conclusion that the impairments are not other-than-temporary.</w:t>
      </w:r>
      <w:r w:rsidR="000174C0" w:rsidRPr="000174C0">
        <w:rPr>
          <w:b/>
          <w:bCs/>
          <w:sz w:val="22"/>
          <w:szCs w:val="22"/>
        </w:rPr>
        <w:t xml:space="preserve"> </w:t>
      </w:r>
      <w:r w:rsidR="000174C0" w:rsidRPr="00F155EC">
        <w:rPr>
          <w:b/>
          <w:bCs/>
          <w:sz w:val="22"/>
          <w:szCs w:val="22"/>
        </w:rPr>
        <w:t>(AAO – 26 &amp; 43)</w:t>
      </w:r>
    </w:p>
    <w:p w14:paraId="3836E259" w14:textId="7F323B0A" w:rsidR="00560C12" w:rsidRPr="00560C12"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When it is not practicable to estimate fair value, the investor should disclose the following additional information, if applicable:</w:t>
      </w:r>
      <w:r w:rsidR="00014729">
        <w:rPr>
          <w:sz w:val="22"/>
          <w:szCs w:val="22"/>
        </w:rPr>
        <w:t xml:space="preserve"> </w:t>
      </w:r>
      <w:r w:rsidR="00014729" w:rsidRPr="00F155EC">
        <w:rPr>
          <w:b/>
          <w:bCs/>
          <w:sz w:val="22"/>
          <w:szCs w:val="22"/>
        </w:rPr>
        <w:t>(AAO – 26 &amp; 43)</w:t>
      </w:r>
    </w:p>
    <w:p w14:paraId="2C964766" w14:textId="77777777" w:rsidR="00560C12" w:rsidRPr="00560C12" w:rsidRDefault="00560C12" w:rsidP="003B2C94">
      <w:pPr>
        <w:pStyle w:val="ListNumber2"/>
        <w:numPr>
          <w:ilvl w:val="2"/>
          <w:numId w:val="14"/>
        </w:numPr>
        <w:tabs>
          <w:tab w:val="clear" w:pos="2160"/>
          <w:tab w:val="num" w:pos="2880"/>
        </w:tabs>
        <w:spacing w:after="220"/>
        <w:ind w:left="2880" w:hanging="540"/>
        <w:jc w:val="both"/>
        <w:rPr>
          <w:sz w:val="22"/>
          <w:szCs w:val="22"/>
        </w:rPr>
      </w:pPr>
      <w:r w:rsidRPr="00560C12">
        <w:rPr>
          <w:sz w:val="22"/>
          <w:szCs w:val="22"/>
        </w:rPr>
        <w:t>The aggregate carrying value of the investments not evaluated for impairment, and</w:t>
      </w:r>
    </w:p>
    <w:p w14:paraId="1C3DF072" w14:textId="77777777" w:rsidR="00560C12" w:rsidRPr="00560C12" w:rsidRDefault="00560C12" w:rsidP="003B2C94">
      <w:pPr>
        <w:pStyle w:val="ListNumber2"/>
        <w:numPr>
          <w:ilvl w:val="2"/>
          <w:numId w:val="14"/>
        </w:numPr>
        <w:tabs>
          <w:tab w:val="clear" w:pos="2160"/>
          <w:tab w:val="num" w:pos="2880"/>
        </w:tabs>
        <w:spacing w:after="220"/>
        <w:ind w:left="2880" w:hanging="540"/>
        <w:jc w:val="both"/>
        <w:rPr>
          <w:sz w:val="22"/>
          <w:szCs w:val="22"/>
        </w:rPr>
      </w:pPr>
      <w:r w:rsidRPr="00560C12">
        <w:rPr>
          <w:sz w:val="22"/>
          <w:szCs w:val="22"/>
        </w:rPr>
        <w:t>The circumstances that may have a significant adverse effect on the fair value.</w:t>
      </w:r>
    </w:p>
    <w:p w14:paraId="0F3DF778" w14:textId="45285CD6" w:rsidR="00560C12" w:rsidRPr="00D900ED" w:rsidRDefault="00560C12" w:rsidP="003B2C94">
      <w:pPr>
        <w:pStyle w:val="ListNumber2"/>
        <w:numPr>
          <w:ilvl w:val="0"/>
          <w:numId w:val="14"/>
        </w:numPr>
        <w:tabs>
          <w:tab w:val="clear" w:pos="0"/>
          <w:tab w:val="num" w:pos="720"/>
        </w:tabs>
        <w:spacing w:after="220"/>
        <w:ind w:left="2160"/>
        <w:jc w:val="both"/>
        <w:rPr>
          <w:sz w:val="22"/>
          <w:szCs w:val="22"/>
        </w:rPr>
      </w:pPr>
      <w:r w:rsidRPr="00560C12">
        <w:rPr>
          <w:sz w:val="22"/>
          <w:szCs w:val="22"/>
        </w:rPr>
        <w:t xml:space="preserve">For securities </w:t>
      </w:r>
      <w:r w:rsidRPr="00560C12">
        <w:rPr>
          <w:rFonts w:eastAsia="SimSun"/>
          <w:sz w:val="22"/>
          <w:szCs w:val="22"/>
        </w:rPr>
        <w:t xml:space="preserve">sold, redeemed or otherwise </w:t>
      </w:r>
      <w:proofErr w:type="gramStart"/>
      <w:r w:rsidRPr="00560C12">
        <w:rPr>
          <w:rFonts w:eastAsia="SimSun"/>
          <w:sz w:val="22"/>
          <w:szCs w:val="22"/>
        </w:rPr>
        <w:t>disposed</w:t>
      </w:r>
      <w:proofErr w:type="gramEnd"/>
      <w:r w:rsidRPr="00560C12">
        <w:rPr>
          <w:rFonts w:eastAsia="SimSun"/>
          <w:sz w:val="22"/>
          <w:szCs w:val="22"/>
        </w:rPr>
        <w:t xml:space="preserve"> </w:t>
      </w:r>
      <w:proofErr w:type="gramStart"/>
      <w:r w:rsidRPr="00560C12">
        <w:rPr>
          <w:rFonts w:eastAsia="SimSun"/>
          <w:sz w:val="22"/>
          <w:szCs w:val="22"/>
        </w:rPr>
        <w:t>as a result of</w:t>
      </w:r>
      <w:proofErr w:type="gramEnd"/>
      <w:r w:rsidRPr="00560C12">
        <w:rPr>
          <w:rFonts w:eastAsia="SimSun"/>
          <w:sz w:val="22"/>
          <w:szCs w:val="22"/>
        </w:rPr>
        <w:t xml:space="preserve"> a callable feature (including </w:t>
      </w:r>
      <w:proofErr w:type="gramStart"/>
      <w:r w:rsidRPr="00560C12">
        <w:rPr>
          <w:rFonts w:eastAsia="SimSun"/>
          <w:sz w:val="22"/>
          <w:szCs w:val="22"/>
        </w:rPr>
        <w:t>make</w:t>
      </w:r>
      <w:proofErr w:type="gramEnd"/>
      <w:r w:rsidRPr="00560C12">
        <w:rPr>
          <w:rFonts w:eastAsia="SimSun"/>
          <w:sz w:val="22"/>
          <w:szCs w:val="22"/>
        </w:rPr>
        <w:t xml:space="preserve"> whole call provisions), disclose the </w:t>
      </w:r>
      <w:r w:rsidRPr="00560C12">
        <w:rPr>
          <w:sz w:val="22"/>
          <w:szCs w:val="22"/>
        </w:rPr>
        <w:t>number of CUSIPs</w:t>
      </w:r>
      <w:r w:rsidRPr="00560C12">
        <w:rPr>
          <w:rFonts w:eastAsia="SimSun"/>
          <w:sz w:val="22"/>
          <w:szCs w:val="22"/>
        </w:rPr>
        <w:t xml:space="preserve"> sold, disposed or otherwise redeemed and the aggregate amount of investment income generated </w:t>
      </w:r>
      <w:proofErr w:type="gramStart"/>
      <w:r w:rsidRPr="00560C12">
        <w:rPr>
          <w:rFonts w:eastAsia="SimSun"/>
          <w:sz w:val="22"/>
          <w:szCs w:val="22"/>
        </w:rPr>
        <w:t xml:space="preserve">as a result </w:t>
      </w:r>
      <w:r w:rsidRPr="00D900ED">
        <w:rPr>
          <w:rFonts w:eastAsia="SimSun"/>
          <w:sz w:val="22"/>
          <w:szCs w:val="22"/>
        </w:rPr>
        <w:t>of</w:t>
      </w:r>
      <w:proofErr w:type="gramEnd"/>
      <w:r w:rsidRPr="00D900ED">
        <w:rPr>
          <w:rFonts w:eastAsia="SimSun"/>
          <w:sz w:val="22"/>
          <w:szCs w:val="22"/>
        </w:rPr>
        <w:t xml:space="preserve"> a prepayment penalty and/or acceleration fee.</w:t>
      </w:r>
      <w:r w:rsidR="00014729" w:rsidRPr="00D900ED">
        <w:rPr>
          <w:b/>
          <w:bCs/>
          <w:sz w:val="22"/>
          <w:szCs w:val="22"/>
        </w:rPr>
        <w:t xml:space="preserve"> (FS – 26 &amp; 43)</w:t>
      </w:r>
    </w:p>
    <w:p w14:paraId="574B76F5" w14:textId="38F9969E" w:rsidR="00560C12" w:rsidRPr="00D900ED" w:rsidRDefault="00560C12" w:rsidP="003B2C94">
      <w:pPr>
        <w:pStyle w:val="ListNumber2"/>
        <w:numPr>
          <w:ilvl w:val="0"/>
          <w:numId w:val="14"/>
        </w:numPr>
        <w:tabs>
          <w:tab w:val="clear" w:pos="0"/>
          <w:tab w:val="num" w:pos="720"/>
        </w:tabs>
        <w:spacing w:after="220"/>
        <w:ind w:left="2160"/>
        <w:jc w:val="both"/>
        <w:rPr>
          <w:sz w:val="22"/>
          <w:szCs w:val="22"/>
        </w:rPr>
      </w:pPr>
      <w:r w:rsidRPr="00D900ED">
        <w:rPr>
          <w:sz w:val="22"/>
          <w:szCs w:val="22"/>
        </w:rPr>
        <w:t xml:space="preserve">The items in the scope of this statement are also subject to the annual </w:t>
      </w:r>
      <w:proofErr w:type="gramStart"/>
      <w:r w:rsidRPr="00D900ED">
        <w:rPr>
          <w:sz w:val="22"/>
          <w:szCs w:val="22"/>
        </w:rPr>
        <w:t>audited disclosures</w:t>
      </w:r>
      <w:proofErr w:type="gramEnd"/>
      <w:r w:rsidRPr="00D900ED">
        <w:rPr>
          <w:sz w:val="22"/>
          <w:szCs w:val="22"/>
        </w:rPr>
        <w:t xml:space="preserve"> in </w:t>
      </w:r>
      <w:r w:rsidRPr="00D900ED">
        <w:rPr>
          <w:i/>
          <w:sz w:val="22"/>
          <w:szCs w:val="22"/>
        </w:rPr>
        <w:t>SSAP No. 26—Bonds</w:t>
      </w:r>
      <w:r w:rsidRPr="00D900ED">
        <w:rPr>
          <w:sz w:val="22"/>
          <w:szCs w:val="22"/>
        </w:rPr>
        <w:t>, paragraphs. 40.e., 40.f. and 40.g.</w:t>
      </w:r>
      <w:r w:rsidR="00D900ED" w:rsidRPr="00D900ED">
        <w:rPr>
          <w:b/>
          <w:bCs/>
          <w:sz w:val="22"/>
          <w:szCs w:val="22"/>
        </w:rPr>
        <w:t xml:space="preserve"> (AAO – 26 &amp; 43)</w:t>
      </w:r>
    </w:p>
    <w:p w14:paraId="051F6FF9" w14:textId="77777777" w:rsidR="00560C12" w:rsidRPr="00EE1D4E" w:rsidRDefault="00560C12" w:rsidP="003B2C94">
      <w:pPr>
        <w:pStyle w:val="ListContinue"/>
        <w:numPr>
          <w:ilvl w:val="0"/>
          <w:numId w:val="10"/>
        </w:numPr>
        <w:ind w:firstLine="0"/>
        <w:rPr>
          <w:szCs w:val="22"/>
        </w:rPr>
      </w:pPr>
      <w:r w:rsidRPr="00560C12">
        <w:rPr>
          <w:szCs w:val="22"/>
        </w:rPr>
        <w:t xml:space="preserve">Refer to the Preamble for further discussion regarding disclosure requirements. </w:t>
      </w:r>
      <w:r w:rsidRPr="0095475F">
        <w:rPr>
          <w:b/>
          <w:bCs/>
          <w:szCs w:val="22"/>
        </w:rPr>
        <w:t>All disclosures within this statement, except disclosures included in paragraphs 44.b., 44.k. and 44.m., shall be included within the interim and annual statutory financial statements</w:t>
      </w:r>
      <w:r w:rsidRPr="00EE1D4E">
        <w:rPr>
          <w:szCs w:val="22"/>
        </w:rPr>
        <w:t>. Disclosure requirements in paragraphs 44.b., 44.k. and 44.m. are required in the annual audited statutory financial statements only.</w:t>
      </w:r>
    </w:p>
    <w:p w14:paraId="09286E6C" w14:textId="77777777" w:rsidR="00B61E12" w:rsidRDefault="00B61E12" w:rsidP="00B30CA0">
      <w:pPr>
        <w:pStyle w:val="BodyText2"/>
        <w:rPr>
          <w:szCs w:val="22"/>
        </w:rPr>
      </w:pPr>
    </w:p>
    <w:p w14:paraId="577483AB" w14:textId="58D5F2CF" w:rsidR="00661657" w:rsidRPr="003F3750" w:rsidRDefault="00F07A31" w:rsidP="00B30CA0">
      <w:pPr>
        <w:pStyle w:val="BodyText2"/>
        <w:rPr>
          <w:szCs w:val="22"/>
          <w:u w:val="single"/>
        </w:rPr>
      </w:pPr>
      <w:r w:rsidRPr="003F3750">
        <w:rPr>
          <w:szCs w:val="22"/>
          <w:u w:val="single"/>
        </w:rPr>
        <w:t>SSAP No. 21—Other Admitted Assets</w:t>
      </w:r>
      <w:r w:rsidR="003F3750" w:rsidRPr="003F3750">
        <w:rPr>
          <w:szCs w:val="22"/>
          <w:u w:val="single"/>
        </w:rPr>
        <w:t xml:space="preserve"> </w:t>
      </w:r>
      <w:r w:rsidR="00661657" w:rsidRPr="003F3750">
        <w:rPr>
          <w:szCs w:val="22"/>
          <w:u w:val="single"/>
        </w:rPr>
        <w:t>(Non-Bond Debt Securities)</w:t>
      </w:r>
    </w:p>
    <w:p w14:paraId="02EA5ED8" w14:textId="77777777" w:rsidR="00661657" w:rsidRDefault="00661657" w:rsidP="00B30CA0">
      <w:pPr>
        <w:pStyle w:val="BodyText2"/>
        <w:rPr>
          <w:szCs w:val="22"/>
        </w:rPr>
      </w:pPr>
    </w:p>
    <w:p w14:paraId="1110FC59" w14:textId="29877D58" w:rsidR="00661657" w:rsidRPr="002B0AD0" w:rsidRDefault="00325EF3" w:rsidP="00B61E12">
      <w:pPr>
        <w:pStyle w:val="ListContinue"/>
        <w:tabs>
          <w:tab w:val="num" w:pos="720"/>
        </w:tabs>
        <w:ind w:left="720"/>
        <w:rPr>
          <w:szCs w:val="22"/>
        </w:rPr>
      </w:pPr>
      <w:r>
        <w:t>25</w:t>
      </w:r>
      <w:r w:rsidRPr="002B0AD0">
        <w:rPr>
          <w:szCs w:val="22"/>
        </w:rPr>
        <w:t>.</w:t>
      </w:r>
      <w:r w:rsidRPr="00BF2568">
        <w:rPr>
          <w:szCs w:val="22"/>
        </w:rPr>
        <w:tab/>
      </w:r>
      <w:r w:rsidR="00661657" w:rsidRPr="00BF2568">
        <w:rPr>
          <w:szCs w:val="22"/>
        </w:rPr>
        <w:t>Debt securities that do not qualify as bonds in the scope of this statement shall follow the guidance in SSAP No. 43 for calculating amortized cost, for determining and recognizing other-than-temporary impairments and for allocating unrealized and realized gains and losses between the asset valuation reserve (AVR) and interest maintenance reserve (IMR).</w:t>
      </w:r>
    </w:p>
    <w:p w14:paraId="53AD8E3D" w14:textId="6C85D124" w:rsidR="00661657" w:rsidRPr="002B0AD0" w:rsidRDefault="00325EF3" w:rsidP="00B61E12">
      <w:pPr>
        <w:pStyle w:val="ListContinue"/>
        <w:tabs>
          <w:tab w:val="num" w:pos="720"/>
        </w:tabs>
        <w:ind w:left="720"/>
        <w:rPr>
          <w:szCs w:val="22"/>
        </w:rPr>
      </w:pPr>
      <w:r w:rsidRPr="002B0AD0">
        <w:rPr>
          <w:szCs w:val="22"/>
        </w:rPr>
        <w:t>26.</w:t>
      </w:r>
      <w:r w:rsidRPr="002B0AD0">
        <w:rPr>
          <w:szCs w:val="22"/>
        </w:rPr>
        <w:tab/>
      </w:r>
      <w:r w:rsidR="00661657" w:rsidRPr="002B0AD0">
        <w:rPr>
          <w:szCs w:val="22"/>
        </w:rPr>
        <w:t xml:space="preserve">Investment income shall be recorded, with assessments for collectability and nonadmittance completed and recognized, pursuant to </w:t>
      </w:r>
      <w:r w:rsidR="00661657" w:rsidRPr="002B0AD0">
        <w:rPr>
          <w:i/>
          <w:iCs/>
          <w:szCs w:val="22"/>
        </w:rPr>
        <w:t>SSAP No. 34—Investment Income Due and Accrued</w:t>
      </w:r>
      <w:r w:rsidR="00661657" w:rsidRPr="002B0AD0">
        <w:rPr>
          <w:szCs w:val="22"/>
        </w:rPr>
        <w:t xml:space="preserve">. </w:t>
      </w:r>
    </w:p>
    <w:p w14:paraId="4436A4EF" w14:textId="048522B3" w:rsidR="00661657" w:rsidRPr="002B0AD0" w:rsidRDefault="00325EF3" w:rsidP="00B61E12">
      <w:pPr>
        <w:pStyle w:val="ListContinue"/>
        <w:tabs>
          <w:tab w:val="num" w:pos="720"/>
        </w:tabs>
        <w:ind w:left="720"/>
        <w:rPr>
          <w:szCs w:val="22"/>
        </w:rPr>
      </w:pPr>
      <w:r w:rsidRPr="002B0AD0">
        <w:rPr>
          <w:szCs w:val="22"/>
        </w:rPr>
        <w:t>27.</w:t>
      </w:r>
      <w:r w:rsidRPr="002B0AD0">
        <w:rPr>
          <w:szCs w:val="22"/>
        </w:rPr>
        <w:tab/>
      </w:r>
      <w:r w:rsidR="00661657" w:rsidRPr="002B0AD0">
        <w:rPr>
          <w:szCs w:val="22"/>
        </w:rPr>
        <w:t>Securities captured within this section shall be included in all invested asset disclosures, along with the following disclosures:</w:t>
      </w:r>
    </w:p>
    <w:p w14:paraId="7F623871"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Fair values in accordance with SSAP No. 100—Fair Value.</w:t>
      </w:r>
    </w:p>
    <w:p w14:paraId="761C3C29"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Concentrations of credit risk in accordance with SSAP No. 27.</w:t>
      </w:r>
    </w:p>
    <w:p w14:paraId="343CED80"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Basis at which the securities are stated.</w:t>
      </w:r>
    </w:p>
    <w:p w14:paraId="2070240A"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lastRenderedPageBreak/>
        <w:t xml:space="preserve">The adjustment methodology </w:t>
      </w:r>
      <w:proofErr w:type="gramStart"/>
      <w:r w:rsidRPr="002B0AD0">
        <w:rPr>
          <w:sz w:val="22"/>
          <w:szCs w:val="22"/>
        </w:rPr>
        <w:t>used</w:t>
      </w:r>
      <w:proofErr w:type="gramEnd"/>
      <w:r w:rsidRPr="002B0AD0">
        <w:rPr>
          <w:sz w:val="22"/>
          <w:szCs w:val="22"/>
        </w:rPr>
        <w:t xml:space="preserve"> for each type of security (prospective or retrospective).</w:t>
      </w:r>
    </w:p>
    <w:p w14:paraId="092353A0"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Descriptions of sources used to determine prepayment assumptions.</w:t>
      </w:r>
    </w:p>
    <w:p w14:paraId="2B4BD93F"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p>
    <w:p w14:paraId="17DA219A"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For each security with an other-than-temporary impairment, recognized in the current reporting period by the reporting entity, as the present value of cash flows expected to be collected is less than the amortized cost basis of the securities:</w:t>
      </w:r>
    </w:p>
    <w:p w14:paraId="2647D103"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amortized cost basis, prior to any current-period other-than-temporary impairment.</w:t>
      </w:r>
    </w:p>
    <w:p w14:paraId="2C2A1F2E"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other-than-temporary impairment recognized in earnings as a realized loss.</w:t>
      </w:r>
    </w:p>
    <w:p w14:paraId="66FAFF4D"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fair value of the security.</w:t>
      </w:r>
    </w:p>
    <w:p w14:paraId="462113C6" w14:textId="77777777" w:rsidR="00661657" w:rsidRPr="002B0AD0" w:rsidRDefault="00661657" w:rsidP="003B2C94">
      <w:pPr>
        <w:pStyle w:val="ListNumber2"/>
        <w:numPr>
          <w:ilvl w:val="0"/>
          <w:numId w:val="16"/>
        </w:numPr>
        <w:spacing w:after="220"/>
        <w:ind w:left="2880" w:hanging="720"/>
        <w:jc w:val="both"/>
        <w:rPr>
          <w:sz w:val="22"/>
          <w:szCs w:val="22"/>
        </w:rPr>
      </w:pPr>
      <w:r w:rsidRPr="002B0AD0">
        <w:rPr>
          <w:sz w:val="22"/>
          <w:szCs w:val="22"/>
        </w:rPr>
        <w:t>The amortized cost basis after the current-period other-than-temporary impairment.</w:t>
      </w:r>
    </w:p>
    <w:p w14:paraId="7E0074DC"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All impaired securities (fair value is less than cost or amortized cost) for which an other-than-temporary impairment has not been recognized in earnings as a realized loss (including securities with a recognized other-than-temporary impairment for non-interest related declines when a non-recognized interest related impairment remains):</w:t>
      </w:r>
    </w:p>
    <w:p w14:paraId="72900545" w14:textId="77777777" w:rsidR="00661657" w:rsidRPr="002B0AD0" w:rsidRDefault="00661657" w:rsidP="003B2C94">
      <w:pPr>
        <w:pStyle w:val="ListNumber2"/>
        <w:numPr>
          <w:ilvl w:val="0"/>
          <w:numId w:val="17"/>
        </w:numPr>
        <w:spacing w:after="220"/>
        <w:ind w:left="2880" w:hanging="720"/>
        <w:jc w:val="both"/>
        <w:rPr>
          <w:sz w:val="22"/>
          <w:szCs w:val="22"/>
        </w:rPr>
      </w:pPr>
      <w:r w:rsidRPr="002B0AD0">
        <w:rPr>
          <w:sz w:val="22"/>
          <w:szCs w:val="22"/>
        </w:rPr>
        <w:t>The aggregate amount of unrealized losses (that is, the amount by which cost or amortized cost exceeds fair value) and,</w:t>
      </w:r>
    </w:p>
    <w:p w14:paraId="1A2710E5" w14:textId="77777777" w:rsidR="00661657" w:rsidRPr="002B0AD0" w:rsidRDefault="00661657" w:rsidP="003B2C94">
      <w:pPr>
        <w:pStyle w:val="ListNumber2"/>
        <w:numPr>
          <w:ilvl w:val="0"/>
          <w:numId w:val="17"/>
        </w:numPr>
        <w:spacing w:after="220"/>
        <w:ind w:left="2880" w:hanging="720"/>
        <w:jc w:val="both"/>
        <w:rPr>
          <w:sz w:val="22"/>
          <w:szCs w:val="22"/>
        </w:rPr>
      </w:pPr>
      <w:r w:rsidRPr="002B0AD0">
        <w:rPr>
          <w:sz w:val="22"/>
          <w:szCs w:val="22"/>
        </w:rPr>
        <w:t>The aggregate related fair value of securities with unrealized losses.</w:t>
      </w:r>
    </w:p>
    <w:p w14:paraId="67BFD929" w14:textId="77777777" w:rsidR="00661657" w:rsidRPr="00325EF3"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The disclosures in (i) and (ii) above should be segregated by those securities that have been in a continuous unrealized loss position for less than 12 months and those that have been</w:t>
      </w:r>
      <w:r w:rsidRPr="00325EF3">
        <w:rPr>
          <w:sz w:val="22"/>
          <w:szCs w:val="22"/>
        </w:rPr>
        <w:t xml:space="preserve"> in a continuous unrealized loss position for 12 months or longer using fair values determined in accordance with SSAP No. 100.</w:t>
      </w:r>
    </w:p>
    <w:p w14:paraId="45FAEE09"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Additional information should be included describing the general categories of information that the investor considered in reaching the conclusion that the impairments are not other-than-temporary.</w:t>
      </w:r>
    </w:p>
    <w:p w14:paraId="468A9793" w14:textId="77777777" w:rsidR="00661657"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When it is not practicable to estimate fair value, the investor should disclose the following additional information, if applicable:</w:t>
      </w:r>
    </w:p>
    <w:p w14:paraId="4DE5C71B" w14:textId="77777777" w:rsidR="00661657" w:rsidRPr="002B0AD0" w:rsidRDefault="00661657" w:rsidP="003B2C94">
      <w:pPr>
        <w:pStyle w:val="ListNumber2"/>
        <w:numPr>
          <w:ilvl w:val="0"/>
          <w:numId w:val="19"/>
        </w:numPr>
        <w:spacing w:after="220"/>
        <w:ind w:left="1440" w:firstLine="720"/>
        <w:jc w:val="both"/>
        <w:rPr>
          <w:sz w:val="22"/>
          <w:szCs w:val="22"/>
        </w:rPr>
      </w:pPr>
      <w:r w:rsidRPr="002B0AD0">
        <w:rPr>
          <w:sz w:val="22"/>
          <w:szCs w:val="22"/>
        </w:rPr>
        <w:t>The aggregate carrying value of the investments not evaluated for impairment, and,</w:t>
      </w:r>
    </w:p>
    <w:p w14:paraId="03143572" w14:textId="77777777" w:rsidR="00661657" w:rsidRPr="002B0AD0" w:rsidRDefault="00661657" w:rsidP="003B2C94">
      <w:pPr>
        <w:pStyle w:val="ListNumber2"/>
        <w:numPr>
          <w:ilvl w:val="0"/>
          <w:numId w:val="19"/>
        </w:numPr>
        <w:spacing w:after="220"/>
        <w:ind w:left="2880" w:hanging="720"/>
        <w:jc w:val="both"/>
        <w:rPr>
          <w:sz w:val="22"/>
          <w:szCs w:val="22"/>
        </w:rPr>
      </w:pPr>
      <w:r w:rsidRPr="002B0AD0">
        <w:rPr>
          <w:sz w:val="22"/>
          <w:szCs w:val="22"/>
        </w:rPr>
        <w:t>The circumstances that may have a significant adverse effect on the fair value.</w:t>
      </w:r>
    </w:p>
    <w:p w14:paraId="148E2264" w14:textId="04F57792" w:rsidR="004E3AF5" w:rsidRPr="002B0AD0" w:rsidRDefault="00661657" w:rsidP="003B2C94">
      <w:pPr>
        <w:pStyle w:val="ListNumber2"/>
        <w:numPr>
          <w:ilvl w:val="0"/>
          <w:numId w:val="18"/>
        </w:numPr>
        <w:tabs>
          <w:tab w:val="clear" w:pos="0"/>
          <w:tab w:val="num" w:pos="720"/>
        </w:tabs>
        <w:spacing w:after="220"/>
        <w:ind w:left="2160"/>
        <w:jc w:val="both"/>
        <w:rPr>
          <w:sz w:val="22"/>
          <w:szCs w:val="22"/>
        </w:rPr>
      </w:pPr>
      <w:r w:rsidRPr="002B0AD0">
        <w:rPr>
          <w:sz w:val="22"/>
          <w:szCs w:val="22"/>
        </w:rPr>
        <w:t xml:space="preserve">For securities sold, redeemed, or otherwise </w:t>
      </w:r>
      <w:proofErr w:type="gramStart"/>
      <w:r w:rsidRPr="002B0AD0">
        <w:rPr>
          <w:sz w:val="22"/>
          <w:szCs w:val="22"/>
        </w:rPr>
        <w:t>disposed</w:t>
      </w:r>
      <w:proofErr w:type="gramEnd"/>
      <w:r w:rsidRPr="002B0AD0">
        <w:rPr>
          <w:sz w:val="22"/>
          <w:szCs w:val="22"/>
        </w:rPr>
        <w:t xml:space="preserve"> </w:t>
      </w:r>
      <w:proofErr w:type="gramStart"/>
      <w:r w:rsidRPr="002B0AD0">
        <w:rPr>
          <w:sz w:val="22"/>
          <w:szCs w:val="22"/>
        </w:rPr>
        <w:t>as a result of</w:t>
      </w:r>
      <w:proofErr w:type="gramEnd"/>
      <w:r w:rsidRPr="002B0AD0">
        <w:rPr>
          <w:sz w:val="22"/>
          <w:szCs w:val="22"/>
        </w:rPr>
        <w:t xml:space="preserve"> a callable feature (including </w:t>
      </w:r>
      <w:proofErr w:type="gramStart"/>
      <w:r w:rsidRPr="002B0AD0">
        <w:rPr>
          <w:sz w:val="22"/>
          <w:szCs w:val="22"/>
        </w:rPr>
        <w:t>make</w:t>
      </w:r>
      <w:proofErr w:type="gramEnd"/>
      <w:r w:rsidRPr="002B0AD0">
        <w:rPr>
          <w:sz w:val="22"/>
          <w:szCs w:val="22"/>
        </w:rPr>
        <w:t xml:space="preserve"> whole call provisions), disclose the number of CUSIPs sold, disposed or </w:t>
      </w:r>
      <w:r w:rsidRPr="002B0AD0">
        <w:rPr>
          <w:sz w:val="22"/>
          <w:szCs w:val="22"/>
        </w:rPr>
        <w:lastRenderedPageBreak/>
        <w:t xml:space="preserve">otherwise redeemed and the aggregate amount of investment income generated </w:t>
      </w:r>
      <w:proofErr w:type="gramStart"/>
      <w:r w:rsidRPr="002B0AD0">
        <w:rPr>
          <w:sz w:val="22"/>
          <w:szCs w:val="22"/>
        </w:rPr>
        <w:t>as a result of</w:t>
      </w:r>
      <w:proofErr w:type="gramEnd"/>
      <w:r w:rsidRPr="002B0AD0">
        <w:rPr>
          <w:sz w:val="22"/>
          <w:szCs w:val="22"/>
        </w:rPr>
        <w:t xml:space="preserve"> a prepayment penalty and/or acceleration fee.</w:t>
      </w:r>
    </w:p>
    <w:p w14:paraId="0BF05F6A" w14:textId="2C4BF4EB" w:rsidR="003A14F0" w:rsidRPr="002B0AD0" w:rsidRDefault="003A14F0" w:rsidP="003A14F0">
      <w:pPr>
        <w:pStyle w:val="BodyText2"/>
        <w:rPr>
          <w:szCs w:val="22"/>
          <w:u w:val="single"/>
        </w:rPr>
      </w:pPr>
      <w:r w:rsidRPr="002B0AD0">
        <w:rPr>
          <w:szCs w:val="22"/>
          <w:u w:val="single"/>
        </w:rPr>
        <w:t>SSAP No. 21—Other Admitted Assets (Residuals)</w:t>
      </w:r>
    </w:p>
    <w:p w14:paraId="5A947243" w14:textId="183C141D" w:rsidR="003A14F0" w:rsidRPr="0056214E" w:rsidRDefault="003A14F0" w:rsidP="00B30CA0">
      <w:pPr>
        <w:pStyle w:val="BodyText"/>
        <w:rPr>
          <w:rFonts w:asciiTheme="minorHAnsi" w:hAnsiTheme="minorHAnsi" w:cstheme="minorHAnsi"/>
          <w:bCs/>
          <w:sz w:val="22"/>
          <w:szCs w:val="22"/>
        </w:rPr>
      </w:pPr>
      <w:r w:rsidRPr="0056214E">
        <w:rPr>
          <w:rFonts w:asciiTheme="minorHAnsi" w:hAnsiTheme="minorHAnsi" w:cstheme="minorHAnsi"/>
          <w:bCs/>
          <w:sz w:val="22"/>
          <w:szCs w:val="22"/>
        </w:rPr>
        <w:t xml:space="preserve">There </w:t>
      </w:r>
      <w:r w:rsidR="0056214E" w:rsidRPr="0056214E">
        <w:rPr>
          <w:rFonts w:asciiTheme="minorHAnsi" w:hAnsiTheme="minorHAnsi" w:cstheme="minorHAnsi"/>
          <w:bCs/>
          <w:sz w:val="22"/>
          <w:szCs w:val="22"/>
        </w:rPr>
        <w:t>is no explicit disclosure section</w:t>
      </w:r>
      <w:r w:rsidRPr="0056214E">
        <w:rPr>
          <w:rFonts w:asciiTheme="minorHAnsi" w:hAnsiTheme="minorHAnsi" w:cstheme="minorHAnsi"/>
          <w:bCs/>
          <w:sz w:val="22"/>
          <w:szCs w:val="22"/>
        </w:rPr>
        <w:t xml:space="preserve"> for residuals. Paragraph </w:t>
      </w:r>
      <w:r w:rsidR="00060AFE" w:rsidRPr="0056214E">
        <w:rPr>
          <w:rFonts w:asciiTheme="minorHAnsi" w:hAnsiTheme="minorHAnsi" w:cstheme="minorHAnsi"/>
          <w:bCs/>
          <w:sz w:val="22"/>
          <w:szCs w:val="22"/>
        </w:rPr>
        <w:t>35</w:t>
      </w:r>
      <w:r w:rsidR="00D815C8">
        <w:rPr>
          <w:rFonts w:asciiTheme="minorHAnsi" w:hAnsiTheme="minorHAnsi" w:cstheme="minorHAnsi"/>
          <w:bCs/>
          <w:sz w:val="22"/>
          <w:szCs w:val="22"/>
        </w:rPr>
        <w:t>.</w:t>
      </w:r>
      <w:r w:rsidR="00060AFE" w:rsidRPr="0056214E">
        <w:rPr>
          <w:rFonts w:asciiTheme="minorHAnsi" w:hAnsiTheme="minorHAnsi" w:cstheme="minorHAnsi"/>
          <w:bCs/>
          <w:sz w:val="22"/>
          <w:szCs w:val="22"/>
        </w:rPr>
        <w:t>c</w:t>
      </w:r>
      <w:r w:rsidR="00D815C8">
        <w:rPr>
          <w:rFonts w:asciiTheme="minorHAnsi" w:hAnsiTheme="minorHAnsi" w:cstheme="minorHAnsi"/>
          <w:bCs/>
          <w:sz w:val="22"/>
          <w:szCs w:val="22"/>
        </w:rPr>
        <w:t>.</w:t>
      </w:r>
      <w:r w:rsidR="00060AFE" w:rsidRPr="0056214E">
        <w:rPr>
          <w:rFonts w:asciiTheme="minorHAnsi" w:hAnsiTheme="minorHAnsi" w:cstheme="minorHAnsi"/>
          <w:bCs/>
          <w:sz w:val="22"/>
          <w:szCs w:val="22"/>
        </w:rPr>
        <w:t xml:space="preserve"> addresses the disclosure requirement when transitioning from the practical expedient to the allowable earned yield method. </w:t>
      </w:r>
      <w:r w:rsidR="00607179">
        <w:rPr>
          <w:rFonts w:asciiTheme="minorHAnsi" w:hAnsiTheme="minorHAnsi" w:cstheme="minorHAnsi"/>
          <w:bCs/>
          <w:sz w:val="22"/>
          <w:szCs w:val="22"/>
        </w:rPr>
        <w:t xml:space="preserve">The guidance for assessing and recognizing OTTI is also included: </w:t>
      </w:r>
    </w:p>
    <w:p w14:paraId="1C68D736" w14:textId="77777777" w:rsidR="00060AFE" w:rsidRPr="00C11C99" w:rsidRDefault="00060AFE" w:rsidP="00C11C99">
      <w:pPr>
        <w:pStyle w:val="BodyText"/>
        <w:ind w:left="720"/>
        <w:rPr>
          <w:rFonts w:asciiTheme="minorHAnsi" w:hAnsiTheme="minorHAnsi" w:cstheme="minorHAnsi"/>
          <w:b/>
          <w:sz w:val="22"/>
          <w:szCs w:val="22"/>
        </w:rPr>
      </w:pPr>
    </w:p>
    <w:p w14:paraId="43BA2AB5" w14:textId="70E5C06C" w:rsidR="00677F89" w:rsidRPr="00C11C99" w:rsidRDefault="00677F89" w:rsidP="00C11C99">
      <w:pPr>
        <w:pStyle w:val="ListContinue"/>
        <w:tabs>
          <w:tab w:val="num" w:pos="720"/>
        </w:tabs>
        <w:ind w:left="720"/>
        <w:rPr>
          <w:szCs w:val="22"/>
        </w:rPr>
      </w:pPr>
      <w:r w:rsidRPr="00C11C99">
        <w:rPr>
          <w:szCs w:val="22"/>
        </w:rPr>
        <w:t>35.</w:t>
      </w:r>
      <w:r w:rsidRPr="00C11C99">
        <w:rPr>
          <w:szCs w:val="22"/>
        </w:rPr>
        <w:tab/>
        <w:t>Reporting entities may elect a practical expedient in lieu of the Allowable Earned Yield detailed in paragraphs 33-34 and calculate Book/Adjusted Carrying Value (BACV) such that all distributions received are treated as a reduction in BACV. With this approach, the reporting entity will not recognize any interest or investment income until the residual tranche has a BACV of zero. Once the residual has a zero BACV, distributions received shall be recognized as interest income.</w:t>
      </w:r>
    </w:p>
    <w:p w14:paraId="580534A0" w14:textId="77777777" w:rsidR="00677F89" w:rsidRPr="00C11C99" w:rsidRDefault="00677F89" w:rsidP="003B2C94">
      <w:pPr>
        <w:pStyle w:val="ListNumber2"/>
        <w:numPr>
          <w:ilvl w:val="0"/>
          <w:numId w:val="20"/>
        </w:numPr>
        <w:tabs>
          <w:tab w:val="clear" w:pos="0"/>
          <w:tab w:val="num" w:pos="720"/>
        </w:tabs>
        <w:spacing w:after="220"/>
        <w:ind w:left="2160"/>
        <w:jc w:val="both"/>
        <w:rPr>
          <w:sz w:val="22"/>
          <w:szCs w:val="22"/>
        </w:rPr>
      </w:pPr>
      <w:r w:rsidRPr="00C11C99">
        <w:rPr>
          <w:sz w:val="22"/>
          <w:szCs w:val="22"/>
        </w:rPr>
        <w:t>Reporting entities applying the practical expedient shall continue to report residuals on Schedule BA, including those with a zero BACV. Any subsequent distributions shall be reported as interest income until the structure matures/terminates, is unwound, or no longer meets the definition of a residual.</w:t>
      </w:r>
    </w:p>
    <w:p w14:paraId="5AC0B3EB" w14:textId="77777777" w:rsidR="00677F89" w:rsidRPr="00C11C99" w:rsidRDefault="00677F89" w:rsidP="003B2C94">
      <w:pPr>
        <w:pStyle w:val="ListNumber2"/>
        <w:numPr>
          <w:ilvl w:val="0"/>
          <w:numId w:val="20"/>
        </w:numPr>
        <w:tabs>
          <w:tab w:val="clear" w:pos="0"/>
          <w:tab w:val="num" w:pos="720"/>
        </w:tabs>
        <w:spacing w:after="220"/>
        <w:ind w:left="2160"/>
        <w:jc w:val="both"/>
        <w:rPr>
          <w:sz w:val="22"/>
          <w:szCs w:val="22"/>
        </w:rPr>
      </w:pPr>
      <w:r w:rsidRPr="00C11C99">
        <w:rPr>
          <w:sz w:val="22"/>
          <w:szCs w:val="22"/>
        </w:rPr>
        <w:t>Reporting entities are required to apply the practical expedient to all residuals held.</w:t>
      </w:r>
    </w:p>
    <w:p w14:paraId="2DC31763" w14:textId="77777777" w:rsidR="00677F89" w:rsidRPr="00C11C99" w:rsidRDefault="00677F89" w:rsidP="003B2C94">
      <w:pPr>
        <w:pStyle w:val="ListNumber2"/>
        <w:numPr>
          <w:ilvl w:val="0"/>
          <w:numId w:val="20"/>
        </w:numPr>
        <w:tabs>
          <w:tab w:val="clear" w:pos="0"/>
          <w:tab w:val="num" w:pos="720"/>
        </w:tabs>
        <w:spacing w:after="220"/>
        <w:ind w:left="2160"/>
        <w:jc w:val="both"/>
        <w:rPr>
          <w:sz w:val="22"/>
          <w:szCs w:val="22"/>
        </w:rPr>
      </w:pPr>
      <w:r w:rsidRPr="00C11C99">
        <w:rPr>
          <w:b/>
          <w:bCs/>
          <w:sz w:val="22"/>
          <w:szCs w:val="22"/>
        </w:rPr>
        <w:t>Reporting entities that wish to discontinue use of the practical expedient approach and move towards the Allowable Earned Yield method are required to specify and disclose an explicit transition date, and only apply the Allowable Earned Yield method to residuals acquired after that date. Residuals held prior to the disclosed accounting method transition date shall continue to follow the practical expedient until those residuals mature/terminate or are unwound.</w:t>
      </w:r>
    </w:p>
    <w:p w14:paraId="306502B6" w14:textId="51EFF9B3" w:rsidR="00677F89" w:rsidRPr="00C11C99" w:rsidRDefault="00C11C99" w:rsidP="00C11C99">
      <w:pPr>
        <w:pStyle w:val="ListContinue"/>
        <w:tabs>
          <w:tab w:val="num" w:pos="720"/>
        </w:tabs>
        <w:ind w:left="720"/>
        <w:rPr>
          <w:b/>
          <w:bCs/>
          <w:i/>
          <w:iCs/>
          <w:szCs w:val="22"/>
        </w:rPr>
      </w:pPr>
      <w:r w:rsidRPr="00C11C99">
        <w:rPr>
          <w:szCs w:val="22"/>
        </w:rPr>
        <w:t>36.</w:t>
      </w:r>
      <w:r w:rsidRPr="00C11C99">
        <w:rPr>
          <w:szCs w:val="22"/>
        </w:rPr>
        <w:tab/>
      </w:r>
      <w:r w:rsidR="00677F89" w:rsidRPr="00C11C99">
        <w:rPr>
          <w:szCs w:val="22"/>
        </w:rPr>
        <w:t xml:space="preserve">Residuals shall be assessed for other-than-temporary impairment (OTTI) on an ongoing basis, with required assessment anytime that fair value is less than the reported value. </w:t>
      </w:r>
    </w:p>
    <w:p w14:paraId="2E25E07A" w14:textId="4C825193" w:rsidR="00677F89" w:rsidRPr="00C11C99" w:rsidRDefault="00677F89" w:rsidP="003B2C94">
      <w:pPr>
        <w:pStyle w:val="ListNumber2"/>
        <w:numPr>
          <w:ilvl w:val="0"/>
          <w:numId w:val="21"/>
        </w:numPr>
        <w:spacing w:after="220"/>
        <w:jc w:val="both"/>
        <w:rPr>
          <w:sz w:val="22"/>
          <w:szCs w:val="22"/>
        </w:rPr>
      </w:pPr>
      <w:r w:rsidRPr="00C11C99">
        <w:rPr>
          <w:sz w:val="22"/>
          <w:szCs w:val="22"/>
        </w:rPr>
        <w:t xml:space="preserve">For residuals measured using the Allowable Earned Yield method, as detailed in paragraphs 33-34, </w:t>
      </w:r>
      <w:r w:rsidRPr="0084023C">
        <w:rPr>
          <w:b/>
          <w:bCs/>
          <w:sz w:val="22"/>
          <w:szCs w:val="22"/>
        </w:rPr>
        <w:t xml:space="preserve">an OTTI shall be considered to have occurred if the present value of expected cash flows discounted by the Allowable Earned Yield, is less than amortized cost. </w:t>
      </w:r>
      <w:r w:rsidRPr="00C11C99">
        <w:rPr>
          <w:sz w:val="22"/>
          <w:szCs w:val="22"/>
        </w:rPr>
        <w:t>Upon identification of an OTTI, the reporting entity shall recognize a realized loss equal to the difference between the amortized cost and the present value of expected cash flows, with the present value of expected cash flows becoming the new amortized cost to which the Allowable Earned Yield is applied. After the OTTI is recognized, distributions received from the residual shall continue to be recorded in accordance with paragraphs 33-34. Subsequent recoveries in cash flows shall not result in increases to the amortized cost</w:t>
      </w:r>
      <w:r w:rsidR="0099599A" w:rsidRPr="00C11C99">
        <w:rPr>
          <w:sz w:val="22"/>
          <w:szCs w:val="22"/>
        </w:rPr>
        <w:t xml:space="preserve">. </w:t>
      </w:r>
    </w:p>
    <w:p w14:paraId="7CEF6F51" w14:textId="77777777" w:rsidR="001758BB" w:rsidRDefault="00677F89" w:rsidP="00B30CA0">
      <w:pPr>
        <w:pStyle w:val="ListNumber2"/>
        <w:numPr>
          <w:ilvl w:val="0"/>
          <w:numId w:val="21"/>
        </w:numPr>
        <w:spacing w:after="220"/>
        <w:jc w:val="both"/>
        <w:rPr>
          <w:sz w:val="22"/>
          <w:szCs w:val="22"/>
        </w:rPr>
      </w:pPr>
      <w:r w:rsidRPr="0084023C">
        <w:rPr>
          <w:b/>
          <w:bCs/>
          <w:sz w:val="22"/>
          <w:szCs w:val="22"/>
        </w:rPr>
        <w:t>For residuals measured under the practical expedient, as detailed in paragraph 35, an OTTI shall be considered to have occurred if the fair value of the residual is less than the BACV. The reporting entity shall recognize a realized loss equal to the difference between the fair value and the BACV, with the fair value becoming the new BACV.</w:t>
      </w:r>
      <w:r w:rsidRPr="00C11C99">
        <w:rPr>
          <w:sz w:val="22"/>
          <w:szCs w:val="22"/>
        </w:rPr>
        <w:t xml:space="preserve"> After the OTTI is recognized, distributions received from the residual shall continue to be recorded in accordance with paragraph 35. Subsequent recoveries in cash flows shall not result in increases to the BACV.</w:t>
      </w:r>
    </w:p>
    <w:p w14:paraId="718B7398" w14:textId="77777777" w:rsidR="00702DEA" w:rsidRDefault="00702DEA">
      <w:pPr>
        <w:rPr>
          <w:b/>
          <w:bCs/>
          <w:sz w:val="22"/>
          <w:szCs w:val="22"/>
          <w:u w:val="single"/>
        </w:rPr>
      </w:pPr>
      <w:r>
        <w:rPr>
          <w:szCs w:val="22"/>
          <w:u w:val="single"/>
        </w:rPr>
        <w:br w:type="page"/>
      </w:r>
    </w:p>
    <w:p w14:paraId="39DA8242" w14:textId="2DD8CF0A" w:rsidR="007B7384" w:rsidRPr="002B0AD0" w:rsidRDefault="007B7384" w:rsidP="007B7384">
      <w:pPr>
        <w:pStyle w:val="BodyText2"/>
        <w:rPr>
          <w:szCs w:val="22"/>
          <w:u w:val="single"/>
        </w:rPr>
      </w:pPr>
      <w:r w:rsidRPr="002B0AD0">
        <w:rPr>
          <w:szCs w:val="22"/>
          <w:u w:val="single"/>
        </w:rPr>
        <w:lastRenderedPageBreak/>
        <w:t>SSAP No. 2—</w:t>
      </w:r>
      <w:r>
        <w:rPr>
          <w:szCs w:val="22"/>
          <w:u w:val="single"/>
        </w:rPr>
        <w:t>Cash, Cash Equivalents</w:t>
      </w:r>
      <w:r w:rsidR="008C4B74">
        <w:rPr>
          <w:szCs w:val="22"/>
          <w:u w:val="single"/>
        </w:rPr>
        <w:t>, Drafts and short-Term Investments</w:t>
      </w:r>
    </w:p>
    <w:p w14:paraId="5C8CE6D8" w14:textId="77777777" w:rsidR="00DD56AC" w:rsidRPr="00DD56AC" w:rsidRDefault="00DD56AC" w:rsidP="00DD56AC">
      <w:pPr>
        <w:spacing w:before="240" w:after="120" w:line="280" w:lineRule="exact"/>
        <w:jc w:val="both"/>
        <w:outlineLvl w:val="2"/>
        <w:rPr>
          <w:b/>
          <w:sz w:val="22"/>
          <w:szCs w:val="22"/>
        </w:rPr>
      </w:pPr>
      <w:bookmarkStart w:id="10" w:name="_Toc384538210"/>
      <w:bookmarkStart w:id="11" w:name="_Toc187669449"/>
      <w:r w:rsidRPr="00DD56AC">
        <w:rPr>
          <w:b/>
          <w:sz w:val="22"/>
          <w:szCs w:val="22"/>
        </w:rPr>
        <w:t>Disclosures</w:t>
      </w:r>
      <w:bookmarkEnd w:id="10"/>
      <w:bookmarkEnd w:id="11"/>
    </w:p>
    <w:p w14:paraId="2480DC57" w14:textId="77777777" w:rsidR="00DD56AC" w:rsidRPr="00DD56AC" w:rsidRDefault="00DD56AC" w:rsidP="00DD56AC">
      <w:pPr>
        <w:numPr>
          <w:ilvl w:val="0"/>
          <w:numId w:val="46"/>
        </w:numPr>
        <w:spacing w:after="220"/>
        <w:jc w:val="both"/>
        <w:rPr>
          <w:sz w:val="22"/>
          <w:szCs w:val="22"/>
        </w:rPr>
      </w:pPr>
      <w:bookmarkStart w:id="12" w:name="_Hlk41904313"/>
      <w:r w:rsidRPr="00DD56AC">
        <w:rPr>
          <w:sz w:val="22"/>
          <w:szCs w:val="22"/>
        </w:rPr>
        <w:t xml:space="preserve">The </w:t>
      </w:r>
      <w:r w:rsidRPr="00DD56AC">
        <w:rPr>
          <w:sz w:val="22"/>
        </w:rPr>
        <w:t>following</w:t>
      </w:r>
      <w:r w:rsidRPr="00DD56AC">
        <w:rPr>
          <w:sz w:val="22"/>
          <w:szCs w:val="22"/>
        </w:rPr>
        <w:t xml:space="preserve"> disclosures shall be made for short-term investments in the financial statements:</w:t>
      </w:r>
    </w:p>
    <w:p w14:paraId="7E91B059" w14:textId="77777777" w:rsidR="00DD56AC" w:rsidRPr="00DD56AC" w:rsidRDefault="00DD56AC" w:rsidP="00DD56AC">
      <w:pPr>
        <w:numPr>
          <w:ilvl w:val="0"/>
          <w:numId w:val="45"/>
        </w:numPr>
        <w:spacing w:after="220"/>
        <w:jc w:val="both"/>
        <w:rPr>
          <w:sz w:val="22"/>
          <w:szCs w:val="22"/>
        </w:rPr>
      </w:pPr>
      <w:r w:rsidRPr="00DD56AC">
        <w:rPr>
          <w:sz w:val="22"/>
          <w:szCs w:val="22"/>
        </w:rPr>
        <w:t xml:space="preserve">Fair values in accordance with </w:t>
      </w:r>
      <w:r w:rsidRPr="00DD56AC">
        <w:rPr>
          <w:i/>
          <w:sz w:val="22"/>
          <w:szCs w:val="22"/>
        </w:rPr>
        <w:t>SSAP No. 100—Fair Value</w:t>
      </w:r>
      <w:r w:rsidRPr="00DD56AC">
        <w:rPr>
          <w:sz w:val="22"/>
          <w:szCs w:val="22"/>
        </w:rPr>
        <w:t xml:space="preserve">; </w:t>
      </w:r>
    </w:p>
    <w:p w14:paraId="36272FC2" w14:textId="77777777" w:rsidR="00DD56AC" w:rsidRPr="00DD56AC" w:rsidRDefault="00DD56AC" w:rsidP="00DD56AC">
      <w:pPr>
        <w:numPr>
          <w:ilvl w:val="0"/>
          <w:numId w:val="45"/>
        </w:numPr>
        <w:spacing w:after="220"/>
        <w:jc w:val="both"/>
        <w:rPr>
          <w:sz w:val="22"/>
          <w:szCs w:val="22"/>
        </w:rPr>
      </w:pPr>
      <w:r w:rsidRPr="00DD56AC">
        <w:rPr>
          <w:sz w:val="22"/>
          <w:szCs w:val="22"/>
        </w:rPr>
        <w:t xml:space="preserve">Concentrations of credit risk in accordance with </w:t>
      </w:r>
      <w:r w:rsidRPr="00DD56AC">
        <w:rPr>
          <w:i/>
          <w:sz w:val="22"/>
          <w:szCs w:val="22"/>
        </w:rPr>
        <w:t>SSAP No. 27—Off-Balance-Sheet and Credit Risk Disclosures</w:t>
      </w:r>
      <w:r w:rsidRPr="00DD56AC">
        <w:rPr>
          <w:sz w:val="22"/>
          <w:szCs w:val="22"/>
        </w:rPr>
        <w:t>;</w:t>
      </w:r>
    </w:p>
    <w:p w14:paraId="185FEED6" w14:textId="77777777" w:rsidR="00DD56AC" w:rsidRPr="00DD56AC" w:rsidRDefault="00DD56AC" w:rsidP="00DD56AC">
      <w:pPr>
        <w:numPr>
          <w:ilvl w:val="0"/>
          <w:numId w:val="45"/>
        </w:numPr>
        <w:spacing w:after="220"/>
        <w:jc w:val="both"/>
        <w:rPr>
          <w:sz w:val="22"/>
          <w:szCs w:val="22"/>
        </w:rPr>
      </w:pPr>
      <w:r w:rsidRPr="00DD56AC">
        <w:rPr>
          <w:sz w:val="22"/>
          <w:szCs w:val="22"/>
        </w:rPr>
        <w:t>Basis at which the short-term investments are stated.</w:t>
      </w:r>
    </w:p>
    <w:p w14:paraId="335A348D" w14:textId="77777777" w:rsidR="00DD56AC" w:rsidRPr="00DD56AC" w:rsidRDefault="00DD56AC" w:rsidP="00DD56AC">
      <w:pPr>
        <w:numPr>
          <w:ilvl w:val="0"/>
          <w:numId w:val="45"/>
        </w:numPr>
        <w:spacing w:after="220"/>
        <w:jc w:val="both"/>
        <w:rPr>
          <w:sz w:val="22"/>
          <w:szCs w:val="22"/>
        </w:rPr>
      </w:pPr>
      <w:r w:rsidRPr="00DD56AC">
        <w:rPr>
          <w:sz w:val="22"/>
          <w:szCs w:val="22"/>
        </w:rPr>
        <w:t xml:space="preserve">The items in the scope of this statement are also subject to the annual audited disclosures in </w:t>
      </w:r>
      <w:r w:rsidRPr="00DD56AC">
        <w:rPr>
          <w:i/>
          <w:sz w:val="22"/>
          <w:szCs w:val="22"/>
        </w:rPr>
        <w:t>SSAP No. 26—Bonds</w:t>
      </w:r>
      <w:r w:rsidRPr="00DD56AC">
        <w:rPr>
          <w:sz w:val="22"/>
          <w:szCs w:val="22"/>
        </w:rPr>
        <w:t>, paragraph 40.f.</w:t>
      </w:r>
    </w:p>
    <w:p w14:paraId="269ED087" w14:textId="77777777" w:rsidR="00DD56AC" w:rsidRPr="00DD56AC" w:rsidRDefault="00DD56AC" w:rsidP="00DD56AC">
      <w:pPr>
        <w:numPr>
          <w:ilvl w:val="0"/>
          <w:numId w:val="45"/>
        </w:numPr>
        <w:spacing w:after="220"/>
        <w:jc w:val="both"/>
        <w:rPr>
          <w:sz w:val="22"/>
          <w:szCs w:val="22"/>
        </w:rPr>
      </w:pPr>
      <w:r w:rsidRPr="00DD56AC">
        <w:rPr>
          <w:iCs/>
          <w:sz w:val="22"/>
          <w:szCs w:val="22"/>
        </w:rPr>
        <w:t>Identification of cash equivalents (excluding money market mutual funds as detailed in paragraph 8) and sh</w:t>
      </w:r>
      <w:r w:rsidRPr="00DD56AC">
        <w:rPr>
          <w:sz w:val="22"/>
          <w:szCs w:val="22"/>
        </w:rPr>
        <w:t>ort-term investments (or substantially similar investments), which remain on the same reporting schedule for more than one consecutive reporting period. This disclosure is satisfied by use of a designated code in the investment schedules of the statutory financial statements.</w:t>
      </w:r>
    </w:p>
    <w:bookmarkEnd w:id="12"/>
    <w:p w14:paraId="27F3AC7C" w14:textId="0C573A5C" w:rsidR="0019054F" w:rsidRPr="0019054F" w:rsidRDefault="0019054F" w:rsidP="0019054F">
      <w:pPr>
        <w:pStyle w:val="BodyText"/>
        <w:rPr>
          <w:rFonts w:asciiTheme="minorHAnsi" w:hAnsiTheme="minorHAnsi" w:cstheme="minorHAnsi"/>
          <w:b/>
          <w:sz w:val="22"/>
          <w:szCs w:val="22"/>
        </w:rPr>
      </w:pPr>
      <w:r w:rsidRPr="0019054F">
        <w:rPr>
          <w:rFonts w:asciiTheme="minorHAnsi" w:hAnsiTheme="minorHAnsi" w:cstheme="minorHAnsi"/>
          <w:b/>
          <w:sz w:val="22"/>
          <w:szCs w:val="22"/>
        </w:rPr>
        <w:t>Activity to Date (issues previously addressed by the Working Group, Emerging Accounting Issues (E) Working Group, SEC, FASB, other State Departments of Insurance or other NAIC groups):</w:t>
      </w:r>
      <w:r>
        <w:rPr>
          <w:rFonts w:asciiTheme="minorHAnsi" w:hAnsiTheme="minorHAnsi" w:cstheme="minorHAnsi"/>
          <w:b/>
          <w:sz w:val="22"/>
          <w:szCs w:val="22"/>
        </w:rPr>
        <w:t xml:space="preserve"> </w:t>
      </w:r>
      <w:r w:rsidRPr="0019054F">
        <w:rPr>
          <w:rFonts w:asciiTheme="minorHAnsi" w:hAnsiTheme="minorHAnsi" w:cstheme="minorHAnsi"/>
          <w:bCs/>
          <w:sz w:val="22"/>
          <w:szCs w:val="22"/>
        </w:rPr>
        <w:t>None</w:t>
      </w:r>
    </w:p>
    <w:p w14:paraId="6577EEB1" w14:textId="77777777" w:rsidR="0019054F" w:rsidRPr="0019054F" w:rsidRDefault="0019054F" w:rsidP="0019054F">
      <w:pPr>
        <w:pStyle w:val="BodyText"/>
        <w:rPr>
          <w:rFonts w:asciiTheme="minorHAnsi" w:hAnsiTheme="minorHAnsi" w:cstheme="minorHAnsi"/>
          <w:sz w:val="22"/>
          <w:szCs w:val="22"/>
          <w:highlight w:val="yellow"/>
        </w:rPr>
      </w:pPr>
    </w:p>
    <w:p w14:paraId="1A7C9804" w14:textId="073CC139" w:rsidR="002A1316" w:rsidRPr="00A37457" w:rsidRDefault="002A1316" w:rsidP="00B30CA0">
      <w:pPr>
        <w:pStyle w:val="BodyText"/>
        <w:rPr>
          <w:rFonts w:asciiTheme="minorHAnsi" w:hAnsiTheme="minorHAnsi" w:cstheme="minorHAnsi"/>
          <w:b/>
          <w:sz w:val="22"/>
          <w:szCs w:val="22"/>
        </w:rPr>
      </w:pPr>
      <w:r w:rsidRPr="00A37457">
        <w:rPr>
          <w:rFonts w:asciiTheme="minorHAnsi" w:hAnsiTheme="minorHAnsi" w:cstheme="minorHAnsi"/>
          <w:b/>
          <w:sz w:val="22"/>
          <w:szCs w:val="22"/>
        </w:rPr>
        <w:t xml:space="preserve">Information or </w:t>
      </w:r>
      <w:r w:rsidR="00DF407B" w:rsidRPr="00A37457">
        <w:rPr>
          <w:rFonts w:asciiTheme="minorHAnsi" w:hAnsiTheme="minorHAnsi" w:cstheme="minorHAnsi"/>
          <w:b/>
          <w:sz w:val="22"/>
          <w:szCs w:val="22"/>
        </w:rPr>
        <w:t>i</w:t>
      </w:r>
      <w:r w:rsidRPr="00A37457">
        <w:rPr>
          <w:rFonts w:asciiTheme="minorHAnsi" w:hAnsiTheme="minorHAnsi" w:cstheme="minorHAnsi"/>
          <w:b/>
          <w:sz w:val="22"/>
          <w:szCs w:val="22"/>
        </w:rPr>
        <w:t xml:space="preserve">ssues (included in </w:t>
      </w:r>
      <w:r w:rsidRPr="00A37457">
        <w:rPr>
          <w:rFonts w:asciiTheme="minorHAnsi" w:hAnsiTheme="minorHAnsi" w:cstheme="minorHAnsi"/>
          <w:b/>
          <w:i/>
          <w:sz w:val="22"/>
          <w:szCs w:val="22"/>
        </w:rPr>
        <w:t>Description of Issue</w:t>
      </w:r>
      <w:r w:rsidRPr="00A37457">
        <w:rPr>
          <w:rFonts w:asciiTheme="minorHAnsi" w:hAnsiTheme="minorHAnsi" w:cstheme="minorHAnsi"/>
          <w:b/>
          <w:sz w:val="22"/>
          <w:szCs w:val="22"/>
        </w:rPr>
        <w:t xml:space="preserve">) not previously contemplated by the </w:t>
      </w:r>
      <w:r w:rsidR="00004652" w:rsidRPr="00A37457">
        <w:rPr>
          <w:rFonts w:asciiTheme="minorHAnsi" w:hAnsiTheme="minorHAnsi" w:cstheme="minorHAnsi"/>
          <w:b/>
          <w:sz w:val="22"/>
          <w:szCs w:val="22"/>
        </w:rPr>
        <w:t>Working Group</w:t>
      </w:r>
      <w:r w:rsidRPr="00A37457">
        <w:rPr>
          <w:rFonts w:asciiTheme="minorHAnsi" w:hAnsiTheme="minorHAnsi" w:cstheme="minorHAnsi"/>
          <w:b/>
          <w:sz w:val="22"/>
          <w:szCs w:val="22"/>
        </w:rPr>
        <w:t>:</w:t>
      </w:r>
    </w:p>
    <w:p w14:paraId="38E08ED2" w14:textId="77777777" w:rsidR="002A1316" w:rsidRPr="00A37457" w:rsidRDefault="00FE7FAA" w:rsidP="00B30CA0">
      <w:pPr>
        <w:pStyle w:val="BodyText"/>
        <w:rPr>
          <w:rFonts w:asciiTheme="minorHAnsi" w:hAnsiTheme="minorHAnsi" w:cstheme="minorHAnsi"/>
          <w:bCs/>
          <w:sz w:val="22"/>
          <w:szCs w:val="22"/>
        </w:rPr>
      </w:pPr>
      <w:r w:rsidRPr="00A37457">
        <w:rPr>
          <w:rFonts w:asciiTheme="minorHAnsi" w:hAnsiTheme="minorHAnsi" w:cstheme="minorHAnsi"/>
          <w:bCs/>
          <w:sz w:val="22"/>
          <w:szCs w:val="22"/>
        </w:rPr>
        <w:t>None</w:t>
      </w:r>
    </w:p>
    <w:p w14:paraId="19D3DF10" w14:textId="77777777" w:rsidR="006B37DD" w:rsidRPr="00A37457" w:rsidRDefault="006B37DD" w:rsidP="00B30CA0">
      <w:pPr>
        <w:pStyle w:val="BodyText2"/>
        <w:rPr>
          <w:rFonts w:asciiTheme="minorHAnsi" w:hAnsiTheme="minorHAnsi" w:cstheme="minorHAnsi"/>
          <w:b w:val="0"/>
          <w:bCs w:val="0"/>
          <w:szCs w:val="22"/>
        </w:rPr>
      </w:pPr>
    </w:p>
    <w:p w14:paraId="70213B4E" w14:textId="4B3051E9" w:rsidR="00490996" w:rsidRPr="00A37457" w:rsidRDefault="00490996" w:rsidP="00490996">
      <w:pPr>
        <w:pStyle w:val="Default"/>
        <w:rPr>
          <w:rFonts w:asciiTheme="minorHAnsi" w:hAnsiTheme="minorHAnsi" w:cstheme="minorHAnsi"/>
          <w:bCs/>
          <w:sz w:val="22"/>
          <w:szCs w:val="22"/>
        </w:rPr>
      </w:pPr>
      <w:r w:rsidRPr="00A37457">
        <w:rPr>
          <w:rFonts w:asciiTheme="minorHAnsi" w:hAnsiTheme="minorHAnsi" w:cstheme="minorHAnsi"/>
          <w:b/>
          <w:sz w:val="22"/>
          <w:szCs w:val="22"/>
        </w:rPr>
        <w:t>Convergence with International Financial Reporting Standards (IFRS):</w:t>
      </w:r>
      <w:r w:rsidR="002408D3" w:rsidRPr="00A37457">
        <w:rPr>
          <w:rFonts w:asciiTheme="minorHAnsi" w:hAnsiTheme="minorHAnsi" w:cstheme="minorHAnsi"/>
          <w:b/>
          <w:sz w:val="22"/>
          <w:szCs w:val="22"/>
        </w:rPr>
        <w:t xml:space="preserve"> </w:t>
      </w:r>
      <w:r w:rsidR="002408D3" w:rsidRPr="00A37457">
        <w:rPr>
          <w:rFonts w:asciiTheme="minorHAnsi" w:hAnsiTheme="minorHAnsi" w:cstheme="minorHAnsi"/>
          <w:bCs/>
          <w:sz w:val="22"/>
          <w:szCs w:val="22"/>
        </w:rPr>
        <w:t>N</w:t>
      </w:r>
      <w:r w:rsidR="006E0775" w:rsidRPr="00A37457">
        <w:rPr>
          <w:rFonts w:asciiTheme="minorHAnsi" w:hAnsiTheme="minorHAnsi" w:cstheme="minorHAnsi"/>
          <w:bCs/>
          <w:sz w:val="22"/>
          <w:szCs w:val="22"/>
        </w:rPr>
        <w:t>/</w:t>
      </w:r>
      <w:r w:rsidR="002408D3" w:rsidRPr="00A37457">
        <w:rPr>
          <w:rFonts w:asciiTheme="minorHAnsi" w:hAnsiTheme="minorHAnsi" w:cstheme="minorHAnsi"/>
          <w:bCs/>
          <w:sz w:val="22"/>
          <w:szCs w:val="22"/>
        </w:rPr>
        <w:t>A</w:t>
      </w:r>
    </w:p>
    <w:p w14:paraId="0F14F38A" w14:textId="77777777" w:rsidR="00BD4F0C" w:rsidRPr="00A37457" w:rsidRDefault="00BD4F0C" w:rsidP="004E2BB9">
      <w:pPr>
        <w:pStyle w:val="BodyText2"/>
        <w:rPr>
          <w:rFonts w:asciiTheme="minorHAnsi" w:hAnsiTheme="minorHAnsi" w:cstheme="minorHAnsi"/>
          <w:i/>
          <w:iCs/>
          <w:szCs w:val="22"/>
        </w:rPr>
      </w:pPr>
    </w:p>
    <w:p w14:paraId="5557637B" w14:textId="7BD0DF0C" w:rsidR="00237383" w:rsidRPr="002E5C14" w:rsidRDefault="00711CBA" w:rsidP="004E2BB9">
      <w:pPr>
        <w:pStyle w:val="BodyText2"/>
        <w:rPr>
          <w:rFonts w:asciiTheme="minorHAnsi" w:hAnsiTheme="minorHAnsi" w:cstheme="minorHAnsi"/>
          <w:szCs w:val="22"/>
          <w:u w:val="single"/>
        </w:rPr>
      </w:pPr>
      <w:r w:rsidRPr="002E5C14">
        <w:rPr>
          <w:rFonts w:asciiTheme="minorHAnsi" w:hAnsiTheme="minorHAnsi" w:cstheme="minorHAnsi"/>
          <w:szCs w:val="22"/>
          <w:u w:val="single"/>
        </w:rPr>
        <w:t>Staff</w:t>
      </w:r>
      <w:r w:rsidRPr="002E5C14">
        <w:rPr>
          <w:rFonts w:asciiTheme="minorHAnsi" w:hAnsiTheme="minorHAnsi" w:cstheme="minorHAnsi"/>
          <w:i/>
          <w:iCs/>
          <w:szCs w:val="22"/>
          <w:u w:val="single"/>
        </w:rPr>
        <w:t xml:space="preserve"> </w:t>
      </w:r>
      <w:r w:rsidR="002A1316" w:rsidRPr="002E5C14">
        <w:rPr>
          <w:rFonts w:asciiTheme="minorHAnsi" w:hAnsiTheme="minorHAnsi" w:cstheme="minorHAnsi"/>
          <w:szCs w:val="22"/>
          <w:u w:val="single"/>
        </w:rPr>
        <w:t>Recommendation:</w:t>
      </w:r>
      <w:r w:rsidR="004128F1" w:rsidRPr="002E5C14">
        <w:rPr>
          <w:rFonts w:asciiTheme="minorHAnsi" w:hAnsiTheme="minorHAnsi" w:cstheme="minorHAnsi"/>
          <w:szCs w:val="22"/>
          <w:u w:val="single"/>
        </w:rPr>
        <w:t xml:space="preserve"> </w:t>
      </w:r>
    </w:p>
    <w:p w14:paraId="25EF7E87" w14:textId="249DF79F" w:rsidR="007D34A0" w:rsidRDefault="00D41C09" w:rsidP="00D41C09">
      <w:pPr>
        <w:jc w:val="both"/>
        <w:rPr>
          <w:rFonts w:asciiTheme="minorHAnsi" w:hAnsiTheme="minorHAnsi" w:cstheme="minorHAnsi"/>
          <w:b/>
          <w:bCs/>
          <w:sz w:val="22"/>
          <w:szCs w:val="22"/>
        </w:rPr>
      </w:pPr>
      <w:r w:rsidRPr="00A37457">
        <w:rPr>
          <w:rFonts w:asciiTheme="minorHAnsi" w:hAnsiTheme="minorHAnsi" w:cstheme="minorHAnsi"/>
          <w:b/>
          <w:bCs/>
          <w:sz w:val="22"/>
          <w:szCs w:val="22"/>
        </w:rPr>
        <w:t xml:space="preserve">NAIC staff recommend that the Working Group move this item to the active listing </w:t>
      </w:r>
      <w:r w:rsidR="00B61E12">
        <w:rPr>
          <w:rFonts w:asciiTheme="minorHAnsi" w:hAnsiTheme="minorHAnsi" w:cstheme="minorHAnsi"/>
          <w:b/>
          <w:bCs/>
          <w:sz w:val="22"/>
          <w:szCs w:val="22"/>
        </w:rPr>
        <w:t xml:space="preserve">as a SAP clarification and expose SSAP and </w:t>
      </w:r>
      <w:r w:rsidR="008F3C37">
        <w:rPr>
          <w:rFonts w:asciiTheme="minorHAnsi" w:hAnsiTheme="minorHAnsi" w:cstheme="minorHAnsi"/>
          <w:b/>
          <w:bCs/>
          <w:sz w:val="22"/>
          <w:szCs w:val="22"/>
        </w:rPr>
        <w:t>Annual Statement</w:t>
      </w:r>
      <w:r w:rsidR="00B61E12">
        <w:rPr>
          <w:rFonts w:asciiTheme="minorHAnsi" w:hAnsiTheme="minorHAnsi" w:cstheme="minorHAnsi"/>
          <w:b/>
          <w:bCs/>
          <w:sz w:val="22"/>
          <w:szCs w:val="22"/>
        </w:rPr>
        <w:t xml:space="preserve"> reporting revisions </w:t>
      </w:r>
      <w:r w:rsidR="00062770">
        <w:rPr>
          <w:rFonts w:asciiTheme="minorHAnsi" w:hAnsiTheme="minorHAnsi" w:cstheme="minorHAnsi"/>
          <w:b/>
          <w:bCs/>
          <w:sz w:val="22"/>
          <w:szCs w:val="22"/>
        </w:rPr>
        <w:t>as illustrated within</w:t>
      </w:r>
      <w:r w:rsidR="000B4AF9">
        <w:rPr>
          <w:rFonts w:asciiTheme="minorHAnsi" w:hAnsiTheme="minorHAnsi" w:cstheme="minorHAnsi"/>
          <w:b/>
          <w:bCs/>
          <w:sz w:val="22"/>
          <w:szCs w:val="22"/>
        </w:rPr>
        <w:t xml:space="preserve"> with a proposed effective date of December 31, 2026. </w:t>
      </w:r>
      <w:r w:rsidR="00F07184">
        <w:rPr>
          <w:rFonts w:asciiTheme="minorHAnsi" w:hAnsiTheme="minorHAnsi" w:cstheme="minorHAnsi"/>
          <w:b/>
          <w:bCs/>
          <w:sz w:val="22"/>
          <w:szCs w:val="22"/>
        </w:rPr>
        <w:t xml:space="preserve">With exposure, NAIC staff recommends that the Working Group sponsor a blanks proposal. </w:t>
      </w:r>
    </w:p>
    <w:p w14:paraId="79AE081B" w14:textId="77777777" w:rsidR="007D34A0" w:rsidRDefault="007D34A0" w:rsidP="00D41C09">
      <w:pPr>
        <w:jc w:val="both"/>
        <w:rPr>
          <w:rFonts w:asciiTheme="minorHAnsi" w:hAnsiTheme="minorHAnsi" w:cstheme="minorHAnsi"/>
          <w:b/>
          <w:bCs/>
          <w:sz w:val="22"/>
          <w:szCs w:val="22"/>
        </w:rPr>
      </w:pPr>
    </w:p>
    <w:p w14:paraId="05C5D5F3" w14:textId="1987E0D8" w:rsidR="00D41C09" w:rsidRDefault="00062770" w:rsidP="00D41C09">
      <w:pPr>
        <w:jc w:val="both"/>
        <w:rPr>
          <w:rFonts w:asciiTheme="minorHAnsi" w:hAnsiTheme="minorHAnsi" w:cstheme="minorHAnsi"/>
          <w:b/>
          <w:bCs/>
          <w:sz w:val="22"/>
          <w:szCs w:val="22"/>
        </w:rPr>
      </w:pPr>
      <w:r>
        <w:rPr>
          <w:rFonts w:asciiTheme="minorHAnsi" w:hAnsiTheme="minorHAnsi" w:cstheme="minorHAnsi"/>
          <w:b/>
          <w:bCs/>
          <w:sz w:val="22"/>
          <w:szCs w:val="22"/>
        </w:rPr>
        <w:t>The</w:t>
      </w:r>
      <w:r w:rsidR="007D34A0">
        <w:rPr>
          <w:rFonts w:asciiTheme="minorHAnsi" w:hAnsiTheme="minorHAnsi" w:cstheme="minorHAnsi"/>
          <w:b/>
          <w:bCs/>
          <w:sz w:val="22"/>
          <w:szCs w:val="22"/>
        </w:rPr>
        <w:t xml:space="preserve"> proposed</w:t>
      </w:r>
      <w:r>
        <w:rPr>
          <w:rFonts w:asciiTheme="minorHAnsi" w:hAnsiTheme="minorHAnsi" w:cstheme="minorHAnsi"/>
          <w:b/>
          <w:bCs/>
          <w:sz w:val="22"/>
          <w:szCs w:val="22"/>
        </w:rPr>
        <w:t xml:space="preserve"> revisions</w:t>
      </w:r>
      <w:r w:rsidR="00E9512A">
        <w:rPr>
          <w:rFonts w:asciiTheme="minorHAnsi" w:hAnsiTheme="minorHAnsi" w:cstheme="minorHAnsi"/>
          <w:b/>
          <w:bCs/>
          <w:sz w:val="22"/>
          <w:szCs w:val="22"/>
        </w:rPr>
        <w:t xml:space="preserve"> intend to improve utilization of existing disclosures, clarify guidance, </w:t>
      </w:r>
      <w:r w:rsidR="00091D89">
        <w:rPr>
          <w:rFonts w:asciiTheme="minorHAnsi" w:hAnsiTheme="minorHAnsi" w:cstheme="minorHAnsi"/>
          <w:b/>
          <w:bCs/>
          <w:sz w:val="22"/>
          <w:szCs w:val="22"/>
        </w:rPr>
        <w:t>and</w:t>
      </w:r>
      <w:r w:rsidR="00B61E12">
        <w:rPr>
          <w:rFonts w:asciiTheme="minorHAnsi" w:hAnsiTheme="minorHAnsi" w:cstheme="minorHAnsi"/>
          <w:b/>
          <w:bCs/>
          <w:sz w:val="22"/>
          <w:szCs w:val="22"/>
        </w:rPr>
        <w:t xml:space="preserve"> incorporate consistent locations and freque</w:t>
      </w:r>
      <w:r w:rsidR="002637E5">
        <w:rPr>
          <w:rFonts w:asciiTheme="minorHAnsi" w:hAnsiTheme="minorHAnsi" w:cstheme="minorHAnsi"/>
          <w:b/>
          <w:bCs/>
          <w:sz w:val="22"/>
          <w:szCs w:val="22"/>
        </w:rPr>
        <w:t xml:space="preserve">ncy for specific </w:t>
      </w:r>
      <w:r w:rsidR="006C47EB">
        <w:rPr>
          <w:rFonts w:asciiTheme="minorHAnsi" w:hAnsiTheme="minorHAnsi" w:cstheme="minorHAnsi"/>
          <w:b/>
          <w:bCs/>
          <w:sz w:val="22"/>
          <w:szCs w:val="22"/>
        </w:rPr>
        <w:t xml:space="preserve">debt security </w:t>
      </w:r>
      <w:r w:rsidR="002637E5">
        <w:rPr>
          <w:rFonts w:asciiTheme="minorHAnsi" w:hAnsiTheme="minorHAnsi" w:cstheme="minorHAnsi"/>
          <w:b/>
          <w:bCs/>
          <w:sz w:val="22"/>
          <w:szCs w:val="22"/>
        </w:rPr>
        <w:t>disclosures</w:t>
      </w:r>
      <w:r w:rsidR="00756B9D">
        <w:rPr>
          <w:rFonts w:asciiTheme="minorHAnsi" w:hAnsiTheme="minorHAnsi" w:cstheme="minorHAnsi"/>
          <w:b/>
          <w:bCs/>
          <w:sz w:val="22"/>
          <w:szCs w:val="22"/>
        </w:rPr>
        <w:t xml:space="preserve">. The edits also propose to include </w:t>
      </w:r>
      <w:r w:rsidR="009B147E">
        <w:rPr>
          <w:rFonts w:asciiTheme="minorHAnsi" w:hAnsiTheme="minorHAnsi" w:cstheme="minorHAnsi"/>
          <w:b/>
          <w:bCs/>
          <w:sz w:val="22"/>
          <w:szCs w:val="22"/>
        </w:rPr>
        <w:t xml:space="preserve">disclosures for residuals </w:t>
      </w:r>
      <w:r w:rsidR="009147C5">
        <w:rPr>
          <w:rFonts w:asciiTheme="minorHAnsi" w:hAnsiTheme="minorHAnsi" w:cstheme="minorHAnsi"/>
          <w:b/>
          <w:bCs/>
          <w:sz w:val="22"/>
          <w:szCs w:val="22"/>
        </w:rPr>
        <w:t>that</w:t>
      </w:r>
      <w:r w:rsidR="002637E5">
        <w:rPr>
          <w:rFonts w:asciiTheme="minorHAnsi" w:hAnsiTheme="minorHAnsi" w:cstheme="minorHAnsi"/>
          <w:b/>
          <w:bCs/>
          <w:sz w:val="22"/>
          <w:szCs w:val="22"/>
        </w:rPr>
        <w:t xml:space="preserve"> identify </w:t>
      </w:r>
      <w:r w:rsidR="003838D6">
        <w:rPr>
          <w:rFonts w:asciiTheme="minorHAnsi" w:hAnsiTheme="minorHAnsi" w:cstheme="minorHAnsi"/>
          <w:b/>
          <w:bCs/>
          <w:sz w:val="22"/>
          <w:szCs w:val="22"/>
        </w:rPr>
        <w:t xml:space="preserve">the company’s </w:t>
      </w:r>
      <w:r w:rsidR="002637E5">
        <w:rPr>
          <w:rFonts w:asciiTheme="minorHAnsi" w:hAnsiTheme="minorHAnsi" w:cstheme="minorHAnsi"/>
          <w:b/>
          <w:bCs/>
          <w:sz w:val="22"/>
          <w:szCs w:val="22"/>
        </w:rPr>
        <w:t>measurement method</w:t>
      </w:r>
      <w:r w:rsidR="009D467B">
        <w:rPr>
          <w:rFonts w:asciiTheme="minorHAnsi" w:hAnsiTheme="minorHAnsi" w:cstheme="minorHAnsi"/>
          <w:b/>
          <w:bCs/>
          <w:sz w:val="22"/>
          <w:szCs w:val="22"/>
        </w:rPr>
        <w:t xml:space="preserve">, </w:t>
      </w:r>
      <w:r w:rsidR="002637E5">
        <w:rPr>
          <w:rFonts w:asciiTheme="minorHAnsi" w:hAnsiTheme="minorHAnsi" w:cstheme="minorHAnsi"/>
          <w:b/>
          <w:bCs/>
          <w:sz w:val="22"/>
          <w:szCs w:val="22"/>
        </w:rPr>
        <w:t xml:space="preserve">whether the company is transitioning from the </w:t>
      </w:r>
      <w:r w:rsidR="002F616F">
        <w:rPr>
          <w:rFonts w:asciiTheme="minorHAnsi" w:hAnsiTheme="minorHAnsi" w:cstheme="minorHAnsi"/>
          <w:b/>
          <w:bCs/>
          <w:sz w:val="22"/>
          <w:szCs w:val="22"/>
        </w:rPr>
        <w:t>PE</w:t>
      </w:r>
      <w:r w:rsidR="002637E5">
        <w:rPr>
          <w:rFonts w:asciiTheme="minorHAnsi" w:hAnsiTheme="minorHAnsi" w:cstheme="minorHAnsi"/>
          <w:b/>
          <w:bCs/>
          <w:sz w:val="22"/>
          <w:szCs w:val="22"/>
        </w:rPr>
        <w:t xml:space="preserve"> to the </w:t>
      </w:r>
      <w:r w:rsidR="002F616F">
        <w:rPr>
          <w:rFonts w:asciiTheme="minorHAnsi" w:hAnsiTheme="minorHAnsi" w:cstheme="minorHAnsi"/>
          <w:b/>
          <w:bCs/>
          <w:sz w:val="22"/>
          <w:szCs w:val="22"/>
        </w:rPr>
        <w:t>AEY</w:t>
      </w:r>
      <w:r w:rsidR="002637E5">
        <w:rPr>
          <w:rFonts w:asciiTheme="minorHAnsi" w:hAnsiTheme="minorHAnsi" w:cstheme="minorHAnsi"/>
          <w:b/>
          <w:bCs/>
          <w:sz w:val="22"/>
          <w:szCs w:val="22"/>
        </w:rPr>
        <w:t xml:space="preserve"> method</w:t>
      </w:r>
      <w:r w:rsidR="009D467B">
        <w:rPr>
          <w:rFonts w:asciiTheme="minorHAnsi" w:hAnsiTheme="minorHAnsi" w:cstheme="minorHAnsi"/>
          <w:b/>
          <w:bCs/>
          <w:sz w:val="22"/>
          <w:szCs w:val="22"/>
        </w:rPr>
        <w:t xml:space="preserve">, and </w:t>
      </w:r>
      <w:r w:rsidR="002F616F">
        <w:rPr>
          <w:rFonts w:asciiTheme="minorHAnsi" w:hAnsiTheme="minorHAnsi" w:cstheme="minorHAnsi"/>
          <w:b/>
          <w:bCs/>
          <w:sz w:val="22"/>
          <w:szCs w:val="22"/>
        </w:rPr>
        <w:t xml:space="preserve">for those following the AEY method, </w:t>
      </w:r>
      <w:r w:rsidR="009D467B">
        <w:rPr>
          <w:rFonts w:asciiTheme="minorHAnsi" w:hAnsiTheme="minorHAnsi" w:cstheme="minorHAnsi"/>
          <w:b/>
          <w:bCs/>
          <w:sz w:val="22"/>
          <w:szCs w:val="22"/>
        </w:rPr>
        <w:t>information comparable to SSAP No. 43 for when an OTTI has (or has not) been recognized for impaired securities.</w:t>
      </w:r>
      <w:r w:rsidR="002637E5">
        <w:rPr>
          <w:rFonts w:asciiTheme="minorHAnsi" w:hAnsiTheme="minorHAnsi" w:cstheme="minorHAnsi"/>
          <w:b/>
          <w:bCs/>
          <w:sz w:val="22"/>
          <w:szCs w:val="22"/>
        </w:rPr>
        <w:t xml:space="preserve"> </w:t>
      </w:r>
      <w:r w:rsidR="000C7454">
        <w:rPr>
          <w:rFonts w:asciiTheme="minorHAnsi" w:hAnsiTheme="minorHAnsi" w:cstheme="minorHAnsi"/>
          <w:b/>
          <w:bCs/>
          <w:sz w:val="22"/>
          <w:szCs w:val="22"/>
        </w:rPr>
        <w:t>The</w:t>
      </w:r>
      <w:r w:rsidR="00037FD2">
        <w:rPr>
          <w:rFonts w:asciiTheme="minorHAnsi" w:hAnsiTheme="minorHAnsi" w:cstheme="minorHAnsi"/>
          <w:b/>
          <w:bCs/>
          <w:sz w:val="22"/>
          <w:szCs w:val="22"/>
        </w:rPr>
        <w:t xml:space="preserve"> proposed revisions </w:t>
      </w:r>
      <w:r w:rsidR="000C7454">
        <w:rPr>
          <w:rFonts w:asciiTheme="minorHAnsi" w:hAnsiTheme="minorHAnsi" w:cstheme="minorHAnsi"/>
          <w:b/>
          <w:bCs/>
          <w:sz w:val="22"/>
          <w:szCs w:val="22"/>
        </w:rPr>
        <w:t>also</w:t>
      </w:r>
      <w:r w:rsidR="005B77F8">
        <w:rPr>
          <w:rFonts w:asciiTheme="minorHAnsi" w:hAnsiTheme="minorHAnsi" w:cstheme="minorHAnsi"/>
          <w:b/>
          <w:bCs/>
          <w:sz w:val="22"/>
          <w:szCs w:val="22"/>
        </w:rPr>
        <w:t xml:space="preserve"> </w:t>
      </w:r>
      <w:r w:rsidR="00D11865">
        <w:rPr>
          <w:rFonts w:asciiTheme="minorHAnsi" w:hAnsiTheme="minorHAnsi" w:cstheme="minorHAnsi"/>
          <w:b/>
          <w:bCs/>
          <w:sz w:val="22"/>
          <w:szCs w:val="22"/>
        </w:rPr>
        <w:t xml:space="preserve">converge </w:t>
      </w:r>
      <w:r w:rsidR="003C00A4">
        <w:rPr>
          <w:rFonts w:asciiTheme="minorHAnsi" w:hAnsiTheme="minorHAnsi" w:cstheme="minorHAnsi"/>
          <w:b/>
          <w:bCs/>
          <w:sz w:val="22"/>
          <w:szCs w:val="22"/>
        </w:rPr>
        <w:t xml:space="preserve">and clarify </w:t>
      </w:r>
      <w:r w:rsidR="00D11865">
        <w:rPr>
          <w:rFonts w:asciiTheme="minorHAnsi" w:hAnsiTheme="minorHAnsi" w:cstheme="minorHAnsi"/>
          <w:b/>
          <w:bCs/>
          <w:sz w:val="22"/>
          <w:szCs w:val="22"/>
        </w:rPr>
        <w:t>language across SSAPs and/or remove reference</w:t>
      </w:r>
      <w:r w:rsidR="002A0B94">
        <w:rPr>
          <w:rFonts w:asciiTheme="minorHAnsi" w:hAnsiTheme="minorHAnsi" w:cstheme="minorHAnsi"/>
          <w:b/>
          <w:bCs/>
          <w:sz w:val="22"/>
          <w:szCs w:val="22"/>
        </w:rPr>
        <w:t>s</w:t>
      </w:r>
      <w:r w:rsidR="00D11865">
        <w:rPr>
          <w:rFonts w:asciiTheme="minorHAnsi" w:hAnsiTheme="minorHAnsi" w:cstheme="minorHAnsi"/>
          <w:b/>
          <w:bCs/>
          <w:sz w:val="22"/>
          <w:szCs w:val="22"/>
        </w:rPr>
        <w:t xml:space="preserve"> that implies quarterly reporting when the disclosure is annual audited only. </w:t>
      </w:r>
    </w:p>
    <w:p w14:paraId="66704CF8" w14:textId="77777777" w:rsidR="00FB3585" w:rsidRDefault="00FB3585" w:rsidP="00D41C09">
      <w:pPr>
        <w:jc w:val="both"/>
        <w:rPr>
          <w:rFonts w:asciiTheme="minorHAnsi" w:hAnsiTheme="minorHAnsi" w:cstheme="minorHAnsi"/>
          <w:b/>
          <w:bCs/>
          <w:sz w:val="22"/>
          <w:szCs w:val="22"/>
        </w:rPr>
      </w:pPr>
    </w:p>
    <w:p w14:paraId="36C067E9" w14:textId="77777777" w:rsidR="00FB3585" w:rsidRDefault="00FB3585" w:rsidP="00FB3585">
      <w:pPr>
        <w:jc w:val="both"/>
        <w:rPr>
          <w:rFonts w:asciiTheme="minorHAnsi" w:hAnsiTheme="minorHAnsi" w:cstheme="minorHAnsi"/>
          <w:b/>
          <w:bCs/>
          <w:sz w:val="22"/>
          <w:szCs w:val="22"/>
        </w:rPr>
      </w:pPr>
      <w:r>
        <w:rPr>
          <w:rFonts w:asciiTheme="minorHAnsi" w:hAnsiTheme="minorHAnsi" w:cstheme="minorHAnsi"/>
          <w:b/>
          <w:bCs/>
          <w:sz w:val="22"/>
          <w:szCs w:val="22"/>
        </w:rPr>
        <w:t xml:space="preserve">Although the revisions may be limited to specific disclosures or the guidance for reporting frequency, the entire disclosure section of each impacted SSAP has been included for a comprehensive review: </w:t>
      </w:r>
    </w:p>
    <w:p w14:paraId="21372028" w14:textId="77777777" w:rsidR="00B853CA" w:rsidRDefault="00B853CA" w:rsidP="00D41C09">
      <w:pPr>
        <w:jc w:val="both"/>
        <w:rPr>
          <w:rFonts w:asciiTheme="minorHAnsi" w:hAnsiTheme="minorHAnsi" w:cstheme="minorHAnsi"/>
          <w:b/>
          <w:bCs/>
          <w:sz w:val="22"/>
          <w:szCs w:val="22"/>
        </w:rPr>
      </w:pPr>
    </w:p>
    <w:p w14:paraId="4DC4F554" w14:textId="77777777" w:rsidR="00C93316" w:rsidRDefault="00C93316">
      <w:pPr>
        <w:rPr>
          <w:rFonts w:asciiTheme="minorHAnsi" w:hAnsiTheme="minorHAnsi" w:cstheme="minorHAnsi"/>
          <w:b/>
          <w:bCs/>
          <w:sz w:val="22"/>
          <w:szCs w:val="22"/>
          <w:u w:val="single"/>
        </w:rPr>
      </w:pPr>
      <w:r>
        <w:rPr>
          <w:rFonts w:asciiTheme="minorHAnsi" w:hAnsiTheme="minorHAnsi" w:cstheme="minorHAnsi"/>
          <w:b/>
          <w:bCs/>
          <w:sz w:val="22"/>
          <w:szCs w:val="22"/>
          <w:u w:val="single"/>
        </w:rPr>
        <w:br w:type="page"/>
      </w:r>
    </w:p>
    <w:p w14:paraId="77E2C4E4" w14:textId="18B408DE" w:rsidR="008F3C37" w:rsidRDefault="0092358F" w:rsidP="00D41C09">
      <w:pPr>
        <w:jc w:val="both"/>
        <w:rPr>
          <w:rFonts w:asciiTheme="minorHAnsi" w:hAnsiTheme="minorHAnsi" w:cstheme="minorHAnsi"/>
          <w:b/>
          <w:bCs/>
          <w:sz w:val="22"/>
          <w:szCs w:val="22"/>
        </w:rPr>
      </w:pPr>
      <w:r w:rsidRPr="0092358F">
        <w:rPr>
          <w:rFonts w:asciiTheme="minorHAnsi" w:hAnsiTheme="minorHAnsi" w:cstheme="minorHAnsi"/>
          <w:b/>
          <w:bCs/>
          <w:sz w:val="22"/>
          <w:szCs w:val="22"/>
          <w:u w:val="single"/>
        </w:rPr>
        <w:lastRenderedPageBreak/>
        <w:t xml:space="preserve">2025 Summer National Meeting </w:t>
      </w:r>
      <w:r w:rsidR="008F3C37" w:rsidRPr="0092358F">
        <w:rPr>
          <w:rFonts w:asciiTheme="minorHAnsi" w:hAnsiTheme="minorHAnsi" w:cstheme="minorHAnsi"/>
          <w:b/>
          <w:bCs/>
          <w:sz w:val="22"/>
          <w:szCs w:val="22"/>
          <w:u w:val="single"/>
        </w:rPr>
        <w:t>Proposed Revisions</w:t>
      </w:r>
      <w:r w:rsidR="008F3C37">
        <w:rPr>
          <w:rFonts w:asciiTheme="minorHAnsi" w:hAnsiTheme="minorHAnsi" w:cstheme="minorHAnsi"/>
          <w:b/>
          <w:bCs/>
          <w:sz w:val="22"/>
          <w:szCs w:val="22"/>
        </w:rPr>
        <w:t>:</w:t>
      </w:r>
    </w:p>
    <w:p w14:paraId="3FA3BE55" w14:textId="2CCE910D" w:rsidR="000058BC" w:rsidRPr="00A639F9" w:rsidRDefault="000058BC" w:rsidP="00D41C09">
      <w:pPr>
        <w:jc w:val="both"/>
        <w:rPr>
          <w:rFonts w:asciiTheme="minorHAnsi" w:hAnsiTheme="minorHAnsi" w:cstheme="minorHAnsi"/>
          <w:i/>
          <w:iCs/>
          <w:sz w:val="22"/>
          <w:szCs w:val="22"/>
        </w:rPr>
      </w:pPr>
      <w:r w:rsidRPr="00A639F9">
        <w:rPr>
          <w:rFonts w:asciiTheme="minorHAnsi" w:hAnsiTheme="minorHAnsi" w:cstheme="minorHAnsi"/>
          <w:i/>
          <w:iCs/>
          <w:sz w:val="22"/>
          <w:szCs w:val="22"/>
        </w:rPr>
        <w:t xml:space="preserve">(Note – NAIC staff has identified </w:t>
      </w:r>
      <w:r w:rsidR="007056F2">
        <w:rPr>
          <w:rFonts w:asciiTheme="minorHAnsi" w:hAnsiTheme="minorHAnsi" w:cstheme="minorHAnsi"/>
          <w:i/>
          <w:iCs/>
          <w:sz w:val="22"/>
          <w:szCs w:val="22"/>
        </w:rPr>
        <w:t>(</w:t>
      </w:r>
      <w:r w:rsidR="00C20A32">
        <w:rPr>
          <w:rFonts w:asciiTheme="minorHAnsi" w:hAnsiTheme="minorHAnsi" w:cstheme="minorHAnsi"/>
          <w:i/>
          <w:iCs/>
          <w:sz w:val="22"/>
          <w:szCs w:val="22"/>
        </w:rPr>
        <w:t>as shaded/parent</w:t>
      </w:r>
      <w:r w:rsidR="007056F2">
        <w:rPr>
          <w:rFonts w:asciiTheme="minorHAnsi" w:hAnsiTheme="minorHAnsi" w:cstheme="minorHAnsi"/>
          <w:i/>
          <w:iCs/>
          <w:sz w:val="22"/>
          <w:szCs w:val="22"/>
        </w:rPr>
        <w:t xml:space="preserve">hetical text) </w:t>
      </w:r>
      <w:r w:rsidRPr="00A639F9">
        <w:rPr>
          <w:rFonts w:asciiTheme="minorHAnsi" w:hAnsiTheme="minorHAnsi" w:cstheme="minorHAnsi"/>
          <w:i/>
          <w:iCs/>
          <w:sz w:val="22"/>
          <w:szCs w:val="22"/>
        </w:rPr>
        <w:t>the location/frequency of each note for ease of review. These references will not be included</w:t>
      </w:r>
      <w:r w:rsidR="00A639F9" w:rsidRPr="00A639F9">
        <w:rPr>
          <w:rFonts w:asciiTheme="minorHAnsi" w:hAnsiTheme="minorHAnsi" w:cstheme="minorHAnsi"/>
          <w:i/>
          <w:iCs/>
          <w:sz w:val="22"/>
          <w:szCs w:val="22"/>
        </w:rPr>
        <w:t xml:space="preserve"> in the final adopted SSAP.) </w:t>
      </w:r>
    </w:p>
    <w:p w14:paraId="4FD9D47E" w14:textId="77777777" w:rsidR="0092358F" w:rsidRDefault="0092358F" w:rsidP="00D41C09">
      <w:pPr>
        <w:jc w:val="both"/>
        <w:rPr>
          <w:rFonts w:asciiTheme="minorHAnsi" w:hAnsiTheme="minorHAnsi" w:cstheme="minorHAnsi"/>
          <w:b/>
          <w:bCs/>
          <w:sz w:val="22"/>
          <w:szCs w:val="22"/>
        </w:rPr>
      </w:pPr>
    </w:p>
    <w:p w14:paraId="3286D6FB" w14:textId="68B7E48D" w:rsidR="005F1A17" w:rsidRPr="00890803" w:rsidRDefault="005F1A17" w:rsidP="00D41C09">
      <w:pPr>
        <w:jc w:val="both"/>
        <w:rPr>
          <w:rFonts w:asciiTheme="minorHAnsi" w:hAnsiTheme="minorHAnsi" w:cstheme="minorHAnsi"/>
          <w:b/>
          <w:bCs/>
          <w:sz w:val="22"/>
          <w:szCs w:val="22"/>
        </w:rPr>
      </w:pPr>
      <w:r w:rsidRPr="00890803">
        <w:rPr>
          <w:rFonts w:asciiTheme="minorHAnsi" w:hAnsiTheme="minorHAnsi" w:cstheme="minorHAnsi"/>
          <w:b/>
          <w:bCs/>
          <w:sz w:val="22"/>
          <w:szCs w:val="22"/>
        </w:rPr>
        <w:t>SSAP No. 26</w:t>
      </w:r>
      <w:r w:rsidR="002B0AD0" w:rsidRPr="00890803">
        <w:rPr>
          <w:rFonts w:asciiTheme="minorHAnsi" w:hAnsiTheme="minorHAnsi" w:cstheme="minorHAnsi"/>
          <w:b/>
          <w:bCs/>
          <w:sz w:val="22"/>
          <w:szCs w:val="22"/>
        </w:rPr>
        <w:t>—</w:t>
      </w:r>
      <w:r w:rsidRPr="00890803">
        <w:rPr>
          <w:rFonts w:asciiTheme="minorHAnsi" w:hAnsiTheme="minorHAnsi" w:cstheme="minorHAnsi"/>
          <w:b/>
          <w:bCs/>
          <w:sz w:val="22"/>
          <w:szCs w:val="22"/>
        </w:rPr>
        <w:t>Bonds</w:t>
      </w:r>
    </w:p>
    <w:p w14:paraId="130B7D19" w14:textId="77777777" w:rsidR="00712DC4" w:rsidRPr="00712DC4" w:rsidRDefault="00712DC4" w:rsidP="00712DC4">
      <w:pPr>
        <w:pStyle w:val="Heading3"/>
        <w:ind w:left="720"/>
        <w:rPr>
          <w:rFonts w:ascii="Calibri" w:hAnsi="Calibri" w:cs="Calibri"/>
          <w:sz w:val="22"/>
          <w:szCs w:val="22"/>
        </w:rPr>
      </w:pPr>
      <w:r w:rsidRPr="00712DC4">
        <w:rPr>
          <w:rFonts w:ascii="Calibri" w:hAnsi="Calibri" w:cs="Calibri"/>
          <w:sz w:val="22"/>
          <w:szCs w:val="22"/>
        </w:rPr>
        <w:t>Disclosures</w:t>
      </w:r>
    </w:p>
    <w:p w14:paraId="3ACADAA9" w14:textId="77777777" w:rsidR="00712DC4" w:rsidRDefault="00712DC4" w:rsidP="00712DC4">
      <w:pPr>
        <w:pStyle w:val="ListContinue"/>
        <w:tabs>
          <w:tab w:val="num" w:pos="720"/>
        </w:tabs>
        <w:ind w:left="720"/>
        <w:rPr>
          <w:rFonts w:ascii="Calibri" w:hAnsi="Calibri" w:cs="Calibri"/>
          <w:szCs w:val="22"/>
        </w:rPr>
      </w:pPr>
      <w:r w:rsidRPr="00712DC4">
        <w:rPr>
          <w:rFonts w:ascii="Calibri" w:hAnsi="Calibri" w:cs="Calibri"/>
          <w:szCs w:val="22"/>
        </w:rPr>
        <w:t>40.</w:t>
      </w:r>
      <w:r w:rsidRPr="00712DC4">
        <w:rPr>
          <w:rFonts w:ascii="Calibri" w:hAnsi="Calibri" w:cs="Calibri"/>
          <w:szCs w:val="22"/>
        </w:rPr>
        <w:tab/>
        <w:t>The financial statements shall include the following disclosures:</w:t>
      </w:r>
    </w:p>
    <w:p w14:paraId="29746051" w14:textId="54C79E38" w:rsidR="009B147E" w:rsidRPr="009B147E" w:rsidRDefault="009B147E" w:rsidP="009B147E">
      <w:pPr>
        <w:pStyle w:val="ListNumber2"/>
        <w:numPr>
          <w:ilvl w:val="0"/>
          <w:numId w:val="30"/>
        </w:numPr>
        <w:tabs>
          <w:tab w:val="num" w:pos="144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Fair value in accordance with </w:t>
      </w:r>
      <w:r w:rsidRPr="009B147E">
        <w:rPr>
          <w:rFonts w:asciiTheme="minorHAnsi" w:hAnsiTheme="minorHAnsi" w:cstheme="minorHAnsi"/>
          <w:i/>
          <w:iCs/>
          <w:sz w:val="22"/>
          <w:szCs w:val="22"/>
        </w:rPr>
        <w:t>SSAP No. 100—Fair Value</w:t>
      </w:r>
      <w:r w:rsidRPr="009B147E">
        <w:rPr>
          <w:rFonts w:asciiTheme="minorHAnsi" w:hAnsiTheme="minorHAnsi" w:cstheme="minorHAnsi"/>
          <w:sz w:val="22"/>
          <w:szCs w:val="22"/>
        </w:rPr>
        <w:t xml:space="preserve">; </w:t>
      </w:r>
      <w:r w:rsidR="00FC12A6" w:rsidRPr="00FD45D0">
        <w:rPr>
          <w:rFonts w:asciiTheme="minorHAnsi" w:hAnsiTheme="minorHAnsi" w:cstheme="minorHAnsi"/>
          <w:i/>
          <w:iCs/>
          <w:sz w:val="22"/>
          <w:szCs w:val="22"/>
          <w:shd w:val="clear" w:color="auto" w:fill="BFBFBF" w:themeFill="background1" w:themeFillShade="BF"/>
        </w:rPr>
        <w:t>(Note 20 – Required Quarterly.)</w:t>
      </w:r>
    </w:p>
    <w:p w14:paraId="709FD971" w14:textId="370FAC1A" w:rsidR="009B147E" w:rsidRPr="009B147E" w:rsidRDefault="009B147E" w:rsidP="009B147E">
      <w:pPr>
        <w:pStyle w:val="ListNumber2"/>
        <w:numPr>
          <w:ilvl w:val="0"/>
          <w:numId w:val="30"/>
        </w:numPr>
        <w:tabs>
          <w:tab w:val="num" w:pos="144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Concentrations of credit risk in accordance with </w:t>
      </w:r>
      <w:r w:rsidRPr="009B147E">
        <w:rPr>
          <w:rFonts w:asciiTheme="minorHAnsi" w:hAnsiTheme="minorHAnsi" w:cstheme="minorHAnsi"/>
          <w:i/>
          <w:iCs/>
          <w:sz w:val="22"/>
          <w:szCs w:val="22"/>
        </w:rPr>
        <w:t>SSAP No. 27—Off-Balance-Sheet and Credit Risk Disclosures</w:t>
      </w:r>
      <w:r w:rsidRPr="009B147E">
        <w:rPr>
          <w:rFonts w:asciiTheme="minorHAnsi" w:hAnsiTheme="minorHAnsi" w:cstheme="minorHAnsi"/>
          <w:sz w:val="22"/>
          <w:szCs w:val="22"/>
        </w:rPr>
        <w:t xml:space="preserve">; </w:t>
      </w:r>
      <w:r w:rsidR="00FD45D0" w:rsidRPr="00FD45D0">
        <w:rPr>
          <w:rFonts w:asciiTheme="minorHAnsi" w:hAnsiTheme="minorHAnsi" w:cstheme="minorHAnsi"/>
          <w:i/>
          <w:iCs/>
          <w:sz w:val="22"/>
          <w:szCs w:val="22"/>
          <w:shd w:val="clear" w:color="auto" w:fill="BFBFBF" w:themeFill="background1" w:themeFillShade="BF"/>
        </w:rPr>
        <w:t>(Annual Audited Only.)</w:t>
      </w:r>
    </w:p>
    <w:p w14:paraId="3F65B1F9" w14:textId="4445F00F" w:rsidR="009B147E" w:rsidRPr="009B147E" w:rsidRDefault="009B147E" w:rsidP="009B147E">
      <w:pPr>
        <w:pStyle w:val="ListNumber2"/>
        <w:numPr>
          <w:ilvl w:val="0"/>
          <w:numId w:val="30"/>
        </w:numPr>
        <w:tabs>
          <w:tab w:val="num" w:pos="144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The basis at which the bonds, mandatory convertible securities, and SVO-identified bond ETF investments identified in paragraph 2.d., are stated; </w:t>
      </w:r>
      <w:r w:rsidR="006324C3" w:rsidRPr="006324C3">
        <w:rPr>
          <w:rFonts w:asciiTheme="minorHAnsi" w:hAnsiTheme="minorHAnsi" w:cstheme="minorHAnsi"/>
          <w:i/>
          <w:iCs/>
          <w:sz w:val="22"/>
          <w:szCs w:val="22"/>
          <w:shd w:val="clear" w:color="auto" w:fill="BFBFBF" w:themeFill="background1" w:themeFillShade="BF"/>
        </w:rPr>
        <w:t>(Note 1C(2) Required Quarterly.)</w:t>
      </w:r>
      <w:r w:rsidR="006324C3">
        <w:rPr>
          <w:rFonts w:asciiTheme="minorHAnsi" w:hAnsiTheme="minorHAnsi" w:cstheme="minorHAnsi"/>
          <w:sz w:val="22"/>
          <w:szCs w:val="22"/>
        </w:rPr>
        <w:t xml:space="preserve"> </w:t>
      </w:r>
    </w:p>
    <w:p w14:paraId="3B6962EB" w14:textId="06676B66" w:rsidR="009B147E" w:rsidRPr="009B147E" w:rsidRDefault="009B147E" w:rsidP="009B147E">
      <w:pPr>
        <w:pStyle w:val="ListNumber2"/>
        <w:numPr>
          <w:ilvl w:val="0"/>
          <w:numId w:val="30"/>
        </w:numPr>
        <w:tabs>
          <w:tab w:val="num" w:pos="1530"/>
        </w:tabs>
        <w:spacing w:after="220"/>
        <w:jc w:val="both"/>
        <w:rPr>
          <w:rFonts w:asciiTheme="minorHAnsi" w:hAnsiTheme="minorHAnsi" w:cstheme="minorHAnsi"/>
          <w:sz w:val="22"/>
          <w:szCs w:val="22"/>
        </w:rPr>
      </w:pPr>
      <w:r w:rsidRPr="009B147E">
        <w:rPr>
          <w:rFonts w:asciiTheme="minorHAnsi" w:hAnsiTheme="minorHAnsi" w:cstheme="minorHAnsi"/>
          <w:sz w:val="22"/>
          <w:szCs w:val="22"/>
        </w:rPr>
        <w:t xml:space="preserve">Amortization method for bonds and mandatory convertible securities, and if elected by the reporting entity, the approach for determining the systematic value for SVO-identified securities per paragraph 34. If utilizing systematic value measurement method approach for SVO-identified investments, the reporting entity must include the following information: </w:t>
      </w:r>
      <w:r w:rsidR="0041628A" w:rsidRPr="006324C3">
        <w:rPr>
          <w:rFonts w:asciiTheme="minorHAnsi" w:hAnsiTheme="minorHAnsi" w:cstheme="minorHAnsi"/>
          <w:i/>
          <w:iCs/>
          <w:sz w:val="22"/>
          <w:szCs w:val="22"/>
          <w:shd w:val="clear" w:color="auto" w:fill="BFBFBF" w:themeFill="background1" w:themeFillShade="BF"/>
        </w:rPr>
        <w:t>(Note 1C(2) Required Quarterly.)</w:t>
      </w:r>
    </w:p>
    <w:p w14:paraId="55049375" w14:textId="77777777" w:rsidR="009B147E" w:rsidRPr="009B147E" w:rsidRDefault="009B147E" w:rsidP="009B147E">
      <w:pPr>
        <w:pStyle w:val="ListContinue3"/>
        <w:numPr>
          <w:ilvl w:val="0"/>
          <w:numId w:val="31"/>
        </w:numPr>
        <w:spacing w:after="220"/>
        <w:ind w:left="2880" w:hanging="720"/>
        <w:contextualSpacing w:val="0"/>
        <w:jc w:val="both"/>
        <w:rPr>
          <w:rFonts w:asciiTheme="minorHAnsi" w:hAnsiTheme="minorHAnsi" w:cstheme="minorHAnsi"/>
          <w:sz w:val="22"/>
          <w:szCs w:val="22"/>
        </w:rPr>
      </w:pPr>
      <w:r w:rsidRPr="009B147E">
        <w:rPr>
          <w:rFonts w:asciiTheme="minorHAnsi" w:hAnsiTheme="minorHAnsi" w:cstheme="minorHAnsi"/>
          <w:sz w:val="22"/>
          <w:szCs w:val="22"/>
        </w:rPr>
        <w:t>Whether the reporting entity consistently utilizes the same measurement method for all SVO-identified investments</w:t>
      </w:r>
      <w:r w:rsidRPr="009B147E">
        <w:rPr>
          <w:rStyle w:val="FootnoteReference"/>
          <w:rFonts w:asciiTheme="minorHAnsi" w:hAnsiTheme="minorHAnsi" w:cstheme="minorHAnsi"/>
          <w:sz w:val="22"/>
          <w:szCs w:val="22"/>
        </w:rPr>
        <w:footnoteReference w:id="4"/>
      </w:r>
      <w:r w:rsidRPr="009B147E">
        <w:rPr>
          <w:rFonts w:asciiTheme="minorHAnsi" w:hAnsiTheme="minorHAnsi" w:cstheme="minorHAnsi"/>
          <w:sz w:val="22"/>
          <w:szCs w:val="22"/>
        </w:rPr>
        <w:t xml:space="preserve"> (e.g., fair value or systematic value). If different measurement methods are used</w:t>
      </w:r>
      <w:r w:rsidRPr="009B147E">
        <w:rPr>
          <w:rStyle w:val="FootnoteReference"/>
          <w:rFonts w:asciiTheme="minorHAnsi" w:hAnsiTheme="minorHAnsi" w:cstheme="minorHAnsi"/>
          <w:sz w:val="22"/>
          <w:szCs w:val="22"/>
        </w:rPr>
        <w:footnoteReference w:id="5"/>
      </w:r>
      <w:r w:rsidRPr="009B147E">
        <w:rPr>
          <w:rFonts w:asciiTheme="minorHAnsi" w:hAnsiTheme="minorHAnsi" w:cstheme="minorHAnsi"/>
          <w:sz w:val="22"/>
          <w:szCs w:val="22"/>
        </w:rPr>
        <w:t>, information on why the reporting entity has elected to use fair value for some SVO-identified investments and systematic value for others.</w:t>
      </w:r>
    </w:p>
    <w:p w14:paraId="2B99D149" w14:textId="77777777" w:rsidR="009B147E" w:rsidRPr="009B147E" w:rsidRDefault="009B147E" w:rsidP="009B147E">
      <w:pPr>
        <w:pStyle w:val="ListContinue3"/>
        <w:numPr>
          <w:ilvl w:val="0"/>
          <w:numId w:val="31"/>
        </w:numPr>
        <w:spacing w:after="220"/>
        <w:ind w:left="2880" w:hanging="720"/>
        <w:contextualSpacing w:val="0"/>
        <w:jc w:val="both"/>
        <w:rPr>
          <w:rFonts w:asciiTheme="minorHAnsi" w:hAnsiTheme="minorHAnsi" w:cstheme="minorHAnsi"/>
          <w:sz w:val="22"/>
          <w:szCs w:val="22"/>
        </w:rPr>
      </w:pPr>
      <w:r w:rsidRPr="009B147E">
        <w:rPr>
          <w:rFonts w:asciiTheme="minorHAnsi" w:hAnsiTheme="minorHAnsi" w:cstheme="minorHAnsi"/>
          <w:sz w:val="22"/>
          <w:szCs w:val="22"/>
        </w:rPr>
        <w:t xml:space="preserve">Whether SVO-identified investments are being reported at a different measurement method from what was used in an earlier current-year interim and/or in a prior annual statement. (For example, if reported at systematic value prior to the sale, and then reacquired and reported at fair value.) This disclosure is required in all interim reporting periods and in the year-end financial statements for the year in which an SVO-identified investment has been reacquired and reported using a different measurement method from what was previously used for the investment. (This disclosure is required regardless of the length of time between the sale/reacquisition of the investments, but is only required in the year in which the investment is reacquired.) </w:t>
      </w:r>
    </w:p>
    <w:p w14:paraId="46FEB8EF" w14:textId="77777777" w:rsidR="009B147E" w:rsidRPr="009B147E" w:rsidRDefault="009B147E" w:rsidP="009B147E">
      <w:pPr>
        <w:pStyle w:val="ListContinue3"/>
        <w:numPr>
          <w:ilvl w:val="0"/>
          <w:numId w:val="31"/>
        </w:numPr>
        <w:spacing w:after="220"/>
        <w:ind w:left="2880" w:hanging="720"/>
        <w:contextualSpacing w:val="0"/>
        <w:jc w:val="both"/>
        <w:rPr>
          <w:rFonts w:asciiTheme="minorHAnsi" w:hAnsiTheme="minorHAnsi" w:cstheme="minorHAnsi"/>
          <w:sz w:val="22"/>
          <w:szCs w:val="22"/>
        </w:rPr>
      </w:pPr>
      <w:r w:rsidRPr="009B147E">
        <w:rPr>
          <w:rFonts w:asciiTheme="minorHAnsi" w:hAnsiTheme="minorHAnsi" w:cstheme="minorHAnsi"/>
          <w:sz w:val="22"/>
          <w:szCs w:val="22"/>
        </w:rPr>
        <w:t xml:space="preserve">Identification of securities still held that no longer qualify for the systematic value method. This should separately identify those securities that are still within the scope of SSAP No. 26 and those that are being reported under a different SSAP. </w:t>
      </w:r>
    </w:p>
    <w:p w14:paraId="2686BE23" w14:textId="6C9DA746" w:rsidR="00D42709" w:rsidRPr="00890803" w:rsidRDefault="00D42709" w:rsidP="00222C1B">
      <w:pPr>
        <w:pStyle w:val="ListNumber2"/>
        <w:numPr>
          <w:ilvl w:val="0"/>
          <w:numId w:val="24"/>
        </w:numPr>
        <w:tabs>
          <w:tab w:val="num" w:pos="1440"/>
        </w:tabs>
        <w:spacing w:after="220"/>
        <w:jc w:val="both"/>
        <w:rPr>
          <w:rFonts w:asciiTheme="minorHAnsi" w:hAnsiTheme="minorHAnsi" w:cstheme="minorHAnsi"/>
          <w:sz w:val="22"/>
          <w:szCs w:val="22"/>
        </w:rPr>
      </w:pPr>
      <w:del w:id="13" w:author="Gann, Julie" w:date="2025-06-12T11:55:00Z" w16du:dateUtc="2025-06-12T16:55:00Z">
        <w:r w:rsidRPr="00890803" w:rsidDel="00E95527">
          <w:rPr>
            <w:rFonts w:asciiTheme="minorHAnsi" w:hAnsiTheme="minorHAnsi" w:cstheme="minorHAnsi"/>
            <w:sz w:val="22"/>
            <w:szCs w:val="22"/>
          </w:rPr>
          <w:lastRenderedPageBreak/>
          <w:delText>For each annual balance sheet presented, t</w:delText>
        </w:r>
      </w:del>
      <w:ins w:id="14" w:author="Gann, Julie" w:date="2025-06-12T11:55:00Z" w16du:dateUtc="2025-06-12T16:55:00Z">
        <w:r w:rsidR="00E95527" w:rsidRPr="00890803">
          <w:rPr>
            <w:rFonts w:asciiTheme="minorHAnsi" w:hAnsiTheme="minorHAnsi" w:cstheme="minorHAnsi"/>
            <w:sz w:val="22"/>
            <w:szCs w:val="22"/>
          </w:rPr>
          <w:t>T</w:t>
        </w:r>
      </w:ins>
      <w:r w:rsidRPr="00890803">
        <w:rPr>
          <w:rFonts w:asciiTheme="minorHAnsi" w:hAnsiTheme="minorHAnsi" w:cstheme="minorHAnsi"/>
          <w:sz w:val="22"/>
          <w:szCs w:val="22"/>
        </w:rPr>
        <w:t xml:space="preserve">he book/adjusted carrying values, fair values, excess of book/carrying value over fair value or fair value over book/adjusted carrying values for each pertinent bond or assets receiving bond treatment, by category and subcategory as reported in annual statement Schedule D, Part 1, Section 1 (Issuer Credit Obligations), and Section 2 (Asset-Backed Securities). </w:t>
      </w:r>
      <w:r w:rsidR="009F3D52" w:rsidRPr="00FD45D0">
        <w:rPr>
          <w:rFonts w:asciiTheme="minorHAnsi" w:hAnsiTheme="minorHAnsi" w:cstheme="minorHAnsi"/>
          <w:i/>
          <w:iCs/>
          <w:sz w:val="22"/>
          <w:szCs w:val="22"/>
          <w:shd w:val="clear" w:color="auto" w:fill="BFBFBF" w:themeFill="background1" w:themeFillShade="BF"/>
        </w:rPr>
        <w:t>(Annual Audited Only.)</w:t>
      </w:r>
    </w:p>
    <w:p w14:paraId="1A39042F" w14:textId="56E39FF8" w:rsidR="00D42709" w:rsidRPr="00890803" w:rsidRDefault="00D42709" w:rsidP="00222C1B">
      <w:pPr>
        <w:pStyle w:val="ListNumber2"/>
        <w:numPr>
          <w:ilvl w:val="0"/>
          <w:numId w:val="24"/>
        </w:numPr>
        <w:spacing w:after="220"/>
        <w:jc w:val="both"/>
        <w:rPr>
          <w:rFonts w:asciiTheme="minorHAnsi" w:hAnsiTheme="minorHAnsi" w:cstheme="minorHAnsi"/>
          <w:sz w:val="22"/>
          <w:szCs w:val="22"/>
        </w:rPr>
      </w:pPr>
      <w:del w:id="15" w:author="Gann, Julie" w:date="2025-06-12T11:56:00Z" w16du:dateUtc="2025-06-12T16:56:00Z">
        <w:r w:rsidRPr="00890803" w:rsidDel="00C46D6E">
          <w:rPr>
            <w:rFonts w:asciiTheme="minorHAnsi" w:hAnsiTheme="minorHAnsi" w:cstheme="minorHAnsi"/>
            <w:sz w:val="22"/>
            <w:szCs w:val="22"/>
          </w:rPr>
          <w:delText>For the most recent balance sheet, the</w:delText>
        </w:r>
      </w:del>
      <w:ins w:id="16" w:author="Gann, Julie" w:date="2025-06-12T11:56:00Z" w16du:dateUtc="2025-06-12T16:56:00Z">
        <w:r w:rsidR="00C46D6E" w:rsidRPr="00890803">
          <w:rPr>
            <w:rFonts w:asciiTheme="minorHAnsi" w:hAnsiTheme="minorHAnsi" w:cstheme="minorHAnsi"/>
            <w:sz w:val="22"/>
            <w:szCs w:val="22"/>
          </w:rPr>
          <w:t>The</w:t>
        </w:r>
      </w:ins>
      <w:r w:rsidRPr="00890803">
        <w:rPr>
          <w:rFonts w:asciiTheme="minorHAnsi" w:hAnsiTheme="minorHAnsi" w:cstheme="minorHAnsi"/>
          <w:sz w:val="22"/>
          <w:szCs w:val="22"/>
        </w:rPr>
        <w:t xml:space="preserve"> book/adjusted carrying values and the fair values of bonds and assets in scope of this statement, reported in statutory annual statement Schedule D, Part 1A, due</w:t>
      </w:r>
      <w:ins w:id="17" w:author="Gann, Julie" w:date="2025-07-08T13:24:00Z" w16du:dateUtc="2025-07-08T18:24:00Z">
        <w:r w:rsidR="00114C5C">
          <w:rPr>
            <w:rFonts w:asciiTheme="minorHAnsi" w:hAnsiTheme="minorHAnsi" w:cstheme="minorHAnsi"/>
            <w:sz w:val="22"/>
            <w:szCs w:val="22"/>
          </w:rPr>
          <w:t xml:space="preserve"> in accordance with the maturity timeframes below. A summary presentation </w:t>
        </w:r>
      </w:ins>
      <w:ins w:id="18" w:author="Gann, Julie" w:date="2025-07-08T13:25:00Z" w16du:dateUtc="2025-07-08T18:25:00Z">
        <w:r w:rsidR="00084281">
          <w:rPr>
            <w:rFonts w:asciiTheme="minorHAnsi" w:hAnsiTheme="minorHAnsi" w:cstheme="minorHAnsi"/>
            <w:sz w:val="22"/>
            <w:szCs w:val="22"/>
          </w:rPr>
          <w:t xml:space="preserve">divided by </w:t>
        </w:r>
      </w:ins>
      <w:ins w:id="19" w:author="Gann, Julie" w:date="2025-07-08T13:24:00Z" w16du:dateUtc="2025-07-08T18:24:00Z">
        <w:r w:rsidR="00114C5C">
          <w:rPr>
            <w:rFonts w:asciiTheme="minorHAnsi" w:hAnsiTheme="minorHAnsi" w:cstheme="minorHAnsi"/>
            <w:sz w:val="22"/>
            <w:szCs w:val="22"/>
          </w:rPr>
          <w:t xml:space="preserve">maturity timeframe </w:t>
        </w:r>
        <w:r w:rsidR="006D36D7">
          <w:rPr>
            <w:rFonts w:asciiTheme="minorHAnsi" w:hAnsiTheme="minorHAnsi" w:cstheme="minorHAnsi"/>
            <w:sz w:val="22"/>
            <w:szCs w:val="22"/>
          </w:rPr>
          <w:t xml:space="preserve">with the </w:t>
        </w:r>
      </w:ins>
      <w:ins w:id="20" w:author="Gann, Julie" w:date="2025-07-08T13:25:00Z" w16du:dateUtc="2025-07-08T18:25:00Z">
        <w:r w:rsidR="00084281">
          <w:rPr>
            <w:rFonts w:asciiTheme="minorHAnsi" w:hAnsiTheme="minorHAnsi" w:cstheme="minorHAnsi"/>
            <w:sz w:val="22"/>
            <w:szCs w:val="22"/>
          </w:rPr>
          <w:t xml:space="preserve">aggregate </w:t>
        </w:r>
      </w:ins>
      <w:ins w:id="21" w:author="Gann, Julie" w:date="2025-07-08T13:24:00Z" w16du:dateUtc="2025-07-08T18:24:00Z">
        <w:r w:rsidR="006D36D7">
          <w:rPr>
            <w:rFonts w:asciiTheme="minorHAnsi" w:hAnsiTheme="minorHAnsi" w:cstheme="minorHAnsi"/>
            <w:sz w:val="22"/>
            <w:szCs w:val="22"/>
          </w:rPr>
          <w:t xml:space="preserve">BACV and fair value is required in the annual audited report. </w:t>
        </w:r>
      </w:ins>
      <w:del w:id="22" w:author="Gann, Julie" w:date="2025-07-08T13:24:00Z" w16du:dateUtc="2025-07-08T18:24:00Z">
        <w:r w:rsidRPr="00890803" w:rsidDel="006D36D7">
          <w:rPr>
            <w:rFonts w:asciiTheme="minorHAnsi" w:hAnsiTheme="minorHAnsi" w:cstheme="minorHAnsi"/>
            <w:sz w:val="22"/>
            <w:szCs w:val="22"/>
          </w:rPr>
          <w:delText>:</w:delText>
        </w:r>
      </w:del>
      <w:r w:rsidRPr="00890803">
        <w:rPr>
          <w:rFonts w:asciiTheme="minorHAnsi" w:hAnsiTheme="minorHAnsi" w:cstheme="minorHAnsi"/>
          <w:sz w:val="22"/>
          <w:szCs w:val="22"/>
        </w:rPr>
        <w:t xml:space="preserve"> </w:t>
      </w:r>
      <w:r w:rsidR="009F3D52" w:rsidRPr="006324C3">
        <w:rPr>
          <w:rFonts w:asciiTheme="minorHAnsi" w:hAnsiTheme="minorHAnsi" w:cstheme="minorHAnsi"/>
          <w:i/>
          <w:iCs/>
          <w:sz w:val="22"/>
          <w:szCs w:val="22"/>
          <w:shd w:val="clear" w:color="auto" w:fill="BFBFBF" w:themeFill="background1" w:themeFillShade="BF"/>
        </w:rPr>
        <w:t>(</w:t>
      </w:r>
      <w:r w:rsidR="009F3D52">
        <w:rPr>
          <w:rFonts w:asciiTheme="minorHAnsi" w:hAnsiTheme="minorHAnsi" w:cstheme="minorHAnsi"/>
          <w:i/>
          <w:iCs/>
          <w:sz w:val="22"/>
          <w:szCs w:val="22"/>
          <w:shd w:val="clear" w:color="auto" w:fill="BFBFBF" w:themeFill="background1" w:themeFillShade="BF"/>
        </w:rPr>
        <w:t>Schedule D, Part 1A with Summary in Annual Audited Report.</w:t>
      </w:r>
      <w:r w:rsidR="00DC7593">
        <w:rPr>
          <w:rFonts w:asciiTheme="minorHAnsi" w:hAnsiTheme="minorHAnsi" w:cstheme="minorHAnsi"/>
          <w:i/>
          <w:iCs/>
          <w:sz w:val="22"/>
          <w:szCs w:val="22"/>
          <w:shd w:val="clear" w:color="auto" w:fill="BFBFBF" w:themeFill="background1" w:themeFillShade="BF"/>
        </w:rPr>
        <w:t xml:space="preserve"> Currently noted as Annual Audited Only.</w:t>
      </w:r>
      <w:r w:rsidR="009F3D52">
        <w:rPr>
          <w:rFonts w:asciiTheme="minorHAnsi" w:hAnsiTheme="minorHAnsi" w:cstheme="minorHAnsi"/>
          <w:i/>
          <w:iCs/>
          <w:sz w:val="22"/>
          <w:szCs w:val="22"/>
          <w:shd w:val="clear" w:color="auto" w:fill="BFBFBF" w:themeFill="background1" w:themeFillShade="BF"/>
        </w:rPr>
        <w:t>)</w:t>
      </w:r>
    </w:p>
    <w:p w14:paraId="18622CC9" w14:textId="77777777" w:rsidR="00D42709" w:rsidRPr="00890803"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890803">
        <w:rPr>
          <w:rFonts w:asciiTheme="minorHAnsi" w:hAnsiTheme="minorHAnsi" w:cstheme="minorHAnsi"/>
          <w:sz w:val="22"/>
          <w:szCs w:val="22"/>
        </w:rPr>
        <w:t>In one year or less (including items without a maturity date which are payable on demand and in good standing);</w:t>
      </w:r>
    </w:p>
    <w:p w14:paraId="095CC6DB" w14:textId="77777777" w:rsidR="00D42709" w:rsidRPr="00890803"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890803">
        <w:rPr>
          <w:rFonts w:asciiTheme="minorHAnsi" w:hAnsiTheme="minorHAnsi" w:cstheme="minorHAnsi"/>
          <w:sz w:val="22"/>
          <w:szCs w:val="22"/>
        </w:rPr>
        <w:t>After one year through five years;</w:t>
      </w:r>
    </w:p>
    <w:p w14:paraId="47457D00" w14:textId="77777777" w:rsidR="00D42709" w:rsidRPr="00890803"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890803">
        <w:rPr>
          <w:rFonts w:asciiTheme="minorHAnsi" w:hAnsiTheme="minorHAnsi" w:cstheme="minorHAnsi"/>
          <w:sz w:val="22"/>
          <w:szCs w:val="22"/>
        </w:rPr>
        <w:t>After five years through ten years;</w:t>
      </w:r>
    </w:p>
    <w:p w14:paraId="4FD940BE" w14:textId="77777777" w:rsidR="00D42709" w:rsidRPr="009F3D52"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9F3D52">
        <w:rPr>
          <w:rFonts w:asciiTheme="minorHAnsi" w:hAnsiTheme="minorHAnsi" w:cstheme="minorHAnsi"/>
          <w:sz w:val="22"/>
          <w:szCs w:val="22"/>
        </w:rPr>
        <w:t>After ten years through twenty years;</w:t>
      </w:r>
    </w:p>
    <w:p w14:paraId="5C958766" w14:textId="190E6C22" w:rsidR="00D42709" w:rsidRPr="009F3D52" w:rsidRDefault="00D42709" w:rsidP="00C46D6E">
      <w:pPr>
        <w:pStyle w:val="ListContinue3"/>
        <w:numPr>
          <w:ilvl w:val="0"/>
          <w:numId w:val="23"/>
        </w:numPr>
        <w:spacing w:after="220"/>
        <w:ind w:left="2880" w:hanging="720"/>
        <w:contextualSpacing w:val="0"/>
        <w:jc w:val="both"/>
        <w:rPr>
          <w:rFonts w:asciiTheme="minorHAnsi" w:hAnsiTheme="minorHAnsi" w:cstheme="minorHAnsi"/>
          <w:sz w:val="22"/>
          <w:szCs w:val="22"/>
        </w:rPr>
      </w:pPr>
      <w:r w:rsidRPr="009F3D52">
        <w:rPr>
          <w:rFonts w:asciiTheme="minorHAnsi" w:hAnsiTheme="minorHAnsi" w:cstheme="minorHAnsi"/>
          <w:sz w:val="22"/>
          <w:szCs w:val="22"/>
        </w:rPr>
        <w:t>Over 20 years.</w:t>
      </w:r>
    </w:p>
    <w:p w14:paraId="707FBC1F" w14:textId="620C057F" w:rsidR="00D42709" w:rsidRDefault="00D42709" w:rsidP="00222C1B">
      <w:pPr>
        <w:pStyle w:val="ListNumber2"/>
        <w:numPr>
          <w:ilvl w:val="0"/>
          <w:numId w:val="24"/>
        </w:numPr>
        <w:spacing w:after="220"/>
        <w:jc w:val="both"/>
        <w:rPr>
          <w:rFonts w:asciiTheme="minorHAnsi" w:hAnsiTheme="minorHAnsi" w:cstheme="minorHAnsi"/>
          <w:sz w:val="22"/>
          <w:szCs w:val="22"/>
        </w:rPr>
      </w:pPr>
      <w:del w:id="23" w:author="Gann, Julie" w:date="2025-06-12T11:58:00Z" w16du:dateUtc="2025-06-12T16:58:00Z">
        <w:r w:rsidRPr="00890803" w:rsidDel="00E94A63">
          <w:rPr>
            <w:rFonts w:asciiTheme="minorHAnsi" w:hAnsiTheme="minorHAnsi" w:cstheme="minorHAnsi"/>
            <w:sz w:val="22"/>
            <w:szCs w:val="22"/>
          </w:rPr>
          <w:delText>For each period for which results of operations are presented, t</w:delText>
        </w:r>
      </w:del>
      <w:ins w:id="24" w:author="Gann, Julie" w:date="2025-07-08T07:45:00Z" w16du:dateUtc="2025-07-08T12:45:00Z">
        <w:r w:rsidR="009C3E8C">
          <w:rPr>
            <w:rFonts w:asciiTheme="minorHAnsi" w:hAnsiTheme="minorHAnsi" w:cstheme="minorHAnsi"/>
            <w:sz w:val="22"/>
            <w:szCs w:val="22"/>
          </w:rPr>
          <w:t>Separately report t</w:t>
        </w:r>
      </w:ins>
      <w:r w:rsidRPr="00890803">
        <w:rPr>
          <w:rFonts w:asciiTheme="minorHAnsi" w:hAnsiTheme="minorHAnsi" w:cstheme="minorHAnsi"/>
          <w:sz w:val="22"/>
          <w:szCs w:val="22"/>
        </w:rPr>
        <w:t xml:space="preserve">he proceeds from sales </w:t>
      </w:r>
      <w:ins w:id="25" w:author="Gann, Julie" w:date="2025-07-08T07:45:00Z" w16du:dateUtc="2025-07-08T12:45:00Z">
        <w:r w:rsidR="009C3E8C">
          <w:rPr>
            <w:rFonts w:asciiTheme="minorHAnsi" w:hAnsiTheme="minorHAnsi" w:cstheme="minorHAnsi"/>
            <w:sz w:val="22"/>
            <w:szCs w:val="22"/>
          </w:rPr>
          <w:t xml:space="preserve">and maturities </w:t>
        </w:r>
      </w:ins>
      <w:r w:rsidRPr="00890803">
        <w:rPr>
          <w:rFonts w:asciiTheme="minorHAnsi" w:hAnsiTheme="minorHAnsi" w:cstheme="minorHAnsi"/>
          <w:sz w:val="22"/>
          <w:szCs w:val="22"/>
        </w:rPr>
        <w:t xml:space="preserve">of bonds and assets in scope of this Statement and </w:t>
      </w:r>
      <w:ins w:id="26" w:author="Gann, Julie" w:date="2025-07-08T07:45:00Z" w16du:dateUtc="2025-07-08T12:45:00Z">
        <w:r w:rsidR="009C3E8C">
          <w:rPr>
            <w:rFonts w:asciiTheme="minorHAnsi" w:hAnsiTheme="minorHAnsi" w:cstheme="minorHAnsi"/>
            <w:sz w:val="22"/>
            <w:szCs w:val="22"/>
          </w:rPr>
          <w:t xml:space="preserve">the resulting </w:t>
        </w:r>
      </w:ins>
      <w:r w:rsidRPr="00890803">
        <w:rPr>
          <w:rFonts w:asciiTheme="minorHAnsi" w:hAnsiTheme="minorHAnsi" w:cstheme="minorHAnsi"/>
          <w:sz w:val="22"/>
          <w:szCs w:val="22"/>
        </w:rPr>
        <w:t xml:space="preserve">gross realized gains and </w:t>
      </w:r>
      <w:del w:id="27" w:author="Gann, Julie" w:date="2025-07-08T07:44:00Z" w16du:dateUtc="2025-07-08T12:44:00Z">
        <w:r w:rsidRPr="00890803" w:rsidDel="009C3E8C">
          <w:rPr>
            <w:rFonts w:asciiTheme="minorHAnsi" w:hAnsiTheme="minorHAnsi" w:cstheme="minorHAnsi"/>
            <w:sz w:val="22"/>
            <w:szCs w:val="22"/>
          </w:rPr>
          <w:delText xml:space="preserve">gross realized </w:delText>
        </w:r>
      </w:del>
      <w:r w:rsidRPr="00890803">
        <w:rPr>
          <w:rFonts w:asciiTheme="minorHAnsi" w:hAnsiTheme="minorHAnsi" w:cstheme="minorHAnsi"/>
          <w:sz w:val="22"/>
          <w:szCs w:val="22"/>
        </w:rPr>
        <w:t>losses</w:t>
      </w:r>
      <w:del w:id="28" w:author="Gann, Julie" w:date="2025-07-08T07:45:00Z" w16du:dateUtc="2025-07-08T12:45:00Z">
        <w:r w:rsidRPr="00890803" w:rsidDel="009C3E8C">
          <w:rPr>
            <w:rFonts w:asciiTheme="minorHAnsi" w:hAnsiTheme="minorHAnsi" w:cstheme="minorHAnsi"/>
            <w:sz w:val="22"/>
            <w:szCs w:val="22"/>
          </w:rPr>
          <w:delText xml:space="preserve"> on such sales</w:delText>
        </w:r>
      </w:del>
      <w:r w:rsidRPr="00890803">
        <w:rPr>
          <w:rFonts w:asciiTheme="minorHAnsi" w:hAnsiTheme="minorHAnsi" w:cstheme="minorHAnsi"/>
          <w:sz w:val="22"/>
          <w:szCs w:val="22"/>
        </w:rPr>
        <w:t xml:space="preserve">. </w:t>
      </w:r>
      <w:r w:rsidR="00CF2FE0" w:rsidRPr="00CF2FE0">
        <w:rPr>
          <w:rFonts w:asciiTheme="minorHAnsi" w:hAnsiTheme="minorHAnsi" w:cstheme="minorHAnsi"/>
          <w:sz w:val="22"/>
          <w:szCs w:val="22"/>
          <w:shd w:val="clear" w:color="auto" w:fill="BFBFBF" w:themeFill="background1" w:themeFillShade="BF"/>
        </w:rPr>
        <w:t>(</w:t>
      </w:r>
      <w:r w:rsidR="0087191C" w:rsidRPr="00CF2FE0">
        <w:rPr>
          <w:rFonts w:asciiTheme="minorHAnsi" w:hAnsiTheme="minorHAnsi" w:cstheme="minorHAnsi"/>
          <w:i/>
          <w:iCs/>
          <w:sz w:val="22"/>
          <w:szCs w:val="22"/>
          <w:shd w:val="clear" w:color="auto" w:fill="BFBFBF" w:themeFill="background1" w:themeFillShade="BF"/>
        </w:rPr>
        <w:t>Proposed New Note 5D</w:t>
      </w:r>
      <w:r w:rsidR="00344626" w:rsidRPr="00CF2FE0">
        <w:rPr>
          <w:rFonts w:asciiTheme="minorHAnsi" w:hAnsiTheme="minorHAnsi" w:cstheme="minorHAnsi"/>
          <w:i/>
          <w:iCs/>
          <w:sz w:val="22"/>
          <w:szCs w:val="22"/>
          <w:shd w:val="clear" w:color="auto" w:fill="BFBFBF" w:themeFill="background1" w:themeFillShade="BF"/>
        </w:rPr>
        <w:t>(6)</w:t>
      </w:r>
      <w:r w:rsidR="0087191C" w:rsidRPr="00CF2FE0">
        <w:rPr>
          <w:rFonts w:asciiTheme="minorHAnsi" w:hAnsiTheme="minorHAnsi" w:cstheme="minorHAnsi"/>
          <w:i/>
          <w:iCs/>
          <w:sz w:val="22"/>
          <w:szCs w:val="22"/>
          <w:shd w:val="clear" w:color="auto" w:fill="BFBFBF" w:themeFill="background1" w:themeFillShade="BF"/>
        </w:rPr>
        <w:t>.</w:t>
      </w:r>
      <w:r w:rsidR="002F2E85">
        <w:rPr>
          <w:rFonts w:asciiTheme="minorHAnsi" w:hAnsiTheme="minorHAnsi" w:cstheme="minorHAnsi"/>
          <w:i/>
          <w:iCs/>
          <w:sz w:val="22"/>
          <w:szCs w:val="22"/>
          <w:shd w:val="clear" w:color="auto" w:fill="BFBFBF" w:themeFill="background1" w:themeFillShade="BF"/>
        </w:rPr>
        <w:t xml:space="preserve"> Previously Annual Audit Only Focused on Sales.</w:t>
      </w:r>
      <w:r w:rsidR="0087191C" w:rsidRPr="00CF2FE0">
        <w:rPr>
          <w:rFonts w:asciiTheme="minorHAnsi" w:hAnsiTheme="minorHAnsi" w:cstheme="minorHAnsi"/>
          <w:i/>
          <w:iCs/>
          <w:sz w:val="22"/>
          <w:szCs w:val="22"/>
          <w:shd w:val="clear" w:color="auto" w:fill="BFBFBF" w:themeFill="background1" w:themeFillShade="BF"/>
        </w:rPr>
        <w:t>)</w:t>
      </w:r>
    </w:p>
    <w:p w14:paraId="4030DCA4" w14:textId="227A27C3" w:rsidR="00117B08" w:rsidRPr="00117B08" w:rsidRDefault="00117B08" w:rsidP="00117B08">
      <w:pPr>
        <w:pStyle w:val="ListNumber2"/>
        <w:numPr>
          <w:ilvl w:val="0"/>
          <w:numId w:val="24"/>
        </w:numPr>
        <w:spacing w:after="220"/>
        <w:jc w:val="both"/>
        <w:rPr>
          <w:rFonts w:asciiTheme="minorHAnsi" w:hAnsiTheme="minorHAnsi" w:cstheme="minorHAnsi"/>
          <w:sz w:val="22"/>
          <w:szCs w:val="22"/>
        </w:rPr>
      </w:pPr>
      <w:del w:id="29" w:author="Gann, Julie" w:date="2025-06-12T15:43:00Z" w16du:dateUtc="2025-06-12T20:43:00Z">
        <w:r w:rsidRPr="00117B08" w:rsidDel="002B4B75">
          <w:rPr>
            <w:rFonts w:asciiTheme="minorHAnsi" w:hAnsiTheme="minorHAnsi" w:cstheme="minorHAnsi"/>
            <w:sz w:val="22"/>
            <w:szCs w:val="22"/>
          </w:rPr>
          <w:delText>For each balance sheet presented, a</w:delText>
        </w:r>
      </w:del>
      <w:ins w:id="30" w:author="Gann, Julie" w:date="2025-06-12T15:43:00Z" w16du:dateUtc="2025-06-12T20:43:00Z">
        <w:r w:rsidR="002B4B75">
          <w:rPr>
            <w:rFonts w:asciiTheme="minorHAnsi" w:hAnsiTheme="minorHAnsi" w:cstheme="minorHAnsi"/>
            <w:sz w:val="22"/>
            <w:szCs w:val="22"/>
          </w:rPr>
          <w:t>A</w:t>
        </w:r>
      </w:ins>
      <w:r w:rsidRPr="00117B08">
        <w:rPr>
          <w:rFonts w:asciiTheme="minorHAnsi" w:hAnsiTheme="minorHAnsi" w:cstheme="minorHAnsi"/>
          <w:sz w:val="22"/>
          <w:szCs w:val="22"/>
        </w:rPr>
        <w:t xml:space="preserve">ll </w:t>
      </w:r>
      <w:ins w:id="31" w:author="Gann, Julie" w:date="2025-06-13T10:31:00Z" w16du:dateUtc="2025-06-13T15:31:00Z">
        <w:r w:rsidR="00E74ADC">
          <w:rPr>
            <w:rFonts w:asciiTheme="minorHAnsi" w:hAnsiTheme="minorHAnsi" w:cstheme="minorHAnsi"/>
            <w:sz w:val="22"/>
            <w:szCs w:val="22"/>
          </w:rPr>
          <w:t xml:space="preserve">impaired </w:t>
        </w:r>
      </w:ins>
      <w:r w:rsidRPr="00117B08">
        <w:rPr>
          <w:rFonts w:asciiTheme="minorHAnsi" w:hAnsiTheme="minorHAnsi" w:cstheme="minorHAnsi"/>
          <w:sz w:val="22"/>
          <w:szCs w:val="22"/>
        </w:rPr>
        <w:t xml:space="preserve">items in scope of this Statement </w:t>
      </w:r>
      <w:ins w:id="32" w:author="Gann, Julie" w:date="2025-06-13T10:32:00Z" w16du:dateUtc="2025-06-13T15:32:00Z">
        <w:r w:rsidR="00E74ADC">
          <w:rPr>
            <w:rFonts w:asciiTheme="minorHAnsi" w:hAnsiTheme="minorHAnsi" w:cstheme="minorHAnsi"/>
            <w:sz w:val="22"/>
            <w:szCs w:val="22"/>
          </w:rPr>
          <w:t xml:space="preserve">(fair value is less than amortized cost) </w:t>
        </w:r>
      </w:ins>
      <w:del w:id="33" w:author="Gann, Julie" w:date="2025-06-13T10:32:00Z" w16du:dateUtc="2025-06-13T15:32:00Z">
        <w:r w:rsidRPr="00117B08" w:rsidDel="003D6202">
          <w:rPr>
            <w:rFonts w:asciiTheme="minorHAnsi" w:hAnsiTheme="minorHAnsi" w:cstheme="minorHAnsi"/>
            <w:sz w:val="22"/>
            <w:szCs w:val="22"/>
          </w:rPr>
          <w:delText xml:space="preserve">in an unrealized loss position </w:delText>
        </w:r>
      </w:del>
      <w:r w:rsidRPr="00117B08">
        <w:rPr>
          <w:rFonts w:asciiTheme="minorHAnsi" w:hAnsiTheme="minorHAnsi" w:cstheme="minorHAnsi"/>
          <w:sz w:val="22"/>
          <w:szCs w:val="22"/>
        </w:rPr>
        <w:t xml:space="preserve">for which </w:t>
      </w:r>
      <w:ins w:id="34" w:author="Gann, Julie" w:date="2025-06-23T15:00:00Z" w16du:dateUtc="2025-06-23T20:00:00Z">
        <w:r w:rsidR="0031571F">
          <w:rPr>
            <w:rFonts w:asciiTheme="minorHAnsi" w:hAnsiTheme="minorHAnsi" w:cstheme="minorHAnsi"/>
            <w:sz w:val="22"/>
            <w:szCs w:val="22"/>
          </w:rPr>
          <w:t xml:space="preserve">an </w:t>
        </w:r>
      </w:ins>
      <w:r w:rsidRPr="00117B08">
        <w:rPr>
          <w:rFonts w:asciiTheme="minorHAnsi" w:hAnsiTheme="minorHAnsi" w:cstheme="minorHAnsi"/>
          <w:sz w:val="22"/>
          <w:szCs w:val="22"/>
        </w:rPr>
        <w:t xml:space="preserve">other-than-temporary </w:t>
      </w:r>
      <w:ins w:id="35" w:author="Gann, Julie" w:date="2025-06-13T10:32:00Z" w16du:dateUtc="2025-06-13T15:32:00Z">
        <w:r w:rsidR="003D6202">
          <w:rPr>
            <w:rFonts w:asciiTheme="minorHAnsi" w:hAnsiTheme="minorHAnsi" w:cstheme="minorHAnsi"/>
            <w:sz w:val="22"/>
            <w:szCs w:val="22"/>
          </w:rPr>
          <w:t xml:space="preserve">impairment has not been recognized </w:t>
        </w:r>
        <w:r w:rsidR="008C4C60">
          <w:rPr>
            <w:rFonts w:asciiTheme="minorHAnsi" w:hAnsiTheme="minorHAnsi" w:cstheme="minorHAnsi"/>
            <w:sz w:val="22"/>
            <w:szCs w:val="22"/>
          </w:rPr>
          <w:t>as a realized loss</w:t>
        </w:r>
      </w:ins>
      <w:del w:id="36" w:author="Gann, Julie" w:date="2025-06-13T10:32:00Z" w16du:dateUtc="2025-06-13T15:32:00Z">
        <w:r w:rsidRPr="00117B08" w:rsidDel="008C4C60">
          <w:rPr>
            <w:rFonts w:asciiTheme="minorHAnsi" w:hAnsiTheme="minorHAnsi" w:cstheme="minorHAnsi"/>
            <w:sz w:val="22"/>
            <w:szCs w:val="22"/>
          </w:rPr>
          <w:delText>declines in value have not been recognized</w:delText>
        </w:r>
      </w:del>
      <w:ins w:id="37" w:author="Gann, Julie" w:date="2025-06-12T15:34:00Z" w16du:dateUtc="2025-06-12T20:34:00Z">
        <w:r w:rsidR="00295F4B">
          <w:rPr>
            <w:rFonts w:asciiTheme="minorHAnsi" w:hAnsiTheme="minorHAnsi" w:cstheme="minorHAnsi"/>
            <w:sz w:val="22"/>
            <w:szCs w:val="22"/>
          </w:rPr>
          <w:t xml:space="preserve">. This disclosure shall include </w:t>
        </w:r>
      </w:ins>
      <w:ins w:id="38" w:author="Gann, Julie" w:date="2025-06-12T15:35:00Z" w16du:dateUtc="2025-06-12T20:35:00Z">
        <w:r w:rsidR="00C6014F">
          <w:rPr>
            <w:rFonts w:asciiTheme="minorHAnsi" w:hAnsiTheme="minorHAnsi" w:cstheme="minorHAnsi"/>
            <w:sz w:val="22"/>
            <w:szCs w:val="22"/>
          </w:rPr>
          <w:t xml:space="preserve">all </w:t>
        </w:r>
      </w:ins>
      <w:ins w:id="39" w:author="Gann, Julie" w:date="2025-06-12T15:34:00Z" w16du:dateUtc="2025-06-12T20:34:00Z">
        <w:r w:rsidR="00295F4B">
          <w:rPr>
            <w:rFonts w:asciiTheme="minorHAnsi" w:hAnsiTheme="minorHAnsi" w:cstheme="minorHAnsi"/>
            <w:sz w:val="22"/>
            <w:szCs w:val="22"/>
          </w:rPr>
          <w:t>impaired securities</w:t>
        </w:r>
      </w:ins>
      <w:ins w:id="40" w:author="Gann, Julie" w:date="2025-06-23T14:59:00Z" w16du:dateUtc="2025-06-23T19:59:00Z">
        <w:r w:rsidR="008236E7">
          <w:rPr>
            <w:rFonts w:asciiTheme="minorHAnsi" w:hAnsiTheme="minorHAnsi" w:cstheme="minorHAnsi"/>
            <w:sz w:val="22"/>
            <w:szCs w:val="22"/>
          </w:rPr>
          <w:t xml:space="preserve">, including those </w:t>
        </w:r>
      </w:ins>
      <w:del w:id="41" w:author="Gann, Julie" w:date="2025-06-23T14:59:00Z" w16du:dateUtc="2025-06-23T19:59:00Z">
        <w:r w:rsidR="00001F4E" w:rsidDel="008236E7">
          <w:rPr>
            <w:rFonts w:asciiTheme="minorHAnsi" w:hAnsiTheme="minorHAnsi" w:cstheme="minorHAnsi"/>
            <w:sz w:val="22"/>
            <w:szCs w:val="22"/>
          </w:rPr>
          <w:delText xml:space="preserve"> </w:delText>
        </w:r>
      </w:del>
      <w:ins w:id="42" w:author="Gann, Julie" w:date="2025-06-12T15:34:00Z" w16du:dateUtc="2025-06-12T20:34:00Z">
        <w:r w:rsidR="00295F4B">
          <w:rPr>
            <w:rFonts w:asciiTheme="minorHAnsi" w:hAnsiTheme="minorHAnsi" w:cstheme="minorHAnsi"/>
            <w:sz w:val="22"/>
            <w:szCs w:val="22"/>
          </w:rPr>
          <w:t xml:space="preserve">reported at </w:t>
        </w:r>
      </w:ins>
      <w:ins w:id="43" w:author="Gann, Julie" w:date="2025-06-12T15:38:00Z" w16du:dateUtc="2025-06-12T20:38:00Z">
        <w:r w:rsidR="005773C7">
          <w:rPr>
            <w:rFonts w:asciiTheme="minorHAnsi" w:hAnsiTheme="minorHAnsi" w:cstheme="minorHAnsi"/>
            <w:sz w:val="22"/>
            <w:szCs w:val="22"/>
          </w:rPr>
          <w:t xml:space="preserve">fair value </w:t>
        </w:r>
      </w:ins>
      <w:ins w:id="44" w:author="Gann, Julie" w:date="2025-06-23T14:24:00Z" w16du:dateUtc="2025-06-23T19:24:00Z">
        <w:r w:rsidR="00962D22">
          <w:rPr>
            <w:rFonts w:asciiTheme="minorHAnsi" w:hAnsiTheme="minorHAnsi" w:cstheme="minorHAnsi"/>
            <w:sz w:val="22"/>
            <w:szCs w:val="22"/>
          </w:rPr>
          <w:t xml:space="preserve">(where the unrealized loss is recognized) </w:t>
        </w:r>
      </w:ins>
      <w:ins w:id="45" w:author="Gann, Julie" w:date="2025-06-23T15:00:00Z" w16du:dateUtc="2025-06-23T20:00:00Z">
        <w:r w:rsidR="0031571F">
          <w:rPr>
            <w:rFonts w:asciiTheme="minorHAnsi" w:hAnsiTheme="minorHAnsi" w:cstheme="minorHAnsi"/>
            <w:sz w:val="22"/>
            <w:szCs w:val="22"/>
          </w:rPr>
          <w:t>and those</w:t>
        </w:r>
      </w:ins>
      <w:ins w:id="46" w:author="Gann, Julie" w:date="2025-06-13T10:33:00Z" w16du:dateUtc="2025-06-13T15:33:00Z">
        <w:r w:rsidR="0081275C">
          <w:rPr>
            <w:rFonts w:asciiTheme="minorHAnsi" w:hAnsiTheme="minorHAnsi" w:cstheme="minorHAnsi"/>
            <w:sz w:val="22"/>
            <w:szCs w:val="22"/>
          </w:rPr>
          <w:t xml:space="preserve"> reported at amortized cost </w:t>
        </w:r>
      </w:ins>
      <w:ins w:id="47" w:author="Gann, Julie" w:date="2025-06-23T14:24:00Z" w16du:dateUtc="2025-06-23T19:24:00Z">
        <w:r w:rsidR="00962D22">
          <w:rPr>
            <w:rFonts w:asciiTheme="minorHAnsi" w:hAnsiTheme="minorHAnsi" w:cstheme="minorHAnsi"/>
            <w:sz w:val="22"/>
            <w:szCs w:val="22"/>
          </w:rPr>
          <w:t>(where the unrealized loss is not recognized)</w:t>
        </w:r>
      </w:ins>
      <w:r w:rsidRPr="00117B08">
        <w:rPr>
          <w:rFonts w:asciiTheme="minorHAnsi" w:hAnsiTheme="minorHAnsi" w:cstheme="minorHAnsi"/>
          <w:sz w:val="22"/>
          <w:szCs w:val="22"/>
        </w:rPr>
        <w:t>:</w:t>
      </w:r>
      <w:r w:rsidRPr="00117B08">
        <w:rPr>
          <w:rFonts w:asciiTheme="minorHAnsi" w:hAnsiTheme="minorHAnsi" w:cstheme="minorHAnsi"/>
          <w:b/>
          <w:bCs/>
          <w:sz w:val="22"/>
          <w:szCs w:val="22"/>
        </w:rPr>
        <w:t xml:space="preserve"> </w:t>
      </w:r>
      <w:r w:rsidR="00344626" w:rsidRPr="00344626">
        <w:rPr>
          <w:rFonts w:asciiTheme="minorHAnsi" w:hAnsiTheme="minorHAnsi" w:cstheme="minorHAnsi"/>
          <w:i/>
          <w:iCs/>
          <w:sz w:val="22"/>
          <w:szCs w:val="22"/>
          <w:shd w:val="clear" w:color="auto" w:fill="BFBFBF" w:themeFill="background1" w:themeFillShade="BF"/>
        </w:rPr>
        <w:t>(Added to Note 5D(4).</w:t>
      </w:r>
      <w:r w:rsidR="002F6AB7">
        <w:rPr>
          <w:rFonts w:asciiTheme="minorHAnsi" w:hAnsiTheme="minorHAnsi" w:cstheme="minorHAnsi"/>
          <w:i/>
          <w:iCs/>
          <w:sz w:val="22"/>
          <w:szCs w:val="22"/>
          <w:shd w:val="clear" w:color="auto" w:fill="BFBFBF" w:themeFill="background1" w:themeFillShade="BF"/>
        </w:rPr>
        <w:t xml:space="preserve"> Previously Annual Audit Only in SSAP No. 26.</w:t>
      </w:r>
      <w:r w:rsidR="00344626" w:rsidRPr="00344626">
        <w:rPr>
          <w:rFonts w:asciiTheme="minorHAnsi" w:hAnsiTheme="minorHAnsi" w:cstheme="minorHAnsi"/>
          <w:i/>
          <w:iCs/>
          <w:sz w:val="22"/>
          <w:szCs w:val="22"/>
          <w:shd w:val="clear" w:color="auto" w:fill="BFBFBF" w:themeFill="background1" w:themeFillShade="BF"/>
        </w:rPr>
        <w:t>)</w:t>
      </w:r>
    </w:p>
    <w:p w14:paraId="2D8D5586" w14:textId="77777777" w:rsidR="00117B08" w:rsidRPr="00117B08" w:rsidRDefault="00117B08" w:rsidP="0064344D">
      <w:pPr>
        <w:pStyle w:val="ListContinue3"/>
        <w:numPr>
          <w:ilvl w:val="0"/>
          <w:numId w:val="48"/>
        </w:numPr>
        <w:spacing w:after="220"/>
        <w:ind w:left="2880" w:hanging="720"/>
        <w:contextualSpacing w:val="0"/>
        <w:jc w:val="both"/>
        <w:rPr>
          <w:rFonts w:asciiTheme="minorHAnsi" w:hAnsiTheme="minorHAnsi" w:cstheme="minorHAnsi"/>
          <w:sz w:val="22"/>
          <w:szCs w:val="22"/>
        </w:rPr>
      </w:pPr>
      <w:r w:rsidRPr="00117B08">
        <w:rPr>
          <w:rFonts w:asciiTheme="minorHAnsi" w:hAnsiTheme="minorHAnsi" w:cstheme="minorHAnsi"/>
          <w:sz w:val="22"/>
          <w:szCs w:val="22"/>
        </w:rPr>
        <w:t>The aggregate amount of unrealized losses (that is, the amount by which cost or amortized cost exceeds fair value) and</w:t>
      </w:r>
    </w:p>
    <w:p w14:paraId="2216B645" w14:textId="77777777" w:rsidR="00117B08" w:rsidRPr="00117B08" w:rsidRDefault="00117B08" w:rsidP="0064344D">
      <w:pPr>
        <w:pStyle w:val="ListContinue3"/>
        <w:numPr>
          <w:ilvl w:val="0"/>
          <w:numId w:val="48"/>
        </w:numPr>
        <w:spacing w:after="220"/>
        <w:ind w:left="2880" w:hanging="720"/>
        <w:contextualSpacing w:val="0"/>
        <w:jc w:val="both"/>
        <w:rPr>
          <w:rFonts w:asciiTheme="minorHAnsi" w:hAnsiTheme="minorHAnsi" w:cstheme="minorHAnsi"/>
          <w:sz w:val="22"/>
          <w:szCs w:val="22"/>
        </w:rPr>
      </w:pPr>
      <w:r w:rsidRPr="00117B08">
        <w:rPr>
          <w:rFonts w:asciiTheme="minorHAnsi" w:hAnsiTheme="minorHAnsi" w:cstheme="minorHAnsi"/>
          <w:sz w:val="22"/>
          <w:szCs w:val="22"/>
        </w:rPr>
        <w:t xml:space="preserve">The aggregate related </w:t>
      </w:r>
      <w:proofErr w:type="gramStart"/>
      <w:r w:rsidRPr="00117B08">
        <w:rPr>
          <w:rFonts w:asciiTheme="minorHAnsi" w:hAnsiTheme="minorHAnsi" w:cstheme="minorHAnsi"/>
          <w:sz w:val="22"/>
          <w:szCs w:val="22"/>
        </w:rPr>
        <w:t>fair</w:t>
      </w:r>
      <w:proofErr w:type="gramEnd"/>
      <w:r w:rsidRPr="00117B08">
        <w:rPr>
          <w:rFonts w:asciiTheme="minorHAnsi" w:hAnsiTheme="minorHAnsi" w:cstheme="minorHAnsi"/>
          <w:sz w:val="22"/>
          <w:szCs w:val="22"/>
        </w:rPr>
        <w:t xml:space="preserve"> value of bonds with unrealized losses.</w:t>
      </w:r>
    </w:p>
    <w:p w14:paraId="5B28B5F7" w14:textId="10B28D01" w:rsidR="00117B08" w:rsidRPr="00117B08" w:rsidRDefault="00117B08" w:rsidP="00117B08">
      <w:pPr>
        <w:pStyle w:val="ListNumber2"/>
        <w:numPr>
          <w:ilvl w:val="0"/>
          <w:numId w:val="24"/>
        </w:numPr>
        <w:spacing w:after="220"/>
        <w:jc w:val="both"/>
        <w:rPr>
          <w:rFonts w:asciiTheme="minorHAnsi" w:hAnsiTheme="minorHAnsi" w:cstheme="minorHAnsi"/>
          <w:sz w:val="22"/>
          <w:szCs w:val="22"/>
        </w:rPr>
      </w:pPr>
      <w:r w:rsidRPr="00117B08">
        <w:rPr>
          <w:rFonts w:asciiTheme="minorHAnsi" w:hAnsiTheme="minorHAnsi" w:cstheme="minorHAnsi"/>
          <w:sz w:val="22"/>
          <w:szCs w:val="22"/>
        </w:rPr>
        <w:t xml:space="preserve">The disclosures in paragraphs 40.h.i. and 40.h.ii. should be segregated by items that have been in a continuous unrealized loss position for less than 12 months and those that have been in a continuous unrealized loss position for 12 months or longer using fair values determined in accordance with SSAP No. 100. </w:t>
      </w:r>
      <w:r w:rsidR="006B792C">
        <w:rPr>
          <w:rFonts w:asciiTheme="minorHAnsi" w:hAnsiTheme="minorHAnsi" w:cstheme="minorHAnsi"/>
          <w:sz w:val="22"/>
          <w:szCs w:val="22"/>
        </w:rPr>
        <w:t>(</w:t>
      </w:r>
      <w:r w:rsidR="0016653D" w:rsidRPr="00344626">
        <w:rPr>
          <w:rFonts w:asciiTheme="minorHAnsi" w:hAnsiTheme="minorHAnsi" w:cstheme="minorHAnsi"/>
          <w:i/>
          <w:iCs/>
          <w:sz w:val="22"/>
          <w:szCs w:val="22"/>
          <w:shd w:val="clear" w:color="auto" w:fill="BFBFBF" w:themeFill="background1" w:themeFillShade="BF"/>
        </w:rPr>
        <w:t>Added to Note 5D(4).</w:t>
      </w:r>
      <w:r w:rsidR="006B792C">
        <w:rPr>
          <w:rFonts w:asciiTheme="minorHAnsi" w:hAnsiTheme="minorHAnsi" w:cstheme="minorHAnsi"/>
          <w:i/>
          <w:iCs/>
          <w:sz w:val="22"/>
          <w:szCs w:val="22"/>
          <w:shd w:val="clear" w:color="auto" w:fill="BFBFBF" w:themeFill="background1" w:themeFillShade="BF"/>
        </w:rPr>
        <w:t xml:space="preserve"> Previously Annual Audit Only in SSAP No. 26.</w:t>
      </w:r>
      <w:r w:rsidR="006B792C" w:rsidRPr="00344626">
        <w:rPr>
          <w:rFonts w:asciiTheme="minorHAnsi" w:hAnsiTheme="minorHAnsi" w:cstheme="minorHAnsi"/>
          <w:i/>
          <w:iCs/>
          <w:sz w:val="22"/>
          <w:szCs w:val="22"/>
          <w:shd w:val="clear" w:color="auto" w:fill="BFBFBF" w:themeFill="background1" w:themeFillShade="BF"/>
        </w:rPr>
        <w:t>)</w:t>
      </w:r>
    </w:p>
    <w:p w14:paraId="19081356" w14:textId="021A0E1A" w:rsidR="00AE1959" w:rsidRDefault="00836EB8" w:rsidP="00AE1959">
      <w:pPr>
        <w:pStyle w:val="ListNumber2"/>
        <w:numPr>
          <w:ilvl w:val="0"/>
          <w:numId w:val="25"/>
        </w:numPr>
        <w:spacing w:after="220"/>
        <w:jc w:val="both"/>
        <w:rPr>
          <w:rFonts w:asciiTheme="minorHAnsi" w:hAnsiTheme="minorHAnsi" w:cstheme="minorHAnsi"/>
          <w:sz w:val="22"/>
          <w:szCs w:val="22"/>
        </w:rPr>
      </w:pPr>
      <w:del w:id="48" w:author="Gann, Julie" w:date="2025-06-12T12:01:00Z" w16du:dateUtc="2025-06-12T17:01:00Z">
        <w:r w:rsidRPr="00890803" w:rsidDel="00836EB8">
          <w:rPr>
            <w:rFonts w:asciiTheme="minorHAnsi" w:hAnsiTheme="minorHAnsi" w:cstheme="minorHAnsi"/>
            <w:sz w:val="22"/>
            <w:szCs w:val="22"/>
          </w:rPr>
          <w:delText xml:space="preserve">As of the most recent balance sheet date presented, </w:delText>
        </w:r>
      </w:del>
      <w:ins w:id="49" w:author="Gann, Julie" w:date="2025-07-09T10:01:00Z" w16du:dateUtc="2025-07-09T15:01:00Z">
        <w:r w:rsidR="00E0712F">
          <w:rPr>
            <w:rFonts w:asciiTheme="minorHAnsi" w:hAnsiTheme="minorHAnsi" w:cstheme="minorHAnsi"/>
            <w:sz w:val="22"/>
            <w:szCs w:val="22"/>
          </w:rPr>
          <w:t xml:space="preserve">For the impaired items identified in paragraph 40.h., </w:t>
        </w:r>
      </w:ins>
      <w:r w:rsidRPr="00890803">
        <w:rPr>
          <w:rFonts w:asciiTheme="minorHAnsi" w:hAnsiTheme="minorHAnsi" w:cstheme="minorHAnsi"/>
          <w:sz w:val="22"/>
          <w:szCs w:val="22"/>
        </w:rPr>
        <w:t>a</w:t>
      </w:r>
      <w:r w:rsidR="00AE1959" w:rsidRPr="00890803">
        <w:rPr>
          <w:rFonts w:asciiTheme="minorHAnsi" w:hAnsiTheme="minorHAnsi" w:cstheme="minorHAnsi"/>
          <w:sz w:val="22"/>
          <w:szCs w:val="22"/>
        </w:rPr>
        <w:t xml:space="preserve">dditional information should be included describing the general categories of information that the investor considered in reaching the conclusion that the </w:t>
      </w:r>
      <w:r w:rsidR="00AE1959" w:rsidRPr="00890803">
        <w:rPr>
          <w:rFonts w:asciiTheme="minorHAnsi" w:hAnsiTheme="minorHAnsi" w:cstheme="minorHAnsi"/>
          <w:sz w:val="22"/>
          <w:szCs w:val="22"/>
        </w:rPr>
        <w:lastRenderedPageBreak/>
        <w:t>impairments are not other-than-temporary.</w:t>
      </w:r>
      <w:r w:rsidR="0016653D">
        <w:rPr>
          <w:rFonts w:asciiTheme="minorHAnsi" w:hAnsiTheme="minorHAnsi" w:cstheme="minorHAnsi"/>
          <w:sz w:val="22"/>
          <w:szCs w:val="22"/>
        </w:rPr>
        <w:t xml:space="preserve"> </w:t>
      </w:r>
      <w:r w:rsidR="006B792C">
        <w:rPr>
          <w:rFonts w:asciiTheme="minorHAnsi" w:hAnsiTheme="minorHAnsi" w:cstheme="minorHAnsi"/>
          <w:sz w:val="22"/>
          <w:szCs w:val="22"/>
        </w:rPr>
        <w:t>(</w:t>
      </w:r>
      <w:r w:rsidR="001B115C" w:rsidRPr="001B115C">
        <w:rPr>
          <w:rFonts w:asciiTheme="minorHAnsi" w:hAnsiTheme="minorHAnsi" w:cstheme="minorHAnsi"/>
          <w:i/>
          <w:iCs/>
          <w:sz w:val="22"/>
          <w:szCs w:val="22"/>
          <w:shd w:val="clear" w:color="auto" w:fill="BFBFBF" w:themeFill="background1" w:themeFillShade="BF"/>
        </w:rPr>
        <w:t>Will be c</w:t>
      </w:r>
      <w:r w:rsidR="00EA2A9D" w:rsidRPr="001B115C">
        <w:rPr>
          <w:rFonts w:asciiTheme="minorHAnsi" w:hAnsiTheme="minorHAnsi" w:cstheme="minorHAnsi"/>
          <w:i/>
          <w:iCs/>
          <w:sz w:val="22"/>
          <w:szCs w:val="22"/>
          <w:shd w:val="clear" w:color="auto" w:fill="BFBFBF" w:themeFill="background1" w:themeFillShade="BF"/>
        </w:rPr>
        <w:t>aptured in</w:t>
      </w:r>
      <w:r w:rsidR="0016653D" w:rsidRPr="00344626">
        <w:rPr>
          <w:rFonts w:asciiTheme="minorHAnsi" w:hAnsiTheme="minorHAnsi" w:cstheme="minorHAnsi"/>
          <w:i/>
          <w:iCs/>
          <w:sz w:val="22"/>
          <w:szCs w:val="22"/>
          <w:shd w:val="clear" w:color="auto" w:fill="BFBFBF" w:themeFill="background1" w:themeFillShade="BF"/>
        </w:rPr>
        <w:t xml:space="preserve"> Note 5D(</w:t>
      </w:r>
      <w:r w:rsidR="0016653D">
        <w:rPr>
          <w:rFonts w:asciiTheme="minorHAnsi" w:hAnsiTheme="minorHAnsi" w:cstheme="minorHAnsi"/>
          <w:i/>
          <w:iCs/>
          <w:sz w:val="22"/>
          <w:szCs w:val="22"/>
          <w:shd w:val="clear" w:color="auto" w:fill="BFBFBF" w:themeFill="background1" w:themeFillShade="BF"/>
        </w:rPr>
        <w:t>5</w:t>
      </w:r>
      <w:r w:rsidR="0016653D" w:rsidRPr="00344626">
        <w:rPr>
          <w:rFonts w:asciiTheme="minorHAnsi" w:hAnsiTheme="minorHAnsi" w:cstheme="minorHAnsi"/>
          <w:i/>
          <w:iCs/>
          <w:sz w:val="22"/>
          <w:szCs w:val="22"/>
          <w:shd w:val="clear" w:color="auto" w:fill="BFBFBF" w:themeFill="background1" w:themeFillShade="BF"/>
        </w:rPr>
        <w:t>).</w:t>
      </w:r>
      <w:r w:rsidR="006B792C" w:rsidRPr="006B792C">
        <w:rPr>
          <w:rFonts w:asciiTheme="minorHAnsi" w:hAnsiTheme="minorHAnsi" w:cstheme="minorHAnsi"/>
          <w:i/>
          <w:iCs/>
          <w:sz w:val="22"/>
          <w:szCs w:val="22"/>
          <w:shd w:val="clear" w:color="auto" w:fill="BFBFBF" w:themeFill="background1" w:themeFillShade="BF"/>
        </w:rPr>
        <w:t xml:space="preserve"> </w:t>
      </w:r>
      <w:r w:rsidR="00EA2A9D">
        <w:rPr>
          <w:rFonts w:asciiTheme="minorHAnsi" w:hAnsiTheme="minorHAnsi" w:cstheme="minorHAnsi"/>
          <w:i/>
          <w:iCs/>
          <w:sz w:val="22"/>
          <w:szCs w:val="22"/>
          <w:shd w:val="clear" w:color="auto" w:fill="BFBFBF" w:themeFill="background1" w:themeFillShade="BF"/>
        </w:rPr>
        <w:t>No revisions to note</w:t>
      </w:r>
      <w:r w:rsidR="00D00151">
        <w:rPr>
          <w:rFonts w:asciiTheme="minorHAnsi" w:hAnsiTheme="minorHAnsi" w:cstheme="minorHAnsi"/>
          <w:i/>
          <w:iCs/>
          <w:sz w:val="22"/>
          <w:szCs w:val="22"/>
          <w:shd w:val="clear" w:color="auto" w:fill="BFBFBF" w:themeFill="background1" w:themeFillShade="BF"/>
        </w:rPr>
        <w:t xml:space="preserve"> needed</w:t>
      </w:r>
      <w:r w:rsidR="00EA2A9D">
        <w:rPr>
          <w:rFonts w:asciiTheme="minorHAnsi" w:hAnsiTheme="minorHAnsi" w:cstheme="minorHAnsi"/>
          <w:i/>
          <w:iCs/>
          <w:sz w:val="22"/>
          <w:szCs w:val="22"/>
          <w:shd w:val="clear" w:color="auto" w:fill="BFBFBF" w:themeFill="background1" w:themeFillShade="BF"/>
        </w:rPr>
        <w:t xml:space="preserve">. </w:t>
      </w:r>
      <w:r w:rsidR="006B792C">
        <w:rPr>
          <w:rFonts w:asciiTheme="minorHAnsi" w:hAnsiTheme="minorHAnsi" w:cstheme="minorHAnsi"/>
          <w:i/>
          <w:iCs/>
          <w:sz w:val="22"/>
          <w:szCs w:val="22"/>
          <w:shd w:val="clear" w:color="auto" w:fill="BFBFBF" w:themeFill="background1" w:themeFillShade="BF"/>
        </w:rPr>
        <w:t>Previously Annual Audit Only in SSAP No. 26.</w:t>
      </w:r>
      <w:r w:rsidR="006B792C" w:rsidRPr="00344626">
        <w:rPr>
          <w:rFonts w:asciiTheme="minorHAnsi" w:hAnsiTheme="minorHAnsi" w:cstheme="minorHAnsi"/>
          <w:i/>
          <w:iCs/>
          <w:sz w:val="22"/>
          <w:szCs w:val="22"/>
          <w:shd w:val="clear" w:color="auto" w:fill="BFBFBF" w:themeFill="background1" w:themeFillShade="BF"/>
        </w:rPr>
        <w:t>)</w:t>
      </w:r>
    </w:p>
    <w:p w14:paraId="7A6CF9FF" w14:textId="4F97B966" w:rsidR="0064344D" w:rsidRPr="0064344D" w:rsidRDefault="0064344D" w:rsidP="0064344D">
      <w:pPr>
        <w:pStyle w:val="ListNumber2"/>
        <w:numPr>
          <w:ilvl w:val="0"/>
          <w:numId w:val="25"/>
        </w:numPr>
        <w:spacing w:after="220"/>
        <w:jc w:val="both"/>
        <w:rPr>
          <w:rFonts w:asciiTheme="minorHAnsi" w:hAnsiTheme="minorHAnsi" w:cstheme="minorHAnsi"/>
          <w:sz w:val="22"/>
          <w:szCs w:val="22"/>
        </w:rPr>
      </w:pPr>
      <w:r w:rsidRPr="0064344D">
        <w:rPr>
          <w:rFonts w:asciiTheme="minorHAnsi" w:hAnsiTheme="minorHAnsi" w:cstheme="minorHAnsi"/>
          <w:sz w:val="22"/>
          <w:szCs w:val="22"/>
        </w:rPr>
        <w:t xml:space="preserve">When it is not practicable to estimate fair value in accordance with SSAP No. 100, the investor should disclose the following additional information, if applicable, as of each date for which a statement of financial position is presented in its annual financial statements: </w:t>
      </w:r>
      <w:r w:rsidR="0016653D" w:rsidRPr="00FD45D0">
        <w:rPr>
          <w:rFonts w:asciiTheme="minorHAnsi" w:hAnsiTheme="minorHAnsi" w:cstheme="minorHAnsi"/>
          <w:i/>
          <w:iCs/>
          <w:sz w:val="22"/>
          <w:szCs w:val="22"/>
          <w:shd w:val="clear" w:color="auto" w:fill="BFBFBF" w:themeFill="background1" w:themeFillShade="BF"/>
        </w:rPr>
        <w:t>(Annual Audited Only.)</w:t>
      </w:r>
    </w:p>
    <w:p w14:paraId="41BF9D27" w14:textId="77777777" w:rsidR="0064344D" w:rsidRPr="0064344D" w:rsidRDefault="0064344D" w:rsidP="0064344D">
      <w:pPr>
        <w:pStyle w:val="ListContinue3"/>
        <w:numPr>
          <w:ilvl w:val="0"/>
          <w:numId w:val="49"/>
        </w:numPr>
        <w:spacing w:after="220"/>
        <w:ind w:left="2880" w:hanging="720"/>
        <w:contextualSpacing w:val="0"/>
        <w:jc w:val="both"/>
        <w:rPr>
          <w:rFonts w:asciiTheme="minorHAnsi" w:hAnsiTheme="minorHAnsi" w:cstheme="minorHAnsi"/>
          <w:sz w:val="22"/>
          <w:szCs w:val="22"/>
        </w:rPr>
      </w:pPr>
      <w:r w:rsidRPr="0064344D">
        <w:rPr>
          <w:rFonts w:asciiTheme="minorHAnsi" w:hAnsiTheme="minorHAnsi" w:cstheme="minorHAnsi"/>
          <w:sz w:val="22"/>
          <w:szCs w:val="22"/>
        </w:rPr>
        <w:t>The aggregate carrying value of the investments not evaluated for impairment, and</w:t>
      </w:r>
    </w:p>
    <w:p w14:paraId="6EFCC233" w14:textId="77777777" w:rsidR="0064344D" w:rsidRPr="0064344D" w:rsidRDefault="0064344D" w:rsidP="0064344D">
      <w:pPr>
        <w:pStyle w:val="ListContinue3"/>
        <w:numPr>
          <w:ilvl w:val="0"/>
          <w:numId w:val="49"/>
        </w:numPr>
        <w:spacing w:after="220"/>
        <w:ind w:left="2880" w:hanging="720"/>
        <w:contextualSpacing w:val="0"/>
        <w:jc w:val="both"/>
        <w:rPr>
          <w:rFonts w:asciiTheme="minorHAnsi" w:hAnsiTheme="minorHAnsi" w:cstheme="minorHAnsi"/>
          <w:sz w:val="22"/>
          <w:szCs w:val="22"/>
        </w:rPr>
      </w:pPr>
      <w:r w:rsidRPr="0064344D">
        <w:rPr>
          <w:rFonts w:asciiTheme="minorHAnsi" w:hAnsiTheme="minorHAnsi" w:cstheme="minorHAnsi"/>
          <w:sz w:val="22"/>
          <w:szCs w:val="22"/>
        </w:rPr>
        <w:t>The circumstances that may have a significant adverse effect on the fair value.</w:t>
      </w:r>
    </w:p>
    <w:p w14:paraId="71B300FB" w14:textId="36439D87" w:rsidR="0064344D" w:rsidRPr="0064344D" w:rsidRDefault="0064344D" w:rsidP="0064344D">
      <w:pPr>
        <w:pStyle w:val="ListNumber2"/>
        <w:numPr>
          <w:ilvl w:val="0"/>
          <w:numId w:val="25"/>
        </w:numPr>
        <w:spacing w:after="220"/>
        <w:jc w:val="both"/>
        <w:rPr>
          <w:rFonts w:asciiTheme="minorHAnsi" w:hAnsiTheme="minorHAnsi" w:cstheme="minorHAnsi"/>
          <w:sz w:val="22"/>
          <w:szCs w:val="22"/>
        </w:rPr>
      </w:pPr>
      <w:r w:rsidRPr="0064344D">
        <w:rPr>
          <w:rFonts w:asciiTheme="minorHAnsi" w:hAnsiTheme="minorHAnsi" w:cstheme="minorHAnsi"/>
          <w:sz w:val="22"/>
          <w:szCs w:val="22"/>
        </w:rPr>
        <w:t xml:space="preserve">For securities sold, redeemed or otherwise disposed </w:t>
      </w:r>
      <w:proofErr w:type="gramStart"/>
      <w:r w:rsidRPr="0064344D">
        <w:rPr>
          <w:rFonts w:asciiTheme="minorHAnsi" w:hAnsiTheme="minorHAnsi" w:cstheme="minorHAnsi"/>
          <w:sz w:val="22"/>
          <w:szCs w:val="22"/>
        </w:rPr>
        <w:t>as a result of</w:t>
      </w:r>
      <w:proofErr w:type="gramEnd"/>
      <w:r w:rsidRPr="0064344D">
        <w:rPr>
          <w:rFonts w:asciiTheme="minorHAnsi" w:hAnsiTheme="minorHAnsi" w:cstheme="minorHAnsi"/>
          <w:sz w:val="22"/>
          <w:szCs w:val="22"/>
        </w:rPr>
        <w:t xml:space="preserve"> a call or tender offer feature (including make-whole call provisions), disclose the number of CUSIPs sold, disposed or otherwise redeemed and the aggregate amount of investment income generated </w:t>
      </w:r>
      <w:proofErr w:type="gramStart"/>
      <w:r w:rsidRPr="0064344D">
        <w:rPr>
          <w:rFonts w:asciiTheme="minorHAnsi" w:hAnsiTheme="minorHAnsi" w:cstheme="minorHAnsi"/>
          <w:sz w:val="22"/>
          <w:szCs w:val="22"/>
        </w:rPr>
        <w:t>as a result of</w:t>
      </w:r>
      <w:proofErr w:type="gramEnd"/>
      <w:r w:rsidRPr="0064344D">
        <w:rPr>
          <w:rFonts w:asciiTheme="minorHAnsi" w:hAnsiTheme="minorHAnsi" w:cstheme="minorHAnsi"/>
          <w:sz w:val="22"/>
          <w:szCs w:val="22"/>
        </w:rPr>
        <w:t xml:space="preserve"> a prepayment penalty and/or acceleration fee. </w:t>
      </w:r>
      <w:r w:rsidR="00BE7DA6" w:rsidRPr="00BE7DA6">
        <w:rPr>
          <w:rFonts w:asciiTheme="minorHAnsi" w:hAnsiTheme="minorHAnsi" w:cstheme="minorHAnsi"/>
          <w:i/>
          <w:iCs/>
          <w:sz w:val="22"/>
          <w:szCs w:val="22"/>
          <w:shd w:val="clear" w:color="auto" w:fill="BFBFBF" w:themeFill="background1" w:themeFillShade="BF"/>
        </w:rPr>
        <w:t>(Note 5Q)</w:t>
      </w:r>
    </w:p>
    <w:p w14:paraId="500A5EC3" w14:textId="0DCDD255" w:rsidR="00416AC8" w:rsidRPr="00890803" w:rsidRDefault="00416AC8" w:rsidP="00416AC8">
      <w:pPr>
        <w:pStyle w:val="ListContinue"/>
        <w:tabs>
          <w:tab w:val="num" w:pos="720"/>
        </w:tabs>
        <w:ind w:left="720"/>
        <w:rPr>
          <w:rFonts w:asciiTheme="minorHAnsi" w:hAnsiTheme="minorHAnsi" w:cstheme="minorHAnsi"/>
          <w:b/>
          <w:bCs/>
        </w:rPr>
      </w:pPr>
      <w:r w:rsidRPr="00890803">
        <w:rPr>
          <w:rFonts w:asciiTheme="minorHAnsi" w:hAnsiTheme="minorHAnsi" w:cstheme="minorHAnsi"/>
          <w:szCs w:val="22"/>
        </w:rPr>
        <w:t>41.</w:t>
      </w:r>
      <w:r w:rsidRPr="00890803">
        <w:rPr>
          <w:rFonts w:asciiTheme="minorHAnsi" w:hAnsiTheme="minorHAnsi" w:cstheme="minorHAnsi"/>
          <w:szCs w:val="22"/>
        </w:rPr>
        <w:tab/>
        <w:t>Refer to the Preamble for further discussion regarding disclosure requirements. The disclosures in paragraphs 40.b.,</w:t>
      </w:r>
      <w:r w:rsidRPr="00890803">
        <w:rPr>
          <w:rFonts w:asciiTheme="minorHAnsi" w:hAnsiTheme="minorHAnsi" w:cstheme="minorHAnsi"/>
        </w:rPr>
        <w:t xml:space="preserve"> 40.e., </w:t>
      </w:r>
      <w:del w:id="50" w:author="Gann, Julie" w:date="2025-06-12T10:11:00Z" w16du:dateUtc="2025-06-12T15:11:00Z">
        <w:r w:rsidRPr="00890803" w:rsidDel="001940CF">
          <w:rPr>
            <w:rFonts w:asciiTheme="minorHAnsi" w:hAnsiTheme="minorHAnsi" w:cstheme="minorHAnsi"/>
          </w:rPr>
          <w:delText xml:space="preserve">40.f., </w:delText>
        </w:r>
      </w:del>
      <w:del w:id="51" w:author="Gann, Julie" w:date="2025-07-08T07:46:00Z" w16du:dateUtc="2025-07-08T12:46:00Z">
        <w:r w:rsidRPr="00890803" w:rsidDel="00F12A5B">
          <w:rPr>
            <w:rFonts w:asciiTheme="minorHAnsi" w:hAnsiTheme="minorHAnsi" w:cstheme="minorHAnsi"/>
          </w:rPr>
          <w:delText xml:space="preserve">40.g., </w:delText>
        </w:r>
      </w:del>
      <w:del w:id="52" w:author="Gann, Julie" w:date="2025-06-12T08:39:00Z" w16du:dateUtc="2025-06-12T13:39:00Z">
        <w:r w:rsidRPr="00890803" w:rsidDel="00C011E5">
          <w:rPr>
            <w:rFonts w:asciiTheme="minorHAnsi" w:hAnsiTheme="minorHAnsi" w:cstheme="minorHAnsi"/>
          </w:rPr>
          <w:delText xml:space="preserve">40.h., 40.i., </w:delText>
        </w:r>
      </w:del>
      <w:del w:id="53" w:author="Gann, Julie" w:date="2025-07-08T14:54:00Z" w16du:dateUtc="2025-07-08T19:54:00Z">
        <w:r w:rsidRPr="00890803" w:rsidDel="00742226">
          <w:rPr>
            <w:rFonts w:asciiTheme="minorHAnsi" w:hAnsiTheme="minorHAnsi" w:cstheme="minorHAnsi"/>
          </w:rPr>
          <w:delText xml:space="preserve">40.j. </w:delText>
        </w:r>
      </w:del>
      <w:r w:rsidRPr="00890803">
        <w:rPr>
          <w:rFonts w:asciiTheme="minorHAnsi" w:hAnsiTheme="minorHAnsi" w:cstheme="minorHAnsi"/>
        </w:rPr>
        <w:t>and 40.k. shall be included in the annual audited statutory financial reports only.</w:t>
      </w:r>
      <w:ins w:id="54" w:author="Gann, Julie" w:date="2025-06-12T08:40:00Z" w16du:dateUtc="2025-06-12T13:40:00Z">
        <w:r w:rsidR="00C011E5" w:rsidRPr="00890803">
          <w:rPr>
            <w:rFonts w:asciiTheme="minorHAnsi" w:hAnsiTheme="minorHAnsi" w:cstheme="minorHAnsi"/>
          </w:rPr>
          <w:t xml:space="preserve"> </w:t>
        </w:r>
      </w:ins>
      <w:ins w:id="55" w:author="Gann, Julie" w:date="2025-07-08T07:50:00Z" w16du:dateUtc="2025-07-08T12:50:00Z">
        <w:r w:rsidR="00A31569">
          <w:rPr>
            <w:rFonts w:asciiTheme="minorHAnsi" w:hAnsiTheme="minorHAnsi" w:cstheme="minorHAnsi"/>
          </w:rPr>
          <w:t xml:space="preserve">The disclosure in paragraph </w:t>
        </w:r>
        <w:r w:rsidR="000150A3">
          <w:rPr>
            <w:rFonts w:asciiTheme="minorHAnsi" w:hAnsiTheme="minorHAnsi" w:cstheme="minorHAnsi"/>
          </w:rPr>
          <w:t>40.</w:t>
        </w:r>
      </w:ins>
      <w:ins w:id="56" w:author="Gann, Julie" w:date="2025-07-08T14:53:00Z" w16du:dateUtc="2025-07-08T19:53:00Z">
        <w:r w:rsidR="00D40A44">
          <w:rPr>
            <w:rFonts w:asciiTheme="minorHAnsi" w:hAnsiTheme="minorHAnsi" w:cstheme="minorHAnsi"/>
          </w:rPr>
          <w:t>f</w:t>
        </w:r>
      </w:ins>
      <w:ins w:id="57" w:author="Gann, Julie" w:date="2025-07-08T07:50:00Z" w16du:dateUtc="2025-07-08T12:50:00Z">
        <w:r w:rsidR="000150A3">
          <w:rPr>
            <w:rFonts w:asciiTheme="minorHAnsi" w:hAnsiTheme="minorHAnsi" w:cstheme="minorHAnsi"/>
          </w:rPr>
          <w:t xml:space="preserve">. is </w:t>
        </w:r>
      </w:ins>
      <w:ins w:id="58" w:author="Gann, Julie" w:date="2025-07-09T10:02:00Z" w16du:dateUtc="2025-07-09T15:02:00Z">
        <w:r w:rsidR="0099791D">
          <w:rPr>
            <w:rFonts w:asciiTheme="minorHAnsi" w:hAnsiTheme="minorHAnsi" w:cstheme="minorHAnsi"/>
          </w:rPr>
          <w:t xml:space="preserve">detailed within </w:t>
        </w:r>
      </w:ins>
      <w:ins w:id="59" w:author="Gann, Julie" w:date="2025-07-08T07:50:00Z" w16du:dateUtc="2025-07-08T12:50:00Z">
        <w:r w:rsidR="000150A3">
          <w:rPr>
            <w:rFonts w:asciiTheme="minorHAnsi" w:hAnsiTheme="minorHAnsi" w:cstheme="minorHAnsi"/>
          </w:rPr>
          <w:t xml:space="preserve">Schedule D, Part 1A, but a summary presentation </w:t>
        </w:r>
      </w:ins>
      <w:ins w:id="60" w:author="Gann, Julie" w:date="2025-07-08T14:09:00Z" w16du:dateUtc="2025-07-08T19:09:00Z">
        <w:r w:rsidR="00322538">
          <w:rPr>
            <w:rFonts w:asciiTheme="minorHAnsi" w:hAnsiTheme="minorHAnsi" w:cstheme="minorHAnsi"/>
          </w:rPr>
          <w:t xml:space="preserve">divided by maturity timeframe </w:t>
        </w:r>
      </w:ins>
      <w:ins w:id="61" w:author="Gann, Julie" w:date="2025-07-08T07:50:00Z" w16du:dateUtc="2025-07-08T12:50:00Z">
        <w:r w:rsidR="000150A3">
          <w:rPr>
            <w:rFonts w:asciiTheme="minorHAnsi" w:hAnsiTheme="minorHAnsi" w:cstheme="minorHAnsi"/>
          </w:rPr>
          <w:t>is required in the annual aud</w:t>
        </w:r>
      </w:ins>
      <w:ins w:id="62" w:author="Gann, Julie" w:date="2025-07-08T07:51:00Z" w16du:dateUtc="2025-07-08T12:51:00Z">
        <w:r w:rsidR="000150A3">
          <w:rPr>
            <w:rFonts w:asciiTheme="minorHAnsi" w:hAnsiTheme="minorHAnsi" w:cstheme="minorHAnsi"/>
          </w:rPr>
          <w:t xml:space="preserve">ited statutory financial report. </w:t>
        </w:r>
      </w:ins>
      <w:ins w:id="63" w:author="Gann, Julie" w:date="2025-07-10T08:56:00Z" w16du:dateUtc="2025-07-10T13:56:00Z">
        <w:r w:rsidR="008C6B2C">
          <w:rPr>
            <w:rFonts w:asciiTheme="minorHAnsi" w:hAnsiTheme="minorHAnsi" w:cstheme="minorHAnsi"/>
          </w:rPr>
          <w:t>The disclosures in paragraphs 40</w:t>
        </w:r>
      </w:ins>
      <w:ins w:id="64" w:author="Jacks, Wendy" w:date="2025-08-15T07:37:00Z" w16du:dateUtc="2025-08-15T12:37:00Z">
        <w:r w:rsidR="00D815C8">
          <w:rPr>
            <w:rFonts w:asciiTheme="minorHAnsi" w:hAnsiTheme="minorHAnsi" w:cstheme="minorHAnsi"/>
          </w:rPr>
          <w:t>.</w:t>
        </w:r>
      </w:ins>
      <w:ins w:id="65" w:author="Gann, Julie" w:date="2025-07-10T08:56:00Z" w16du:dateUtc="2025-07-10T13:56:00Z">
        <w:r w:rsidR="008C6B2C">
          <w:rPr>
            <w:rFonts w:asciiTheme="minorHAnsi" w:hAnsiTheme="minorHAnsi" w:cstheme="minorHAnsi"/>
          </w:rPr>
          <w:t>a., 40</w:t>
        </w:r>
      </w:ins>
      <w:ins w:id="66" w:author="Jacks, Wendy" w:date="2025-08-15T07:37:00Z" w16du:dateUtc="2025-08-15T12:37:00Z">
        <w:r w:rsidR="00D815C8">
          <w:rPr>
            <w:rFonts w:asciiTheme="minorHAnsi" w:hAnsiTheme="minorHAnsi" w:cstheme="minorHAnsi"/>
          </w:rPr>
          <w:t>.</w:t>
        </w:r>
      </w:ins>
      <w:ins w:id="67" w:author="Gann, Julie" w:date="2025-07-14T10:04:00Z" w16du:dateUtc="2025-07-14T15:04:00Z">
        <w:r w:rsidR="0068541C">
          <w:rPr>
            <w:rFonts w:asciiTheme="minorHAnsi" w:hAnsiTheme="minorHAnsi" w:cstheme="minorHAnsi"/>
          </w:rPr>
          <w:t>c</w:t>
        </w:r>
      </w:ins>
      <w:ins w:id="68" w:author="Gann, Julie" w:date="2025-07-10T08:56:00Z" w16du:dateUtc="2025-07-10T13:56:00Z">
        <w:r w:rsidR="004B2E5A">
          <w:rPr>
            <w:rFonts w:asciiTheme="minorHAnsi" w:hAnsiTheme="minorHAnsi" w:cstheme="minorHAnsi"/>
          </w:rPr>
          <w:t>., and 40.</w:t>
        </w:r>
      </w:ins>
      <w:ins w:id="69" w:author="Gann, Julie" w:date="2025-07-10T08:57:00Z" w16du:dateUtc="2025-07-10T13:57:00Z">
        <w:r w:rsidR="004E2EA8">
          <w:rPr>
            <w:rFonts w:asciiTheme="minorHAnsi" w:hAnsiTheme="minorHAnsi" w:cstheme="minorHAnsi"/>
          </w:rPr>
          <w:t>d. are required in all quarterly and annual financial statements.</w:t>
        </w:r>
      </w:ins>
    </w:p>
    <w:p w14:paraId="689DC665" w14:textId="29F27504" w:rsidR="00905E72" w:rsidRPr="00890803" w:rsidDel="004B090B" w:rsidRDefault="00C454FA" w:rsidP="00FA4D46">
      <w:pPr>
        <w:pStyle w:val="BodyTextIndent"/>
        <w:spacing w:after="0"/>
        <w:ind w:left="720"/>
        <w:jc w:val="both"/>
        <w:rPr>
          <w:del w:id="70" w:author="Gann, Julie" w:date="2025-07-09T10:03:00Z" w16du:dateUtc="2025-07-09T15:03:00Z"/>
          <w:rFonts w:asciiTheme="minorHAnsi" w:hAnsiTheme="minorHAnsi" w:cstheme="minorHAnsi"/>
          <w:i/>
          <w:iCs/>
          <w:sz w:val="22"/>
          <w:szCs w:val="22"/>
        </w:rPr>
      </w:pPr>
      <w:del w:id="71" w:author="Gann, Julie" w:date="2025-07-09T10:03:00Z" w16du:dateUtc="2025-07-09T15:03:00Z">
        <w:r w:rsidRPr="00890803" w:rsidDel="004B090B">
          <w:rPr>
            <w:rFonts w:asciiTheme="minorHAnsi" w:hAnsiTheme="minorHAnsi" w:cstheme="minorHAnsi"/>
            <w:i/>
            <w:iCs/>
            <w:sz w:val="22"/>
            <w:szCs w:val="22"/>
          </w:rPr>
          <w:delText xml:space="preserve">(Note: </w:delText>
        </w:r>
        <w:r w:rsidR="008E1EDD" w:rsidRPr="00890803" w:rsidDel="004B090B">
          <w:rPr>
            <w:rFonts w:asciiTheme="minorHAnsi" w:hAnsiTheme="minorHAnsi" w:cstheme="minorHAnsi"/>
            <w:i/>
            <w:iCs/>
            <w:sz w:val="22"/>
            <w:szCs w:val="22"/>
          </w:rPr>
          <w:delText>Paragraph</w:delText>
        </w:r>
        <w:r w:rsidRPr="00890803" w:rsidDel="004B090B">
          <w:rPr>
            <w:rFonts w:asciiTheme="minorHAnsi" w:hAnsiTheme="minorHAnsi" w:cstheme="minorHAnsi"/>
            <w:i/>
            <w:iCs/>
            <w:sz w:val="22"/>
            <w:szCs w:val="22"/>
          </w:rPr>
          <w:delText xml:space="preserve"> 40.f is deleted from annual audited only as it is satisfied by Schedule D, Part 1A</w:delText>
        </w:r>
        <w:r w:rsidR="00895C68" w:rsidRPr="00890803" w:rsidDel="004B090B">
          <w:rPr>
            <w:rFonts w:asciiTheme="minorHAnsi" w:hAnsiTheme="minorHAnsi" w:cstheme="minorHAnsi"/>
            <w:i/>
            <w:iCs/>
            <w:sz w:val="22"/>
            <w:szCs w:val="22"/>
          </w:rPr>
          <w:delText>, which is a quarterly and annual schedule</w:delText>
        </w:r>
        <w:r w:rsidRPr="00890803" w:rsidDel="004B090B">
          <w:rPr>
            <w:rFonts w:asciiTheme="minorHAnsi" w:hAnsiTheme="minorHAnsi" w:cstheme="minorHAnsi"/>
            <w:i/>
            <w:iCs/>
            <w:sz w:val="22"/>
            <w:szCs w:val="22"/>
          </w:rPr>
          <w:delText xml:space="preserve">.) </w:delText>
        </w:r>
      </w:del>
    </w:p>
    <w:p w14:paraId="76A73ACA" w14:textId="2710C72A" w:rsidR="005B483B" w:rsidRPr="00890803" w:rsidRDefault="005B483B">
      <w:pPr>
        <w:rPr>
          <w:rFonts w:asciiTheme="minorHAnsi" w:hAnsiTheme="minorHAnsi" w:cstheme="minorHAnsi"/>
          <w:szCs w:val="22"/>
        </w:rPr>
      </w:pPr>
    </w:p>
    <w:p w14:paraId="3A75E304" w14:textId="4849AF42" w:rsidR="00025406" w:rsidRPr="00890803" w:rsidRDefault="00025406" w:rsidP="00025406">
      <w:pPr>
        <w:jc w:val="both"/>
        <w:rPr>
          <w:rFonts w:asciiTheme="minorHAnsi" w:hAnsiTheme="minorHAnsi" w:cstheme="minorHAnsi"/>
          <w:b/>
          <w:bCs/>
          <w:sz w:val="22"/>
          <w:szCs w:val="22"/>
        </w:rPr>
      </w:pPr>
      <w:r w:rsidRPr="00890803">
        <w:rPr>
          <w:rFonts w:asciiTheme="minorHAnsi" w:hAnsiTheme="minorHAnsi" w:cstheme="minorHAnsi"/>
          <w:b/>
          <w:bCs/>
          <w:sz w:val="22"/>
          <w:szCs w:val="22"/>
        </w:rPr>
        <w:t>SSAP No. 43—Asset-Backed Securities</w:t>
      </w:r>
    </w:p>
    <w:p w14:paraId="63B9DE2D" w14:textId="77777777" w:rsidR="00350627" w:rsidRDefault="00350627" w:rsidP="0025026E">
      <w:pPr>
        <w:jc w:val="both"/>
        <w:rPr>
          <w:rFonts w:asciiTheme="minorHAnsi" w:hAnsiTheme="minorHAnsi" w:cstheme="minorHAnsi"/>
          <w:i/>
          <w:iCs/>
          <w:szCs w:val="22"/>
        </w:rPr>
      </w:pPr>
    </w:p>
    <w:p w14:paraId="15D7B534" w14:textId="3AC4BFD0" w:rsidR="00350627" w:rsidRPr="005C463E" w:rsidRDefault="00350627" w:rsidP="00350627">
      <w:pPr>
        <w:pStyle w:val="ListContinue"/>
        <w:numPr>
          <w:ilvl w:val="0"/>
          <w:numId w:val="50"/>
        </w:numPr>
        <w:rPr>
          <w:rFonts w:ascii="Calibri" w:hAnsi="Calibri" w:cs="Calibri"/>
          <w:b/>
          <w:bCs/>
          <w:szCs w:val="22"/>
        </w:rPr>
      </w:pPr>
      <w:r w:rsidRPr="005C463E">
        <w:rPr>
          <w:rFonts w:ascii="Calibri" w:hAnsi="Calibri" w:cs="Calibri"/>
          <w:szCs w:val="22"/>
        </w:rPr>
        <w:t xml:space="preserve">In addition to the disclosures required for invested assets in general, the following disclosures regarding asset-backed securities shall be made in the financial statements. </w:t>
      </w:r>
      <w:r w:rsidRPr="008D5727">
        <w:rPr>
          <w:rFonts w:ascii="Calibri" w:hAnsi="Calibri" w:cs="Calibri"/>
          <w:szCs w:val="22"/>
        </w:rPr>
        <w:t xml:space="preserve">Regardless of the allowances within paragraph 63 of the Preamble, the disclosures in paragraph </w:t>
      </w:r>
      <w:r w:rsidRPr="00742EA4">
        <w:rPr>
          <w:rFonts w:ascii="Calibri" w:hAnsi="Calibri" w:cs="Calibri"/>
          <w:szCs w:val="22"/>
        </w:rPr>
        <w:t>44.</w:t>
      </w:r>
      <w:del w:id="72" w:author="Gann, Julie" w:date="2025-07-08T15:17:00Z" w16du:dateUtc="2025-07-08T20:17:00Z">
        <w:r w:rsidRPr="00742EA4" w:rsidDel="00C3151D">
          <w:rPr>
            <w:rFonts w:ascii="Calibri" w:hAnsi="Calibri" w:cs="Calibri"/>
            <w:szCs w:val="22"/>
          </w:rPr>
          <w:delText>f</w:delText>
        </w:r>
      </w:del>
      <w:ins w:id="73" w:author="Gann, Julie" w:date="2025-07-10T09:00:00Z" w16du:dateUtc="2025-07-10T14:00:00Z">
        <w:r w:rsidR="001C0D92">
          <w:rPr>
            <w:rFonts w:ascii="Calibri" w:hAnsi="Calibri" w:cs="Calibri"/>
            <w:szCs w:val="22"/>
          </w:rPr>
          <w:t>i</w:t>
        </w:r>
      </w:ins>
      <w:r w:rsidRPr="00742EA4">
        <w:rPr>
          <w:rFonts w:ascii="Calibri" w:hAnsi="Calibri" w:cs="Calibri"/>
          <w:szCs w:val="22"/>
        </w:rPr>
        <w:t>., 44.</w:t>
      </w:r>
      <w:del w:id="74" w:author="Gann, Julie" w:date="2025-07-08T15:17:00Z" w16du:dateUtc="2025-07-08T20:17:00Z">
        <w:r w:rsidRPr="00742EA4" w:rsidDel="00C3151D">
          <w:rPr>
            <w:rFonts w:ascii="Calibri" w:hAnsi="Calibri" w:cs="Calibri"/>
            <w:szCs w:val="22"/>
          </w:rPr>
          <w:delText>g</w:delText>
        </w:r>
      </w:del>
      <w:ins w:id="75" w:author="Gann, Julie" w:date="2025-07-10T09:00:00Z" w16du:dateUtc="2025-07-10T14:00:00Z">
        <w:r w:rsidR="001C0D92">
          <w:rPr>
            <w:rFonts w:ascii="Calibri" w:hAnsi="Calibri" w:cs="Calibri"/>
            <w:szCs w:val="22"/>
          </w:rPr>
          <w:t>j</w:t>
        </w:r>
      </w:ins>
      <w:r w:rsidRPr="00742EA4">
        <w:rPr>
          <w:rFonts w:ascii="Calibri" w:hAnsi="Calibri" w:cs="Calibri"/>
          <w:szCs w:val="22"/>
        </w:rPr>
        <w:t>. and 44.</w:t>
      </w:r>
      <w:del w:id="76" w:author="Gann, Julie" w:date="2025-07-08T15:17:00Z" w16du:dateUtc="2025-07-08T20:17:00Z">
        <w:r w:rsidRPr="00742EA4" w:rsidDel="00C3151D">
          <w:rPr>
            <w:rFonts w:ascii="Calibri" w:hAnsi="Calibri" w:cs="Calibri"/>
            <w:szCs w:val="22"/>
          </w:rPr>
          <w:delText>h</w:delText>
        </w:r>
      </w:del>
      <w:ins w:id="77" w:author="Gann, Julie" w:date="2025-07-10T09:00:00Z" w16du:dateUtc="2025-07-10T14:00:00Z">
        <w:r w:rsidR="001C0D92">
          <w:rPr>
            <w:rFonts w:ascii="Calibri" w:hAnsi="Calibri" w:cs="Calibri"/>
            <w:szCs w:val="22"/>
          </w:rPr>
          <w:t>k</w:t>
        </w:r>
      </w:ins>
      <w:r w:rsidRPr="00742EA4">
        <w:rPr>
          <w:rFonts w:ascii="Calibri" w:hAnsi="Calibri" w:cs="Calibri"/>
          <w:szCs w:val="22"/>
        </w:rPr>
        <w:t>. of this statement are required in separate, distinct notes to the financial st</w:t>
      </w:r>
      <w:r w:rsidRPr="008D5727">
        <w:rPr>
          <w:rFonts w:ascii="Calibri" w:hAnsi="Calibri" w:cs="Calibri"/>
          <w:szCs w:val="22"/>
        </w:rPr>
        <w:t>atements:</w:t>
      </w:r>
    </w:p>
    <w:p w14:paraId="0F4F3721" w14:textId="69500C81"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Fair values in accordance with SSAP No. 100—Fair Value. </w:t>
      </w:r>
      <w:r w:rsidR="00BE7DA6" w:rsidRPr="00FD45D0">
        <w:rPr>
          <w:rFonts w:asciiTheme="minorHAnsi" w:hAnsiTheme="minorHAnsi" w:cstheme="minorHAnsi"/>
          <w:i/>
          <w:iCs/>
          <w:sz w:val="22"/>
          <w:szCs w:val="22"/>
          <w:shd w:val="clear" w:color="auto" w:fill="BFBFBF" w:themeFill="background1" w:themeFillShade="BF"/>
        </w:rPr>
        <w:t>(Note 20 – Required Quarterly.)</w:t>
      </w:r>
    </w:p>
    <w:p w14:paraId="6D02990B" w14:textId="31E31D43"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Concentrations of credit risk in accordance with SSAP No. 27; </w:t>
      </w:r>
      <w:r w:rsidR="00BE7DA6" w:rsidRPr="00FD45D0">
        <w:rPr>
          <w:rFonts w:asciiTheme="minorHAnsi" w:hAnsiTheme="minorHAnsi" w:cstheme="minorHAnsi"/>
          <w:i/>
          <w:iCs/>
          <w:sz w:val="22"/>
          <w:szCs w:val="22"/>
          <w:shd w:val="clear" w:color="auto" w:fill="BFBFBF" w:themeFill="background1" w:themeFillShade="BF"/>
        </w:rPr>
        <w:t>(Annual Audited Only.)</w:t>
      </w:r>
    </w:p>
    <w:p w14:paraId="17B633B5" w14:textId="05C10455"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Basis at which the asset-backed securities are stated; </w:t>
      </w:r>
      <w:r w:rsidR="00D9560B" w:rsidRPr="006324C3">
        <w:rPr>
          <w:rFonts w:asciiTheme="minorHAnsi" w:hAnsiTheme="minorHAnsi" w:cstheme="minorHAnsi"/>
          <w:i/>
          <w:iCs/>
          <w:sz w:val="22"/>
          <w:szCs w:val="22"/>
          <w:shd w:val="clear" w:color="auto" w:fill="BFBFBF" w:themeFill="background1" w:themeFillShade="BF"/>
        </w:rPr>
        <w:t>(Note 1C</w:t>
      </w:r>
      <w:r w:rsidR="00FE6BB6">
        <w:rPr>
          <w:rFonts w:asciiTheme="minorHAnsi" w:hAnsiTheme="minorHAnsi" w:cstheme="minorHAnsi"/>
          <w:i/>
          <w:iCs/>
          <w:sz w:val="22"/>
          <w:szCs w:val="22"/>
          <w:shd w:val="clear" w:color="auto" w:fill="BFBFBF" w:themeFill="background1" w:themeFillShade="BF"/>
        </w:rPr>
        <w:t>(</w:t>
      </w:r>
      <w:r w:rsidR="00D9560B" w:rsidRPr="006324C3">
        <w:rPr>
          <w:rFonts w:asciiTheme="minorHAnsi" w:hAnsiTheme="minorHAnsi" w:cstheme="minorHAnsi"/>
          <w:i/>
          <w:iCs/>
          <w:sz w:val="22"/>
          <w:szCs w:val="22"/>
          <w:shd w:val="clear" w:color="auto" w:fill="BFBFBF" w:themeFill="background1" w:themeFillShade="BF"/>
        </w:rPr>
        <w:t>6</w:t>
      </w:r>
      <w:r w:rsidR="00FE6BB6">
        <w:rPr>
          <w:rFonts w:asciiTheme="minorHAnsi" w:hAnsiTheme="minorHAnsi" w:cstheme="minorHAnsi"/>
          <w:i/>
          <w:iCs/>
          <w:sz w:val="22"/>
          <w:szCs w:val="22"/>
          <w:shd w:val="clear" w:color="auto" w:fill="BFBFBF" w:themeFill="background1" w:themeFillShade="BF"/>
        </w:rPr>
        <w:t>)</w:t>
      </w:r>
      <w:r w:rsidR="00D9560B" w:rsidRPr="006324C3">
        <w:rPr>
          <w:rFonts w:asciiTheme="minorHAnsi" w:hAnsiTheme="minorHAnsi" w:cstheme="minorHAnsi"/>
          <w:i/>
          <w:iCs/>
          <w:sz w:val="22"/>
          <w:szCs w:val="22"/>
          <w:shd w:val="clear" w:color="auto" w:fill="BFBFBF" w:themeFill="background1" w:themeFillShade="BF"/>
        </w:rPr>
        <w:t xml:space="preserve"> Required Quarterly.)</w:t>
      </w:r>
    </w:p>
    <w:p w14:paraId="43EA7235" w14:textId="68C663BC"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The adjustment methodology used for each type of security (prospective or retrospective); </w:t>
      </w:r>
      <w:r w:rsidR="00E50F69" w:rsidRPr="006324C3">
        <w:rPr>
          <w:rFonts w:asciiTheme="minorHAnsi" w:hAnsiTheme="minorHAnsi" w:cstheme="minorHAnsi"/>
          <w:i/>
          <w:iCs/>
          <w:sz w:val="22"/>
          <w:szCs w:val="22"/>
          <w:shd w:val="clear" w:color="auto" w:fill="BFBFBF" w:themeFill="background1" w:themeFillShade="BF"/>
        </w:rPr>
        <w:t>(Note 1C</w:t>
      </w:r>
      <w:r w:rsidR="00E50F69">
        <w:rPr>
          <w:rFonts w:asciiTheme="minorHAnsi" w:hAnsiTheme="minorHAnsi" w:cstheme="minorHAnsi"/>
          <w:i/>
          <w:iCs/>
          <w:sz w:val="22"/>
          <w:szCs w:val="22"/>
          <w:shd w:val="clear" w:color="auto" w:fill="BFBFBF" w:themeFill="background1" w:themeFillShade="BF"/>
        </w:rPr>
        <w:t>(</w:t>
      </w:r>
      <w:r w:rsidR="00E50F69" w:rsidRPr="006324C3">
        <w:rPr>
          <w:rFonts w:asciiTheme="minorHAnsi" w:hAnsiTheme="minorHAnsi" w:cstheme="minorHAnsi"/>
          <w:i/>
          <w:iCs/>
          <w:sz w:val="22"/>
          <w:szCs w:val="22"/>
          <w:shd w:val="clear" w:color="auto" w:fill="BFBFBF" w:themeFill="background1" w:themeFillShade="BF"/>
        </w:rPr>
        <w:t>6</w:t>
      </w:r>
      <w:r w:rsidR="00E50F69">
        <w:rPr>
          <w:rFonts w:asciiTheme="minorHAnsi" w:hAnsiTheme="minorHAnsi" w:cstheme="minorHAnsi"/>
          <w:i/>
          <w:iCs/>
          <w:sz w:val="22"/>
          <w:szCs w:val="22"/>
          <w:shd w:val="clear" w:color="auto" w:fill="BFBFBF" w:themeFill="background1" w:themeFillShade="BF"/>
        </w:rPr>
        <w:t>)</w:t>
      </w:r>
      <w:r w:rsidR="00E50F69" w:rsidRPr="006324C3">
        <w:rPr>
          <w:rFonts w:asciiTheme="minorHAnsi" w:hAnsiTheme="minorHAnsi" w:cstheme="minorHAnsi"/>
          <w:i/>
          <w:iCs/>
          <w:sz w:val="22"/>
          <w:szCs w:val="22"/>
          <w:shd w:val="clear" w:color="auto" w:fill="BFBFBF" w:themeFill="background1" w:themeFillShade="BF"/>
        </w:rPr>
        <w:t xml:space="preserve"> Required Quarterly.)</w:t>
      </w:r>
    </w:p>
    <w:p w14:paraId="142C31B9" w14:textId="3E640941"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Descriptions of sources used to determine prepayment assumptions. </w:t>
      </w:r>
      <w:r w:rsidR="00CF2FE0" w:rsidRPr="006324C3">
        <w:rPr>
          <w:rFonts w:asciiTheme="minorHAnsi" w:hAnsiTheme="minorHAnsi" w:cstheme="minorHAnsi"/>
          <w:i/>
          <w:iCs/>
          <w:sz w:val="22"/>
          <w:szCs w:val="22"/>
          <w:shd w:val="clear" w:color="auto" w:fill="BFBFBF" w:themeFill="background1" w:themeFillShade="BF"/>
        </w:rPr>
        <w:t xml:space="preserve">(Note </w:t>
      </w:r>
      <w:r w:rsidR="00CF2FE0">
        <w:rPr>
          <w:rFonts w:asciiTheme="minorHAnsi" w:hAnsiTheme="minorHAnsi" w:cstheme="minorHAnsi"/>
          <w:i/>
          <w:iCs/>
          <w:sz w:val="22"/>
          <w:szCs w:val="22"/>
          <w:shd w:val="clear" w:color="auto" w:fill="BFBFBF" w:themeFill="background1" w:themeFillShade="BF"/>
        </w:rPr>
        <w:t>5(D)1</w:t>
      </w:r>
      <w:r w:rsidR="00CF2FE0" w:rsidRPr="006324C3">
        <w:rPr>
          <w:rFonts w:asciiTheme="minorHAnsi" w:hAnsiTheme="minorHAnsi" w:cstheme="minorHAnsi"/>
          <w:i/>
          <w:iCs/>
          <w:sz w:val="22"/>
          <w:szCs w:val="22"/>
          <w:shd w:val="clear" w:color="auto" w:fill="BFBFBF" w:themeFill="background1" w:themeFillShade="BF"/>
        </w:rPr>
        <w:t xml:space="preserve"> Required Quarterly.)</w:t>
      </w:r>
    </w:p>
    <w:p w14:paraId="18E9B87D" w14:textId="26FD8D96" w:rsidR="008F1B6D" w:rsidRPr="008F1B6D" w:rsidRDefault="008F1B6D" w:rsidP="005C463E">
      <w:pPr>
        <w:pStyle w:val="ListNumber2"/>
        <w:numPr>
          <w:ilvl w:val="0"/>
          <w:numId w:val="51"/>
        </w:numPr>
        <w:spacing w:after="220"/>
        <w:jc w:val="both"/>
        <w:rPr>
          <w:ins w:id="78" w:author="Gann, Julie" w:date="2025-07-08T15:12:00Z" w16du:dateUtc="2025-07-08T20:12:00Z"/>
          <w:rFonts w:ascii="Calibri" w:hAnsi="Calibri" w:cs="Calibri"/>
          <w:sz w:val="22"/>
          <w:szCs w:val="22"/>
          <w:rPrChange w:id="79" w:author="Gann, Julie" w:date="2025-07-08T15:12:00Z" w16du:dateUtc="2025-07-08T20:12:00Z">
            <w:rPr>
              <w:ins w:id="80" w:author="Gann, Julie" w:date="2025-07-08T15:12:00Z" w16du:dateUtc="2025-07-08T20:12:00Z"/>
              <w:rFonts w:asciiTheme="minorHAnsi" w:hAnsiTheme="minorHAnsi" w:cstheme="minorHAnsi"/>
              <w:sz w:val="22"/>
              <w:szCs w:val="22"/>
            </w:rPr>
          </w:rPrChange>
        </w:rPr>
      </w:pPr>
      <w:ins w:id="81" w:author="Gann, Julie" w:date="2025-07-08T15:12:00Z" w16du:dateUtc="2025-07-08T20:12:00Z">
        <w:r w:rsidRPr="00890803">
          <w:rPr>
            <w:rFonts w:asciiTheme="minorHAnsi" w:hAnsiTheme="minorHAnsi" w:cstheme="minorHAnsi"/>
            <w:sz w:val="22"/>
            <w:szCs w:val="22"/>
          </w:rPr>
          <w:t>The book/adjusted carrying values, fair values, excess of book/carrying value over fair value</w:t>
        </w:r>
      </w:ins>
      <w:ins w:id="82" w:author="Jacks, Wendy" w:date="2025-11-17T13:37:00Z" w16du:dateUtc="2025-11-17T19:37:00Z">
        <w:r w:rsidR="00E9330F">
          <w:rPr>
            <w:rFonts w:asciiTheme="minorHAnsi" w:hAnsiTheme="minorHAnsi" w:cstheme="minorHAnsi"/>
            <w:sz w:val="22"/>
            <w:szCs w:val="22"/>
          </w:rPr>
          <w:t>,</w:t>
        </w:r>
      </w:ins>
      <w:ins w:id="83" w:author="Gann, Julie" w:date="2025-07-08T15:12:00Z" w16du:dateUtc="2025-07-08T20:12:00Z">
        <w:r w:rsidRPr="00890803">
          <w:rPr>
            <w:rFonts w:asciiTheme="minorHAnsi" w:hAnsiTheme="minorHAnsi" w:cstheme="minorHAnsi"/>
            <w:sz w:val="22"/>
            <w:szCs w:val="22"/>
          </w:rPr>
          <w:t xml:space="preserve"> or fair value over book/adjusted carrying values for each pertinent </w:t>
        </w:r>
      </w:ins>
      <w:ins w:id="84" w:author="Gann, Julie" w:date="2025-07-08T15:14:00Z" w16du:dateUtc="2025-07-08T20:14:00Z">
        <w:r w:rsidR="0080163F">
          <w:rPr>
            <w:rFonts w:asciiTheme="minorHAnsi" w:hAnsiTheme="minorHAnsi" w:cstheme="minorHAnsi"/>
            <w:sz w:val="22"/>
            <w:szCs w:val="22"/>
          </w:rPr>
          <w:t>asset-backed security</w:t>
        </w:r>
      </w:ins>
      <w:ins w:id="85" w:author="Gann, Julie" w:date="2025-07-08T15:12:00Z" w16du:dateUtc="2025-07-08T20:12:00Z">
        <w:r w:rsidRPr="00890803">
          <w:rPr>
            <w:rFonts w:asciiTheme="minorHAnsi" w:hAnsiTheme="minorHAnsi" w:cstheme="minorHAnsi"/>
            <w:sz w:val="22"/>
            <w:szCs w:val="22"/>
          </w:rPr>
          <w:t xml:space="preserve"> receiving bond treatment, by category and subcategory as reported in annual statement Schedule D, Part 1, Section 1 (Issuer Credit Obligations), and Section 2 (Asset-</w:t>
        </w:r>
        <w:r w:rsidRPr="00890803">
          <w:rPr>
            <w:rFonts w:asciiTheme="minorHAnsi" w:hAnsiTheme="minorHAnsi" w:cstheme="minorHAnsi"/>
            <w:sz w:val="22"/>
            <w:szCs w:val="22"/>
          </w:rPr>
          <w:lastRenderedPageBreak/>
          <w:t xml:space="preserve">Backed Securities). </w:t>
        </w:r>
      </w:ins>
      <w:r w:rsidR="00CF2FE0" w:rsidRPr="00FD45D0">
        <w:rPr>
          <w:rFonts w:asciiTheme="minorHAnsi" w:hAnsiTheme="minorHAnsi" w:cstheme="minorHAnsi"/>
          <w:i/>
          <w:iCs/>
          <w:sz w:val="22"/>
          <w:szCs w:val="22"/>
          <w:shd w:val="clear" w:color="auto" w:fill="BFBFBF" w:themeFill="background1" w:themeFillShade="BF"/>
        </w:rPr>
        <w:t>(Annual Audited Only.</w:t>
      </w:r>
      <w:r w:rsidR="00810C14">
        <w:rPr>
          <w:rFonts w:asciiTheme="minorHAnsi" w:hAnsiTheme="minorHAnsi" w:cstheme="minorHAnsi"/>
          <w:i/>
          <w:iCs/>
          <w:sz w:val="22"/>
          <w:szCs w:val="22"/>
          <w:shd w:val="clear" w:color="auto" w:fill="BFBFBF" w:themeFill="background1" w:themeFillShade="BF"/>
        </w:rPr>
        <w:t xml:space="preserve"> </w:t>
      </w:r>
      <w:r w:rsidR="00A42F06">
        <w:rPr>
          <w:rFonts w:asciiTheme="minorHAnsi" w:hAnsiTheme="minorHAnsi" w:cstheme="minorHAnsi"/>
          <w:i/>
          <w:iCs/>
          <w:sz w:val="22"/>
          <w:szCs w:val="22"/>
          <w:shd w:val="clear" w:color="auto" w:fill="BFBFBF" w:themeFill="background1" w:themeFillShade="BF"/>
        </w:rPr>
        <w:t xml:space="preserve">Not New. </w:t>
      </w:r>
      <w:r w:rsidR="00810C14">
        <w:rPr>
          <w:rFonts w:asciiTheme="minorHAnsi" w:hAnsiTheme="minorHAnsi" w:cstheme="minorHAnsi"/>
          <w:i/>
          <w:iCs/>
          <w:sz w:val="22"/>
          <w:szCs w:val="22"/>
          <w:shd w:val="clear" w:color="auto" w:fill="BFBFBF" w:themeFill="background1" w:themeFillShade="BF"/>
        </w:rPr>
        <w:t>Previously required by reference</w:t>
      </w:r>
      <w:r w:rsidR="000E5B7B">
        <w:rPr>
          <w:rFonts w:asciiTheme="minorHAnsi" w:hAnsiTheme="minorHAnsi" w:cstheme="minorHAnsi"/>
          <w:i/>
          <w:iCs/>
          <w:sz w:val="22"/>
          <w:szCs w:val="22"/>
          <w:shd w:val="clear" w:color="auto" w:fill="BFBFBF" w:themeFill="background1" w:themeFillShade="BF"/>
        </w:rPr>
        <w:t xml:space="preserve"> to SSAP No. 26 in SSAP No. 43, old paragraph 43</w:t>
      </w:r>
      <w:r w:rsidR="00D815C8">
        <w:rPr>
          <w:rFonts w:asciiTheme="minorHAnsi" w:hAnsiTheme="minorHAnsi" w:cstheme="minorHAnsi"/>
          <w:i/>
          <w:iCs/>
          <w:sz w:val="22"/>
          <w:szCs w:val="22"/>
          <w:shd w:val="clear" w:color="auto" w:fill="BFBFBF" w:themeFill="background1" w:themeFillShade="BF"/>
        </w:rPr>
        <w:t>.</w:t>
      </w:r>
      <w:r w:rsidR="000E5B7B">
        <w:rPr>
          <w:rFonts w:asciiTheme="minorHAnsi" w:hAnsiTheme="minorHAnsi" w:cstheme="minorHAnsi"/>
          <w:i/>
          <w:iCs/>
          <w:sz w:val="22"/>
          <w:szCs w:val="22"/>
          <w:shd w:val="clear" w:color="auto" w:fill="BFBFBF" w:themeFill="background1" w:themeFillShade="BF"/>
        </w:rPr>
        <w:t>m</w:t>
      </w:r>
      <w:r w:rsidR="00810C14">
        <w:rPr>
          <w:rFonts w:asciiTheme="minorHAnsi" w:hAnsiTheme="minorHAnsi" w:cstheme="minorHAnsi"/>
          <w:i/>
          <w:iCs/>
          <w:sz w:val="22"/>
          <w:szCs w:val="22"/>
          <w:shd w:val="clear" w:color="auto" w:fill="BFBFBF" w:themeFill="background1" w:themeFillShade="BF"/>
        </w:rPr>
        <w:t>.</w:t>
      </w:r>
      <w:r w:rsidR="00CF2FE0" w:rsidRPr="00FD45D0">
        <w:rPr>
          <w:rFonts w:asciiTheme="minorHAnsi" w:hAnsiTheme="minorHAnsi" w:cstheme="minorHAnsi"/>
          <w:i/>
          <w:iCs/>
          <w:sz w:val="22"/>
          <w:szCs w:val="22"/>
          <w:shd w:val="clear" w:color="auto" w:fill="BFBFBF" w:themeFill="background1" w:themeFillShade="BF"/>
        </w:rPr>
        <w:t>)</w:t>
      </w:r>
    </w:p>
    <w:p w14:paraId="4C4D625E" w14:textId="3D83043B" w:rsidR="00984A02" w:rsidRPr="00890803" w:rsidRDefault="00984A02">
      <w:pPr>
        <w:pStyle w:val="ListNumber2"/>
        <w:numPr>
          <w:ilvl w:val="0"/>
          <w:numId w:val="51"/>
        </w:numPr>
        <w:spacing w:after="220"/>
        <w:jc w:val="both"/>
        <w:rPr>
          <w:ins w:id="86" w:author="Gann, Julie" w:date="2025-07-08T15:12:00Z" w16du:dateUtc="2025-07-08T20:12:00Z"/>
          <w:rFonts w:asciiTheme="minorHAnsi" w:hAnsiTheme="minorHAnsi" w:cstheme="minorHAnsi"/>
          <w:sz w:val="22"/>
          <w:szCs w:val="22"/>
        </w:rPr>
        <w:pPrChange w:id="87" w:author="Gann, Julie" w:date="2025-07-09T10:07:00Z" w16du:dateUtc="2025-07-09T15:07:00Z">
          <w:pPr>
            <w:pStyle w:val="ListNumber2"/>
            <w:numPr>
              <w:ilvl w:val="0"/>
              <w:numId w:val="24"/>
            </w:numPr>
            <w:tabs>
              <w:tab w:val="clear" w:pos="1800"/>
              <w:tab w:val="num" w:pos="720"/>
            </w:tabs>
            <w:spacing w:after="220"/>
            <w:ind w:left="2160"/>
            <w:jc w:val="both"/>
          </w:pPr>
        </w:pPrChange>
      </w:pPr>
      <w:ins w:id="88" w:author="Gann, Julie" w:date="2025-07-08T15:12:00Z" w16du:dateUtc="2025-07-08T20:12:00Z">
        <w:r w:rsidRPr="00890803">
          <w:rPr>
            <w:rFonts w:asciiTheme="minorHAnsi" w:hAnsiTheme="minorHAnsi" w:cstheme="minorHAnsi"/>
            <w:sz w:val="22"/>
            <w:szCs w:val="22"/>
          </w:rPr>
          <w:t xml:space="preserve">The book/adjusted carrying values and the fair values of </w:t>
        </w:r>
      </w:ins>
      <w:ins w:id="89" w:author="Gann, Julie" w:date="2025-07-08T15:14:00Z" w16du:dateUtc="2025-07-08T20:14:00Z">
        <w:r w:rsidR="0080163F">
          <w:rPr>
            <w:rFonts w:asciiTheme="minorHAnsi" w:hAnsiTheme="minorHAnsi" w:cstheme="minorHAnsi"/>
            <w:sz w:val="22"/>
            <w:szCs w:val="22"/>
          </w:rPr>
          <w:t>asset-backed securities</w:t>
        </w:r>
      </w:ins>
      <w:ins w:id="90" w:author="Gann, Julie" w:date="2025-07-08T15:12:00Z" w16du:dateUtc="2025-07-08T20:12:00Z">
        <w:r w:rsidRPr="00890803">
          <w:rPr>
            <w:rFonts w:asciiTheme="minorHAnsi" w:hAnsiTheme="minorHAnsi" w:cstheme="minorHAnsi"/>
            <w:sz w:val="22"/>
            <w:szCs w:val="22"/>
          </w:rPr>
          <w:t xml:space="preserve"> in scope of this statement, reported in statutory annual statement Schedule D, Part 1A, due</w:t>
        </w:r>
        <w:r>
          <w:rPr>
            <w:rFonts w:asciiTheme="minorHAnsi" w:hAnsiTheme="minorHAnsi" w:cstheme="minorHAnsi"/>
            <w:sz w:val="22"/>
            <w:szCs w:val="22"/>
          </w:rPr>
          <w:t xml:space="preserve"> in accordance with the maturity timeframes below. A summary presentation divided by maturity timeframe with the aggregate BACV and fair value is required in the annual audited report</w:t>
        </w:r>
        <w:proofErr w:type="gramStart"/>
        <w:r>
          <w:rPr>
            <w:rFonts w:asciiTheme="minorHAnsi" w:hAnsiTheme="minorHAnsi" w:cstheme="minorHAnsi"/>
            <w:sz w:val="22"/>
            <w:szCs w:val="22"/>
          </w:rPr>
          <w:t xml:space="preserve">. </w:t>
        </w:r>
        <w:r w:rsidRPr="00890803">
          <w:rPr>
            <w:rFonts w:asciiTheme="minorHAnsi" w:hAnsiTheme="minorHAnsi" w:cstheme="minorHAnsi"/>
            <w:sz w:val="22"/>
            <w:szCs w:val="22"/>
          </w:rPr>
          <w:t xml:space="preserve"> </w:t>
        </w:r>
      </w:ins>
      <w:proofErr w:type="gramEnd"/>
      <w:r w:rsidR="00CF2FE0" w:rsidRPr="006324C3">
        <w:rPr>
          <w:rFonts w:asciiTheme="minorHAnsi" w:hAnsiTheme="minorHAnsi" w:cstheme="minorHAnsi"/>
          <w:i/>
          <w:iCs/>
          <w:sz w:val="22"/>
          <w:szCs w:val="22"/>
          <w:shd w:val="clear" w:color="auto" w:fill="BFBFBF" w:themeFill="background1" w:themeFillShade="BF"/>
        </w:rPr>
        <w:t>(</w:t>
      </w:r>
      <w:r w:rsidR="00CF2FE0">
        <w:rPr>
          <w:rFonts w:asciiTheme="minorHAnsi" w:hAnsiTheme="minorHAnsi" w:cstheme="minorHAnsi"/>
          <w:i/>
          <w:iCs/>
          <w:sz w:val="22"/>
          <w:szCs w:val="22"/>
          <w:shd w:val="clear" w:color="auto" w:fill="BFBFBF" w:themeFill="background1" w:themeFillShade="BF"/>
        </w:rPr>
        <w:t>Schedule D, Part 1A with Summary in Annual Audited Report.</w:t>
      </w:r>
      <w:r w:rsidR="00A42F06">
        <w:rPr>
          <w:rFonts w:asciiTheme="minorHAnsi" w:hAnsiTheme="minorHAnsi" w:cstheme="minorHAnsi"/>
          <w:i/>
          <w:iCs/>
          <w:sz w:val="22"/>
          <w:szCs w:val="22"/>
          <w:shd w:val="clear" w:color="auto" w:fill="BFBFBF" w:themeFill="background1" w:themeFillShade="BF"/>
        </w:rPr>
        <w:t xml:space="preserve"> Not new. Previously Required by Reference</w:t>
      </w:r>
      <w:r w:rsidR="000E5B7B">
        <w:rPr>
          <w:rFonts w:asciiTheme="minorHAnsi" w:hAnsiTheme="minorHAnsi" w:cstheme="minorHAnsi"/>
          <w:i/>
          <w:iCs/>
          <w:sz w:val="22"/>
          <w:szCs w:val="22"/>
          <w:shd w:val="clear" w:color="auto" w:fill="BFBFBF" w:themeFill="background1" w:themeFillShade="BF"/>
        </w:rPr>
        <w:t xml:space="preserve"> to SSAP No. 26 in SSAP No. 43, old paragraph 43</w:t>
      </w:r>
      <w:r w:rsidR="00D815C8">
        <w:rPr>
          <w:rFonts w:asciiTheme="minorHAnsi" w:hAnsiTheme="minorHAnsi" w:cstheme="minorHAnsi"/>
          <w:i/>
          <w:iCs/>
          <w:sz w:val="22"/>
          <w:szCs w:val="22"/>
          <w:shd w:val="clear" w:color="auto" w:fill="BFBFBF" w:themeFill="background1" w:themeFillShade="BF"/>
        </w:rPr>
        <w:t>.</w:t>
      </w:r>
      <w:r w:rsidR="000E5B7B">
        <w:rPr>
          <w:rFonts w:asciiTheme="minorHAnsi" w:hAnsiTheme="minorHAnsi" w:cstheme="minorHAnsi"/>
          <w:i/>
          <w:iCs/>
          <w:sz w:val="22"/>
          <w:szCs w:val="22"/>
          <w:shd w:val="clear" w:color="auto" w:fill="BFBFBF" w:themeFill="background1" w:themeFillShade="BF"/>
        </w:rPr>
        <w:t>m.</w:t>
      </w:r>
      <w:r w:rsidR="000E5B7B" w:rsidRPr="00FD45D0">
        <w:rPr>
          <w:rFonts w:asciiTheme="minorHAnsi" w:hAnsiTheme="minorHAnsi" w:cstheme="minorHAnsi"/>
          <w:i/>
          <w:iCs/>
          <w:sz w:val="22"/>
          <w:szCs w:val="22"/>
          <w:shd w:val="clear" w:color="auto" w:fill="BFBFBF" w:themeFill="background1" w:themeFillShade="BF"/>
        </w:rPr>
        <w:t>)</w:t>
      </w:r>
    </w:p>
    <w:p w14:paraId="4FC3821F" w14:textId="77777777" w:rsidR="00984A02" w:rsidRPr="00890803" w:rsidRDefault="00984A02">
      <w:pPr>
        <w:pStyle w:val="ListContinue3"/>
        <w:numPr>
          <w:ilvl w:val="0"/>
          <w:numId w:val="53"/>
        </w:numPr>
        <w:spacing w:after="220"/>
        <w:ind w:left="2880" w:hanging="720"/>
        <w:contextualSpacing w:val="0"/>
        <w:jc w:val="both"/>
        <w:rPr>
          <w:ins w:id="91" w:author="Gann, Julie" w:date="2025-07-08T15:12:00Z" w16du:dateUtc="2025-07-08T20:12:00Z"/>
          <w:rFonts w:asciiTheme="minorHAnsi" w:hAnsiTheme="minorHAnsi" w:cstheme="minorHAnsi"/>
          <w:sz w:val="22"/>
          <w:szCs w:val="22"/>
        </w:rPr>
        <w:pPrChange w:id="92" w:author="Gann, Julie" w:date="2025-07-08T15:13:00Z" w16du:dateUtc="2025-07-08T20:13:00Z">
          <w:pPr>
            <w:pStyle w:val="ListContinue3"/>
            <w:numPr>
              <w:numId w:val="23"/>
            </w:numPr>
            <w:spacing w:after="220"/>
            <w:ind w:left="2880" w:hanging="720"/>
            <w:contextualSpacing w:val="0"/>
            <w:jc w:val="both"/>
          </w:pPr>
        </w:pPrChange>
      </w:pPr>
      <w:ins w:id="93" w:author="Gann, Julie" w:date="2025-07-08T15:12:00Z" w16du:dateUtc="2025-07-08T20:12:00Z">
        <w:r w:rsidRPr="00890803">
          <w:rPr>
            <w:rFonts w:asciiTheme="minorHAnsi" w:hAnsiTheme="minorHAnsi" w:cstheme="minorHAnsi"/>
            <w:sz w:val="22"/>
            <w:szCs w:val="22"/>
          </w:rPr>
          <w:t>In one year or less (including items without a maturity date which are payable on demand and in good standing);</w:t>
        </w:r>
      </w:ins>
    </w:p>
    <w:p w14:paraId="1A63AE2A" w14:textId="77777777" w:rsidR="00984A02" w:rsidRPr="00CF2FE0" w:rsidRDefault="00984A02">
      <w:pPr>
        <w:pStyle w:val="ListContinue3"/>
        <w:numPr>
          <w:ilvl w:val="0"/>
          <w:numId w:val="53"/>
        </w:numPr>
        <w:spacing w:after="220"/>
        <w:ind w:left="2880" w:hanging="720"/>
        <w:contextualSpacing w:val="0"/>
        <w:jc w:val="both"/>
        <w:rPr>
          <w:ins w:id="94" w:author="Gann, Julie" w:date="2025-07-08T15:12:00Z" w16du:dateUtc="2025-07-08T20:12:00Z"/>
          <w:rFonts w:asciiTheme="minorHAnsi" w:hAnsiTheme="minorHAnsi" w:cstheme="minorHAnsi"/>
          <w:sz w:val="22"/>
          <w:szCs w:val="22"/>
        </w:rPr>
        <w:pPrChange w:id="95" w:author="Gann, Julie" w:date="2025-07-08T15:13:00Z" w16du:dateUtc="2025-07-08T20:13:00Z">
          <w:pPr>
            <w:pStyle w:val="ListContinue3"/>
            <w:numPr>
              <w:numId w:val="23"/>
            </w:numPr>
            <w:spacing w:after="220"/>
            <w:ind w:left="2880" w:hanging="720"/>
            <w:contextualSpacing w:val="0"/>
            <w:jc w:val="both"/>
          </w:pPr>
        </w:pPrChange>
      </w:pPr>
      <w:ins w:id="96" w:author="Gann, Julie" w:date="2025-07-08T15:12:00Z" w16du:dateUtc="2025-07-08T20:12:00Z">
        <w:r w:rsidRPr="00CF2FE0">
          <w:rPr>
            <w:rFonts w:asciiTheme="minorHAnsi" w:hAnsiTheme="minorHAnsi" w:cstheme="minorHAnsi"/>
            <w:sz w:val="22"/>
            <w:szCs w:val="22"/>
          </w:rPr>
          <w:t>After one year through five years;</w:t>
        </w:r>
      </w:ins>
    </w:p>
    <w:p w14:paraId="7D1D3EFF" w14:textId="77777777" w:rsidR="00984A02" w:rsidRPr="00CF2FE0" w:rsidRDefault="00984A02">
      <w:pPr>
        <w:pStyle w:val="ListContinue3"/>
        <w:numPr>
          <w:ilvl w:val="0"/>
          <w:numId w:val="53"/>
        </w:numPr>
        <w:spacing w:after="220"/>
        <w:ind w:left="2880" w:hanging="720"/>
        <w:contextualSpacing w:val="0"/>
        <w:jc w:val="both"/>
        <w:rPr>
          <w:ins w:id="97" w:author="Gann, Julie" w:date="2025-07-08T15:12:00Z" w16du:dateUtc="2025-07-08T20:12:00Z"/>
          <w:rFonts w:asciiTheme="minorHAnsi" w:hAnsiTheme="minorHAnsi" w:cstheme="minorHAnsi"/>
          <w:sz w:val="22"/>
          <w:szCs w:val="22"/>
        </w:rPr>
        <w:pPrChange w:id="98" w:author="Gann, Julie" w:date="2025-07-08T15:13:00Z" w16du:dateUtc="2025-07-08T20:13:00Z">
          <w:pPr>
            <w:pStyle w:val="ListContinue3"/>
            <w:numPr>
              <w:numId w:val="23"/>
            </w:numPr>
            <w:spacing w:after="220"/>
            <w:ind w:left="2880" w:hanging="720"/>
            <w:contextualSpacing w:val="0"/>
            <w:jc w:val="both"/>
          </w:pPr>
        </w:pPrChange>
      </w:pPr>
      <w:ins w:id="99" w:author="Gann, Julie" w:date="2025-07-08T15:12:00Z" w16du:dateUtc="2025-07-08T20:12:00Z">
        <w:r w:rsidRPr="00CF2FE0">
          <w:rPr>
            <w:rFonts w:asciiTheme="minorHAnsi" w:hAnsiTheme="minorHAnsi" w:cstheme="minorHAnsi"/>
            <w:sz w:val="22"/>
            <w:szCs w:val="22"/>
          </w:rPr>
          <w:t>After five years through ten years;</w:t>
        </w:r>
      </w:ins>
    </w:p>
    <w:p w14:paraId="6606B040" w14:textId="77777777" w:rsidR="00984A02" w:rsidRPr="00CF2FE0" w:rsidRDefault="00984A02">
      <w:pPr>
        <w:pStyle w:val="ListContinue3"/>
        <w:numPr>
          <w:ilvl w:val="0"/>
          <w:numId w:val="53"/>
        </w:numPr>
        <w:spacing w:after="220"/>
        <w:ind w:left="2880" w:hanging="720"/>
        <w:contextualSpacing w:val="0"/>
        <w:jc w:val="both"/>
        <w:rPr>
          <w:ins w:id="100" w:author="Gann, Julie" w:date="2025-07-08T15:12:00Z" w16du:dateUtc="2025-07-08T20:12:00Z"/>
          <w:rFonts w:asciiTheme="minorHAnsi" w:hAnsiTheme="minorHAnsi" w:cstheme="minorHAnsi"/>
          <w:sz w:val="22"/>
          <w:szCs w:val="22"/>
        </w:rPr>
        <w:pPrChange w:id="101" w:author="Gann, Julie" w:date="2025-07-08T15:13:00Z" w16du:dateUtc="2025-07-08T20:13:00Z">
          <w:pPr>
            <w:pStyle w:val="ListContinue3"/>
            <w:numPr>
              <w:numId w:val="23"/>
            </w:numPr>
            <w:spacing w:after="220"/>
            <w:ind w:left="2880" w:hanging="720"/>
            <w:contextualSpacing w:val="0"/>
            <w:jc w:val="both"/>
          </w:pPr>
        </w:pPrChange>
      </w:pPr>
      <w:ins w:id="102" w:author="Gann, Julie" w:date="2025-07-08T15:12:00Z" w16du:dateUtc="2025-07-08T20:12:00Z">
        <w:r w:rsidRPr="00CF2FE0">
          <w:rPr>
            <w:rFonts w:asciiTheme="minorHAnsi" w:hAnsiTheme="minorHAnsi" w:cstheme="minorHAnsi"/>
            <w:sz w:val="22"/>
            <w:szCs w:val="22"/>
          </w:rPr>
          <w:t>After ten years through twenty years;</w:t>
        </w:r>
      </w:ins>
    </w:p>
    <w:p w14:paraId="29A46B95" w14:textId="77777777" w:rsidR="00984A02" w:rsidRPr="00CF2FE0" w:rsidRDefault="00984A02">
      <w:pPr>
        <w:pStyle w:val="ListContinue3"/>
        <w:numPr>
          <w:ilvl w:val="0"/>
          <w:numId w:val="53"/>
        </w:numPr>
        <w:spacing w:after="220"/>
        <w:ind w:left="2880" w:hanging="720"/>
        <w:contextualSpacing w:val="0"/>
        <w:jc w:val="both"/>
        <w:rPr>
          <w:ins w:id="103" w:author="Gann, Julie" w:date="2025-07-08T15:12:00Z" w16du:dateUtc="2025-07-08T20:12:00Z"/>
          <w:rFonts w:asciiTheme="minorHAnsi" w:hAnsiTheme="minorHAnsi" w:cstheme="minorHAnsi"/>
          <w:sz w:val="22"/>
          <w:szCs w:val="22"/>
        </w:rPr>
        <w:pPrChange w:id="104" w:author="Gann, Julie" w:date="2025-07-08T15:13:00Z" w16du:dateUtc="2025-07-08T20:13:00Z">
          <w:pPr>
            <w:pStyle w:val="ListContinue3"/>
            <w:numPr>
              <w:numId w:val="23"/>
            </w:numPr>
            <w:spacing w:after="220"/>
            <w:ind w:left="2880" w:hanging="720"/>
            <w:contextualSpacing w:val="0"/>
            <w:jc w:val="both"/>
          </w:pPr>
        </w:pPrChange>
      </w:pPr>
      <w:ins w:id="105" w:author="Gann, Julie" w:date="2025-07-08T15:12:00Z" w16du:dateUtc="2025-07-08T20:12:00Z">
        <w:r w:rsidRPr="00CF2FE0">
          <w:rPr>
            <w:rFonts w:asciiTheme="minorHAnsi" w:hAnsiTheme="minorHAnsi" w:cstheme="minorHAnsi"/>
            <w:sz w:val="22"/>
            <w:szCs w:val="22"/>
          </w:rPr>
          <w:t>Over 20 years.</w:t>
        </w:r>
      </w:ins>
    </w:p>
    <w:p w14:paraId="3C8F7BF9" w14:textId="72B3CBE8" w:rsidR="002B7A5E" w:rsidRPr="002B7A5E" w:rsidRDefault="002B7A5E" w:rsidP="005C463E">
      <w:pPr>
        <w:pStyle w:val="ListNumber2"/>
        <w:numPr>
          <w:ilvl w:val="0"/>
          <w:numId w:val="51"/>
        </w:numPr>
        <w:spacing w:after="220"/>
        <w:jc w:val="both"/>
        <w:rPr>
          <w:ins w:id="106" w:author="Gann, Julie" w:date="2025-07-08T15:13:00Z" w16du:dateUtc="2025-07-08T20:13:00Z"/>
          <w:rFonts w:ascii="Calibri" w:hAnsi="Calibri" w:cs="Calibri"/>
          <w:sz w:val="22"/>
          <w:szCs w:val="22"/>
          <w:rPrChange w:id="107" w:author="Gann, Julie" w:date="2025-07-08T15:13:00Z" w16du:dateUtc="2025-07-08T20:13:00Z">
            <w:rPr>
              <w:ins w:id="108" w:author="Gann, Julie" w:date="2025-07-08T15:13:00Z" w16du:dateUtc="2025-07-08T20:13:00Z"/>
              <w:rFonts w:asciiTheme="minorHAnsi" w:hAnsiTheme="minorHAnsi" w:cstheme="minorHAnsi"/>
              <w:sz w:val="22"/>
              <w:szCs w:val="22"/>
            </w:rPr>
          </w:rPrChange>
        </w:rPr>
      </w:pPr>
      <w:ins w:id="109" w:author="Gann, Julie" w:date="2025-07-08T15:13:00Z" w16du:dateUtc="2025-07-08T20:13:00Z">
        <w:r>
          <w:rPr>
            <w:rFonts w:asciiTheme="minorHAnsi" w:hAnsiTheme="minorHAnsi" w:cstheme="minorHAnsi"/>
            <w:sz w:val="22"/>
            <w:szCs w:val="22"/>
          </w:rPr>
          <w:t>Separately report t</w:t>
        </w:r>
        <w:r w:rsidRPr="00890803">
          <w:rPr>
            <w:rFonts w:asciiTheme="minorHAnsi" w:hAnsiTheme="minorHAnsi" w:cstheme="minorHAnsi"/>
            <w:sz w:val="22"/>
            <w:szCs w:val="22"/>
          </w:rPr>
          <w:t xml:space="preserve">he proceeds from sales </w:t>
        </w:r>
        <w:r>
          <w:rPr>
            <w:rFonts w:asciiTheme="minorHAnsi" w:hAnsiTheme="minorHAnsi" w:cstheme="minorHAnsi"/>
            <w:sz w:val="22"/>
            <w:szCs w:val="22"/>
          </w:rPr>
          <w:t xml:space="preserve">and maturities </w:t>
        </w:r>
        <w:r w:rsidRPr="00890803">
          <w:rPr>
            <w:rFonts w:asciiTheme="minorHAnsi" w:hAnsiTheme="minorHAnsi" w:cstheme="minorHAnsi"/>
            <w:sz w:val="22"/>
            <w:szCs w:val="22"/>
          </w:rPr>
          <w:t xml:space="preserve">of </w:t>
        </w:r>
      </w:ins>
      <w:ins w:id="110" w:author="Gann, Julie" w:date="2025-07-08T15:14:00Z" w16du:dateUtc="2025-07-08T20:14:00Z">
        <w:r>
          <w:rPr>
            <w:rFonts w:asciiTheme="minorHAnsi" w:hAnsiTheme="minorHAnsi" w:cstheme="minorHAnsi"/>
            <w:sz w:val="22"/>
            <w:szCs w:val="22"/>
          </w:rPr>
          <w:t>asset-backed securities</w:t>
        </w:r>
      </w:ins>
      <w:ins w:id="111" w:author="Gann, Julie" w:date="2025-07-08T15:13:00Z" w16du:dateUtc="2025-07-08T20:13:00Z">
        <w:r w:rsidRPr="00890803">
          <w:rPr>
            <w:rFonts w:asciiTheme="minorHAnsi" w:hAnsiTheme="minorHAnsi" w:cstheme="minorHAnsi"/>
            <w:sz w:val="22"/>
            <w:szCs w:val="22"/>
          </w:rPr>
          <w:t xml:space="preserve"> in scope of this Statement and </w:t>
        </w:r>
        <w:r>
          <w:rPr>
            <w:rFonts w:asciiTheme="minorHAnsi" w:hAnsiTheme="minorHAnsi" w:cstheme="minorHAnsi"/>
            <w:sz w:val="22"/>
            <w:szCs w:val="22"/>
          </w:rPr>
          <w:t xml:space="preserve">the resulting </w:t>
        </w:r>
        <w:r w:rsidRPr="00890803">
          <w:rPr>
            <w:rFonts w:asciiTheme="minorHAnsi" w:hAnsiTheme="minorHAnsi" w:cstheme="minorHAnsi"/>
            <w:sz w:val="22"/>
            <w:szCs w:val="22"/>
          </w:rPr>
          <w:t xml:space="preserve">gross realized gains and losses. </w:t>
        </w:r>
      </w:ins>
      <w:r w:rsidR="00CF2FE0" w:rsidRPr="00CF2FE0">
        <w:rPr>
          <w:rFonts w:asciiTheme="minorHAnsi" w:hAnsiTheme="minorHAnsi" w:cstheme="minorHAnsi"/>
          <w:sz w:val="22"/>
          <w:szCs w:val="22"/>
          <w:shd w:val="clear" w:color="auto" w:fill="BFBFBF" w:themeFill="background1" w:themeFillShade="BF"/>
        </w:rPr>
        <w:t>(</w:t>
      </w:r>
      <w:r w:rsidR="00CF2FE0" w:rsidRPr="00CF2FE0">
        <w:rPr>
          <w:rFonts w:asciiTheme="minorHAnsi" w:hAnsiTheme="minorHAnsi" w:cstheme="minorHAnsi"/>
          <w:i/>
          <w:iCs/>
          <w:sz w:val="22"/>
          <w:szCs w:val="22"/>
          <w:shd w:val="clear" w:color="auto" w:fill="BFBFBF" w:themeFill="background1" w:themeFillShade="BF"/>
        </w:rPr>
        <w:t>Proposed New Note 5D(6).</w:t>
      </w:r>
      <w:r w:rsidR="00C425A5">
        <w:rPr>
          <w:rFonts w:asciiTheme="minorHAnsi" w:hAnsiTheme="minorHAnsi" w:cstheme="minorHAnsi"/>
          <w:i/>
          <w:iCs/>
          <w:sz w:val="22"/>
          <w:szCs w:val="22"/>
          <w:shd w:val="clear" w:color="auto" w:fill="BFBFBF" w:themeFill="background1" w:themeFillShade="BF"/>
        </w:rPr>
        <w:t xml:space="preserve"> Previously Annual Audit Only </w:t>
      </w:r>
      <w:r w:rsidR="001C5719">
        <w:rPr>
          <w:rFonts w:asciiTheme="minorHAnsi" w:hAnsiTheme="minorHAnsi" w:cstheme="minorHAnsi"/>
          <w:i/>
          <w:iCs/>
          <w:sz w:val="22"/>
          <w:szCs w:val="22"/>
          <w:shd w:val="clear" w:color="auto" w:fill="BFBFBF" w:themeFill="background1" w:themeFillShade="BF"/>
        </w:rPr>
        <w:t>Required by Reference</w:t>
      </w:r>
      <w:r w:rsidR="00CE6A69">
        <w:rPr>
          <w:rFonts w:asciiTheme="minorHAnsi" w:hAnsiTheme="minorHAnsi" w:cstheme="minorHAnsi"/>
          <w:i/>
          <w:iCs/>
          <w:sz w:val="22"/>
          <w:szCs w:val="22"/>
          <w:shd w:val="clear" w:color="auto" w:fill="BFBFBF" w:themeFill="background1" w:themeFillShade="BF"/>
        </w:rPr>
        <w:t xml:space="preserve"> to SSAP No. 26</w:t>
      </w:r>
      <w:r w:rsidR="00C425A5">
        <w:rPr>
          <w:rFonts w:asciiTheme="minorHAnsi" w:hAnsiTheme="minorHAnsi" w:cstheme="minorHAnsi"/>
          <w:i/>
          <w:iCs/>
          <w:sz w:val="22"/>
          <w:szCs w:val="22"/>
          <w:shd w:val="clear" w:color="auto" w:fill="BFBFBF" w:themeFill="background1" w:themeFillShade="BF"/>
        </w:rPr>
        <w:t>.</w:t>
      </w:r>
      <w:r w:rsidR="00CF2FE0" w:rsidRPr="00CF2FE0">
        <w:rPr>
          <w:rFonts w:asciiTheme="minorHAnsi" w:hAnsiTheme="minorHAnsi" w:cstheme="minorHAnsi"/>
          <w:i/>
          <w:iCs/>
          <w:sz w:val="22"/>
          <w:szCs w:val="22"/>
          <w:shd w:val="clear" w:color="auto" w:fill="BFBFBF" w:themeFill="background1" w:themeFillShade="BF"/>
        </w:rPr>
        <w:t>)</w:t>
      </w:r>
    </w:p>
    <w:p w14:paraId="7E7C5135" w14:textId="39593D0C"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 </w:t>
      </w:r>
      <w:r w:rsidR="006D7DB6">
        <w:rPr>
          <w:rFonts w:ascii="Calibri" w:hAnsi="Calibri" w:cs="Calibri"/>
          <w:sz w:val="22"/>
          <w:szCs w:val="22"/>
        </w:rPr>
        <w:t>(</w:t>
      </w:r>
      <w:r w:rsidR="006D7DB6">
        <w:rPr>
          <w:rFonts w:asciiTheme="minorHAnsi" w:hAnsiTheme="minorHAnsi" w:cstheme="minorHAnsi"/>
          <w:i/>
          <w:iCs/>
          <w:sz w:val="22"/>
          <w:szCs w:val="22"/>
          <w:shd w:val="clear" w:color="auto" w:fill="BFBFBF" w:themeFill="background1" w:themeFillShade="BF"/>
        </w:rPr>
        <w:t>Note 5(D)2 &amp; 3 – Required Quarterly)</w:t>
      </w:r>
    </w:p>
    <w:p w14:paraId="024457A4" w14:textId="7CF75089"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For each security with an other-than-temporary impairment, recognized in the current reporting period by the reporting entity, as the present value of cash flows expected to be collected is less than the amortized cost basis of the securities: </w:t>
      </w:r>
      <w:r w:rsidR="006D7DB6">
        <w:rPr>
          <w:rFonts w:ascii="Calibri" w:hAnsi="Calibri" w:cs="Calibri"/>
          <w:sz w:val="22"/>
          <w:szCs w:val="22"/>
        </w:rPr>
        <w:t>(</w:t>
      </w:r>
      <w:r w:rsidR="006D7DB6">
        <w:rPr>
          <w:rFonts w:asciiTheme="minorHAnsi" w:hAnsiTheme="minorHAnsi" w:cstheme="minorHAnsi"/>
          <w:i/>
          <w:iCs/>
          <w:sz w:val="22"/>
          <w:szCs w:val="22"/>
          <w:shd w:val="clear" w:color="auto" w:fill="BFBFBF" w:themeFill="background1" w:themeFillShade="BF"/>
        </w:rPr>
        <w:t>Note 5(D) 3 – Required Quarterly)</w:t>
      </w:r>
    </w:p>
    <w:p w14:paraId="12E2EBF3" w14:textId="77777777" w:rsidR="00350627" w:rsidRPr="005C463E" w:rsidRDefault="00350627" w:rsidP="002C3818">
      <w:pPr>
        <w:pStyle w:val="ListNumber2"/>
        <w:numPr>
          <w:ilvl w:val="0"/>
          <w:numId w:val="76"/>
        </w:numPr>
        <w:spacing w:after="220"/>
        <w:ind w:hanging="630"/>
        <w:jc w:val="both"/>
        <w:rPr>
          <w:rFonts w:ascii="Calibri" w:hAnsi="Calibri" w:cs="Calibri"/>
          <w:sz w:val="22"/>
          <w:szCs w:val="22"/>
        </w:rPr>
      </w:pPr>
      <w:r w:rsidRPr="005C463E">
        <w:rPr>
          <w:rFonts w:ascii="Calibri" w:hAnsi="Calibri" w:cs="Calibri"/>
          <w:sz w:val="22"/>
          <w:szCs w:val="22"/>
        </w:rPr>
        <w:t>The amortized cost basis, prior to any current-period other-than-temporary impairment.</w:t>
      </w:r>
    </w:p>
    <w:p w14:paraId="268273B1" w14:textId="77777777" w:rsidR="00350627" w:rsidRPr="005C463E" w:rsidRDefault="00350627" w:rsidP="006D7DB6">
      <w:pPr>
        <w:pStyle w:val="ListNumber2"/>
        <w:numPr>
          <w:ilvl w:val="0"/>
          <w:numId w:val="76"/>
        </w:numPr>
        <w:spacing w:after="220"/>
        <w:ind w:hanging="540"/>
        <w:jc w:val="both"/>
        <w:rPr>
          <w:rFonts w:ascii="Calibri" w:hAnsi="Calibri" w:cs="Calibri"/>
          <w:sz w:val="22"/>
          <w:szCs w:val="22"/>
        </w:rPr>
      </w:pPr>
      <w:r w:rsidRPr="005C463E">
        <w:rPr>
          <w:rFonts w:ascii="Calibri" w:hAnsi="Calibri" w:cs="Calibri"/>
          <w:sz w:val="22"/>
          <w:szCs w:val="22"/>
        </w:rPr>
        <w:t>The other-than-temporary impairment recognized in earnings as a realized loss.</w:t>
      </w:r>
    </w:p>
    <w:p w14:paraId="759D106F" w14:textId="77777777" w:rsidR="00350627" w:rsidRPr="005C463E" w:rsidRDefault="00350627" w:rsidP="006D7DB6">
      <w:pPr>
        <w:pStyle w:val="ListNumber2"/>
        <w:numPr>
          <w:ilvl w:val="0"/>
          <w:numId w:val="76"/>
        </w:numPr>
        <w:spacing w:after="220"/>
        <w:ind w:hanging="540"/>
        <w:jc w:val="both"/>
        <w:rPr>
          <w:rFonts w:ascii="Calibri" w:hAnsi="Calibri" w:cs="Calibri"/>
          <w:sz w:val="22"/>
          <w:szCs w:val="22"/>
        </w:rPr>
      </w:pPr>
      <w:r w:rsidRPr="005C463E">
        <w:rPr>
          <w:rFonts w:ascii="Calibri" w:hAnsi="Calibri" w:cs="Calibri"/>
          <w:sz w:val="22"/>
          <w:szCs w:val="22"/>
        </w:rPr>
        <w:t>The fair value of the security.</w:t>
      </w:r>
    </w:p>
    <w:p w14:paraId="258C68F0" w14:textId="77777777" w:rsidR="00350627" w:rsidRPr="005C463E" w:rsidRDefault="00350627" w:rsidP="006D7DB6">
      <w:pPr>
        <w:pStyle w:val="ListNumber2"/>
        <w:numPr>
          <w:ilvl w:val="0"/>
          <w:numId w:val="76"/>
        </w:numPr>
        <w:spacing w:after="220"/>
        <w:ind w:hanging="540"/>
        <w:jc w:val="both"/>
        <w:rPr>
          <w:rFonts w:ascii="Calibri" w:hAnsi="Calibri" w:cs="Calibri"/>
          <w:sz w:val="22"/>
          <w:szCs w:val="22"/>
        </w:rPr>
      </w:pPr>
      <w:r w:rsidRPr="005C463E">
        <w:rPr>
          <w:rFonts w:ascii="Calibri" w:hAnsi="Calibri" w:cs="Calibri"/>
          <w:sz w:val="22"/>
          <w:szCs w:val="22"/>
        </w:rPr>
        <w:t xml:space="preserve">The amortized cost basis after the current-period other-than-temporary impairment. </w:t>
      </w:r>
    </w:p>
    <w:p w14:paraId="16A28759" w14:textId="78893828"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All impaired securities (fair value is less than cost or amortized cost) for which an other-than-temporary impairment has not been recognized </w:t>
      </w:r>
      <w:del w:id="112" w:author="Gann, Julie" w:date="2025-07-08T09:03:00Z" w16du:dateUtc="2025-07-08T14:03:00Z">
        <w:r w:rsidRPr="005C463E" w:rsidDel="00525AE4">
          <w:rPr>
            <w:rFonts w:ascii="Calibri" w:hAnsi="Calibri" w:cs="Calibri"/>
            <w:sz w:val="22"/>
            <w:szCs w:val="22"/>
          </w:rPr>
          <w:delText xml:space="preserve">in earnings </w:delText>
        </w:r>
      </w:del>
      <w:r w:rsidRPr="005C463E">
        <w:rPr>
          <w:rFonts w:ascii="Calibri" w:hAnsi="Calibri" w:cs="Calibri"/>
          <w:sz w:val="22"/>
          <w:szCs w:val="22"/>
        </w:rPr>
        <w:t>as a realized loss (including securities with a recognized other-than-temporary impairment for non-interest related declines when a non-recognized interest related impairment remains)</w:t>
      </w:r>
      <w:ins w:id="113" w:author="Gann, Julie" w:date="2025-07-08T09:04:00Z" w16du:dateUtc="2025-07-08T14:04:00Z">
        <w:r w:rsidR="00525AE4">
          <w:rPr>
            <w:rFonts w:ascii="Calibri" w:hAnsi="Calibri" w:cs="Calibri"/>
            <w:sz w:val="22"/>
            <w:szCs w:val="22"/>
          </w:rPr>
          <w:t xml:space="preserve">. </w:t>
        </w:r>
        <w:r w:rsidR="00525AE4">
          <w:rPr>
            <w:rFonts w:asciiTheme="minorHAnsi" w:hAnsiTheme="minorHAnsi" w:cstheme="minorHAnsi"/>
            <w:sz w:val="22"/>
            <w:szCs w:val="22"/>
          </w:rPr>
          <w:t xml:space="preserve">This disclosure shall include all impaired securities, including those reported at fair value </w:t>
        </w:r>
        <w:r w:rsidR="00525AE4">
          <w:rPr>
            <w:rFonts w:asciiTheme="minorHAnsi" w:hAnsiTheme="minorHAnsi" w:cstheme="minorHAnsi"/>
            <w:sz w:val="22"/>
            <w:szCs w:val="22"/>
          </w:rPr>
          <w:lastRenderedPageBreak/>
          <w:t>(where the unrealized loss is recognized) and those reported at amortized cost (where the unrealized loss is not recognized</w:t>
        </w:r>
      </w:ins>
      <w:r w:rsidRPr="005C463E">
        <w:rPr>
          <w:rFonts w:ascii="Calibri" w:hAnsi="Calibri" w:cs="Calibri"/>
          <w:sz w:val="22"/>
          <w:szCs w:val="22"/>
        </w:rPr>
        <w:t xml:space="preserve">: </w:t>
      </w:r>
      <w:r w:rsidR="00791BF4">
        <w:rPr>
          <w:rFonts w:ascii="Calibri" w:hAnsi="Calibri" w:cs="Calibri"/>
          <w:sz w:val="22"/>
          <w:szCs w:val="22"/>
        </w:rPr>
        <w:t>(</w:t>
      </w:r>
      <w:r w:rsidR="00791BF4">
        <w:rPr>
          <w:rFonts w:asciiTheme="minorHAnsi" w:hAnsiTheme="minorHAnsi" w:cstheme="minorHAnsi"/>
          <w:i/>
          <w:iCs/>
          <w:sz w:val="22"/>
          <w:szCs w:val="22"/>
          <w:shd w:val="clear" w:color="auto" w:fill="BFBFBF" w:themeFill="background1" w:themeFillShade="BF"/>
        </w:rPr>
        <w:t>Note 5(D) 4</w:t>
      </w:r>
      <w:r w:rsidR="00E90BAC">
        <w:rPr>
          <w:rFonts w:asciiTheme="minorHAnsi" w:hAnsiTheme="minorHAnsi" w:cstheme="minorHAnsi"/>
          <w:i/>
          <w:iCs/>
          <w:sz w:val="22"/>
          <w:szCs w:val="22"/>
          <w:shd w:val="clear" w:color="auto" w:fill="BFBFBF" w:themeFill="background1" w:themeFillShade="BF"/>
        </w:rPr>
        <w:t xml:space="preserve"> a &amp; b</w:t>
      </w:r>
      <w:r w:rsidR="00791BF4">
        <w:rPr>
          <w:rFonts w:asciiTheme="minorHAnsi" w:hAnsiTheme="minorHAnsi" w:cstheme="minorHAnsi"/>
          <w:i/>
          <w:iCs/>
          <w:sz w:val="22"/>
          <w:szCs w:val="22"/>
          <w:shd w:val="clear" w:color="auto" w:fill="BFBFBF" w:themeFill="background1" w:themeFillShade="BF"/>
        </w:rPr>
        <w:t xml:space="preserve"> – </w:t>
      </w:r>
      <w:r w:rsidR="00E90BAC">
        <w:rPr>
          <w:rFonts w:asciiTheme="minorHAnsi" w:hAnsiTheme="minorHAnsi" w:cstheme="minorHAnsi"/>
          <w:i/>
          <w:iCs/>
          <w:sz w:val="22"/>
          <w:szCs w:val="22"/>
          <w:shd w:val="clear" w:color="auto" w:fill="BFBFBF" w:themeFill="background1" w:themeFillShade="BF"/>
        </w:rPr>
        <w:t xml:space="preserve">Previously </w:t>
      </w:r>
      <w:r w:rsidR="00791BF4">
        <w:rPr>
          <w:rFonts w:asciiTheme="minorHAnsi" w:hAnsiTheme="minorHAnsi" w:cstheme="minorHAnsi"/>
          <w:i/>
          <w:iCs/>
          <w:sz w:val="22"/>
          <w:szCs w:val="22"/>
          <w:shd w:val="clear" w:color="auto" w:fill="BFBFBF" w:themeFill="background1" w:themeFillShade="BF"/>
        </w:rPr>
        <w:t>Required Quarterly</w:t>
      </w:r>
      <w:r w:rsidR="000E5B7B">
        <w:rPr>
          <w:rFonts w:asciiTheme="minorHAnsi" w:hAnsiTheme="minorHAnsi" w:cstheme="minorHAnsi"/>
          <w:i/>
          <w:iCs/>
          <w:sz w:val="22"/>
          <w:szCs w:val="22"/>
          <w:shd w:val="clear" w:color="auto" w:fill="BFBFBF" w:themeFill="background1" w:themeFillShade="BF"/>
        </w:rPr>
        <w:t>. Proposed to follow Preamble rules for interim disclosure.</w:t>
      </w:r>
      <w:r w:rsidR="00791BF4">
        <w:rPr>
          <w:rFonts w:asciiTheme="minorHAnsi" w:hAnsiTheme="minorHAnsi" w:cstheme="minorHAnsi"/>
          <w:i/>
          <w:iCs/>
          <w:sz w:val="22"/>
          <w:szCs w:val="22"/>
          <w:shd w:val="clear" w:color="auto" w:fill="BFBFBF" w:themeFill="background1" w:themeFillShade="BF"/>
        </w:rPr>
        <w:t>)</w:t>
      </w:r>
    </w:p>
    <w:p w14:paraId="742F11BC" w14:textId="77777777" w:rsidR="00350627" w:rsidRPr="005C463E" w:rsidRDefault="00350627" w:rsidP="002C3818">
      <w:pPr>
        <w:pStyle w:val="ListNumber2"/>
        <w:numPr>
          <w:ilvl w:val="0"/>
          <w:numId w:val="79"/>
        </w:numPr>
        <w:spacing w:after="220"/>
        <w:ind w:left="2880"/>
        <w:jc w:val="both"/>
        <w:rPr>
          <w:rFonts w:ascii="Calibri" w:hAnsi="Calibri" w:cs="Calibri"/>
          <w:sz w:val="22"/>
          <w:szCs w:val="22"/>
        </w:rPr>
      </w:pPr>
      <w:r w:rsidRPr="005C463E">
        <w:rPr>
          <w:rFonts w:ascii="Calibri" w:hAnsi="Calibri" w:cs="Calibri"/>
          <w:sz w:val="22"/>
          <w:szCs w:val="22"/>
        </w:rPr>
        <w:t>The aggregate amount of unrealized losses (that is, the amount by which cost or amortized cost exceeds fair value) and</w:t>
      </w:r>
    </w:p>
    <w:p w14:paraId="4CC8402C" w14:textId="77777777" w:rsidR="00350627" w:rsidRPr="005C463E" w:rsidRDefault="00350627" w:rsidP="002C3818">
      <w:pPr>
        <w:pStyle w:val="ListNumber2"/>
        <w:numPr>
          <w:ilvl w:val="0"/>
          <w:numId w:val="79"/>
        </w:numPr>
        <w:spacing w:after="220"/>
        <w:ind w:left="2160" w:firstLine="90"/>
        <w:jc w:val="both"/>
        <w:rPr>
          <w:rFonts w:ascii="Calibri" w:hAnsi="Calibri" w:cs="Calibri"/>
          <w:sz w:val="22"/>
          <w:szCs w:val="22"/>
        </w:rPr>
      </w:pPr>
      <w:r w:rsidRPr="005C463E">
        <w:rPr>
          <w:rFonts w:ascii="Calibri" w:hAnsi="Calibri" w:cs="Calibri"/>
          <w:sz w:val="22"/>
          <w:szCs w:val="22"/>
        </w:rPr>
        <w:t>The aggregate related fair value of securities with unrealized losses.</w:t>
      </w:r>
    </w:p>
    <w:p w14:paraId="3952C0F6" w14:textId="668EC90F"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The disclosures in </w:t>
      </w:r>
      <w:ins w:id="114" w:author="Gann, Julie" w:date="2025-07-08T15:19:00Z" w16du:dateUtc="2025-07-08T20:19:00Z">
        <w:r w:rsidR="007B3DB0">
          <w:rPr>
            <w:rFonts w:ascii="Calibri" w:hAnsi="Calibri" w:cs="Calibri"/>
            <w:sz w:val="22"/>
            <w:szCs w:val="22"/>
          </w:rPr>
          <w:t>44.</w:t>
        </w:r>
      </w:ins>
      <w:ins w:id="115" w:author="Gann, Julie" w:date="2025-07-10T09:06:00Z" w16du:dateUtc="2025-07-10T14:06:00Z">
        <w:r w:rsidR="0089512F">
          <w:rPr>
            <w:rFonts w:ascii="Calibri" w:hAnsi="Calibri" w:cs="Calibri"/>
            <w:sz w:val="22"/>
            <w:szCs w:val="22"/>
          </w:rPr>
          <w:t>k</w:t>
        </w:r>
      </w:ins>
      <w:ins w:id="116" w:author="Gann, Julie" w:date="2025-07-14T10:10:00Z" w16du:dateUtc="2025-07-14T15:10:00Z">
        <w:r w:rsidR="00B4631B">
          <w:rPr>
            <w:rFonts w:ascii="Calibri" w:hAnsi="Calibri" w:cs="Calibri"/>
            <w:sz w:val="22"/>
            <w:szCs w:val="22"/>
          </w:rPr>
          <w:t>.i</w:t>
        </w:r>
      </w:ins>
      <w:del w:id="117" w:author="Gann, Julie" w:date="2025-07-08T15:19:00Z" w16du:dateUtc="2025-07-08T20:19:00Z">
        <w:r w:rsidRPr="005C463E" w:rsidDel="007B3DB0">
          <w:rPr>
            <w:rFonts w:ascii="Calibri" w:hAnsi="Calibri" w:cs="Calibri"/>
            <w:sz w:val="22"/>
            <w:szCs w:val="22"/>
          </w:rPr>
          <w:delText>(</w:delText>
        </w:r>
      </w:del>
      <w:del w:id="118" w:author="Gann, Julie" w:date="2025-07-08T15:20:00Z" w16du:dateUtc="2025-07-08T20:20:00Z">
        <w:r w:rsidRPr="005C463E" w:rsidDel="007B3DB0">
          <w:rPr>
            <w:rFonts w:ascii="Calibri" w:hAnsi="Calibri" w:cs="Calibri"/>
            <w:sz w:val="22"/>
            <w:szCs w:val="22"/>
          </w:rPr>
          <w:delText>)</w:delText>
        </w:r>
      </w:del>
      <w:r w:rsidRPr="005C463E">
        <w:rPr>
          <w:rFonts w:ascii="Calibri" w:hAnsi="Calibri" w:cs="Calibri"/>
          <w:sz w:val="22"/>
          <w:szCs w:val="22"/>
        </w:rPr>
        <w:t xml:space="preserve"> and </w:t>
      </w:r>
      <w:ins w:id="119" w:author="Gann, Julie" w:date="2025-07-08T15:20:00Z" w16du:dateUtc="2025-07-08T20:20:00Z">
        <w:r w:rsidR="007B3DB0">
          <w:rPr>
            <w:rFonts w:ascii="Calibri" w:hAnsi="Calibri" w:cs="Calibri"/>
            <w:sz w:val="22"/>
            <w:szCs w:val="22"/>
          </w:rPr>
          <w:t>44.</w:t>
        </w:r>
      </w:ins>
      <w:ins w:id="120" w:author="Gann, Julie" w:date="2025-07-10T09:06:00Z" w16du:dateUtc="2025-07-10T14:06:00Z">
        <w:r w:rsidR="0089512F">
          <w:rPr>
            <w:rFonts w:ascii="Calibri" w:hAnsi="Calibri" w:cs="Calibri"/>
            <w:sz w:val="22"/>
            <w:szCs w:val="22"/>
          </w:rPr>
          <w:t>k</w:t>
        </w:r>
      </w:ins>
      <w:ins w:id="121" w:author="Gann, Julie" w:date="2025-07-14T10:10:00Z" w16du:dateUtc="2025-07-14T15:10:00Z">
        <w:r w:rsidR="00B4631B">
          <w:rPr>
            <w:rFonts w:ascii="Calibri" w:hAnsi="Calibri" w:cs="Calibri"/>
            <w:sz w:val="22"/>
            <w:szCs w:val="22"/>
          </w:rPr>
          <w:t>.ii</w:t>
        </w:r>
      </w:ins>
      <w:del w:id="122" w:author="Gann, Julie" w:date="2025-07-08T15:20:00Z" w16du:dateUtc="2025-07-08T20:20:00Z">
        <w:r w:rsidRPr="005C463E" w:rsidDel="007B3DB0">
          <w:rPr>
            <w:rFonts w:ascii="Calibri" w:hAnsi="Calibri" w:cs="Calibri"/>
            <w:sz w:val="22"/>
            <w:szCs w:val="22"/>
          </w:rPr>
          <w:delText>(</w:delText>
        </w:r>
      </w:del>
      <w:del w:id="123" w:author="Gann, Julie" w:date="2025-07-14T10:10:00Z" w16du:dateUtc="2025-07-14T15:10:00Z">
        <w:r w:rsidRPr="005C463E" w:rsidDel="00B4631B">
          <w:rPr>
            <w:rFonts w:ascii="Calibri" w:hAnsi="Calibri" w:cs="Calibri"/>
            <w:sz w:val="22"/>
            <w:szCs w:val="22"/>
          </w:rPr>
          <w:delText>i</w:delText>
        </w:r>
      </w:del>
      <w:del w:id="124" w:author="Gann, Julie" w:date="2025-07-08T15:20:00Z" w16du:dateUtc="2025-07-08T20:20:00Z">
        <w:r w:rsidRPr="005C463E" w:rsidDel="00C03388">
          <w:rPr>
            <w:rFonts w:ascii="Calibri" w:hAnsi="Calibri" w:cs="Calibri"/>
            <w:sz w:val="22"/>
            <w:szCs w:val="22"/>
          </w:rPr>
          <w:delText>)</w:delText>
        </w:r>
      </w:del>
      <w:r w:rsidRPr="005C463E">
        <w:rPr>
          <w:rFonts w:ascii="Calibri" w:hAnsi="Calibri" w:cs="Calibri"/>
          <w:sz w:val="22"/>
          <w:szCs w:val="22"/>
        </w:rPr>
        <w:t xml:space="preserve"> above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r w:rsidR="00F632B0">
        <w:rPr>
          <w:rFonts w:ascii="Calibri" w:hAnsi="Calibri" w:cs="Calibri"/>
          <w:sz w:val="22"/>
          <w:szCs w:val="22"/>
        </w:rPr>
        <w:t xml:space="preserve"> </w:t>
      </w:r>
      <w:r w:rsidR="00F632B0" w:rsidRPr="00A33CE4">
        <w:rPr>
          <w:rFonts w:ascii="Calibri" w:hAnsi="Calibri" w:cs="Calibri"/>
          <w:i/>
          <w:iCs/>
          <w:sz w:val="22"/>
          <w:szCs w:val="22"/>
          <w:shd w:val="clear" w:color="auto" w:fill="BFBFBF" w:themeFill="background1" w:themeFillShade="BF"/>
        </w:rPr>
        <w:t>(Note 5(D)</w:t>
      </w:r>
      <w:r w:rsidR="00A33CE4" w:rsidRPr="00A33CE4">
        <w:rPr>
          <w:rFonts w:ascii="Calibri" w:hAnsi="Calibri" w:cs="Calibri"/>
          <w:i/>
          <w:iCs/>
          <w:sz w:val="22"/>
          <w:szCs w:val="22"/>
          <w:shd w:val="clear" w:color="auto" w:fill="BFBFBF" w:themeFill="background1" w:themeFillShade="BF"/>
        </w:rPr>
        <w:t>4a&amp;b – Previously Required Quarterly</w:t>
      </w:r>
      <w:r w:rsidR="00D9046A">
        <w:rPr>
          <w:rFonts w:ascii="Calibri" w:hAnsi="Calibri" w:cs="Calibri"/>
          <w:i/>
          <w:iCs/>
          <w:sz w:val="22"/>
          <w:szCs w:val="22"/>
          <w:shd w:val="clear" w:color="auto" w:fill="BFBFBF" w:themeFill="background1" w:themeFillShade="BF"/>
        </w:rPr>
        <w:t>. Proposed to follow Preamble for Interim Reporting.</w:t>
      </w:r>
      <w:r w:rsidR="00A33CE4" w:rsidRPr="00A33CE4">
        <w:rPr>
          <w:rFonts w:ascii="Calibri" w:hAnsi="Calibri" w:cs="Calibri"/>
          <w:i/>
          <w:iCs/>
          <w:sz w:val="22"/>
          <w:szCs w:val="22"/>
          <w:shd w:val="clear" w:color="auto" w:fill="BFBFBF" w:themeFill="background1" w:themeFillShade="BF"/>
        </w:rPr>
        <w:t>)</w:t>
      </w:r>
      <w:r w:rsidRPr="00A33CE4">
        <w:rPr>
          <w:rFonts w:ascii="Calibri" w:hAnsi="Calibri" w:cs="Calibri"/>
          <w:i/>
          <w:iCs/>
          <w:sz w:val="22"/>
          <w:szCs w:val="22"/>
          <w:shd w:val="clear" w:color="auto" w:fill="BFBFBF" w:themeFill="background1" w:themeFillShade="BF"/>
        </w:rPr>
        <w:t xml:space="preserve"> </w:t>
      </w:r>
    </w:p>
    <w:p w14:paraId="36C16334" w14:textId="69A7D061" w:rsidR="00350627" w:rsidRPr="005C463E" w:rsidRDefault="00231CAF" w:rsidP="005C463E">
      <w:pPr>
        <w:pStyle w:val="ListNumber2"/>
        <w:numPr>
          <w:ilvl w:val="0"/>
          <w:numId w:val="51"/>
        </w:numPr>
        <w:spacing w:after="220"/>
        <w:jc w:val="both"/>
        <w:rPr>
          <w:rFonts w:ascii="Calibri" w:hAnsi="Calibri" w:cs="Calibri"/>
          <w:sz w:val="22"/>
          <w:szCs w:val="22"/>
        </w:rPr>
      </w:pPr>
      <w:ins w:id="125" w:author="Gann, Julie" w:date="2025-07-09T10:04:00Z" w16du:dateUtc="2025-07-09T15:04:00Z">
        <w:r>
          <w:rPr>
            <w:rFonts w:asciiTheme="minorHAnsi" w:hAnsiTheme="minorHAnsi" w:cstheme="minorHAnsi"/>
            <w:sz w:val="22"/>
            <w:szCs w:val="22"/>
          </w:rPr>
          <w:t>For the impaired items identified in paragraph 40.</w:t>
        </w:r>
      </w:ins>
      <w:ins w:id="126" w:author="Gann, Julie" w:date="2025-07-10T09:06:00Z" w16du:dateUtc="2025-07-10T14:06:00Z">
        <w:r w:rsidR="0089512F">
          <w:rPr>
            <w:rFonts w:asciiTheme="minorHAnsi" w:hAnsiTheme="minorHAnsi" w:cstheme="minorHAnsi"/>
            <w:sz w:val="22"/>
            <w:szCs w:val="22"/>
          </w:rPr>
          <w:t>k</w:t>
        </w:r>
      </w:ins>
      <w:ins w:id="127" w:author="Gann, Julie" w:date="2025-07-09T10:04:00Z" w16du:dateUtc="2025-07-09T15:04:00Z">
        <w:r>
          <w:rPr>
            <w:rFonts w:asciiTheme="minorHAnsi" w:hAnsiTheme="minorHAnsi" w:cstheme="minorHAnsi"/>
            <w:sz w:val="22"/>
            <w:szCs w:val="22"/>
          </w:rPr>
          <w:t xml:space="preserve">., </w:t>
        </w:r>
      </w:ins>
      <w:del w:id="128" w:author="Gann, Julie" w:date="2025-07-09T10:04:00Z" w16du:dateUtc="2025-07-09T15:04:00Z">
        <w:r w:rsidR="00350627" w:rsidRPr="005C463E" w:rsidDel="00231CAF">
          <w:rPr>
            <w:rFonts w:ascii="Calibri" w:hAnsi="Calibri" w:cs="Calibri"/>
            <w:sz w:val="22"/>
            <w:szCs w:val="22"/>
          </w:rPr>
          <w:delText>A</w:delText>
        </w:r>
      </w:del>
      <w:ins w:id="129" w:author="Gann, Julie" w:date="2025-07-09T10:04:00Z" w16du:dateUtc="2025-07-09T15:04:00Z">
        <w:r>
          <w:rPr>
            <w:rFonts w:ascii="Calibri" w:hAnsi="Calibri" w:cs="Calibri"/>
            <w:sz w:val="22"/>
            <w:szCs w:val="22"/>
          </w:rPr>
          <w:t>a</w:t>
        </w:r>
      </w:ins>
      <w:r w:rsidR="00350627" w:rsidRPr="005C463E">
        <w:rPr>
          <w:rFonts w:ascii="Calibri" w:hAnsi="Calibri" w:cs="Calibri"/>
          <w:sz w:val="22"/>
          <w:szCs w:val="22"/>
        </w:rPr>
        <w:t>dditional information should be included describing the general categories of information that the investor considered in reaching the conclusion that the impairments are not other-than-temporary.</w:t>
      </w:r>
      <w:r w:rsidR="00350627" w:rsidRPr="005C463E">
        <w:rPr>
          <w:rFonts w:ascii="Calibri" w:hAnsi="Calibri" w:cs="Calibri"/>
          <w:b/>
          <w:bCs/>
          <w:sz w:val="22"/>
          <w:szCs w:val="22"/>
        </w:rPr>
        <w:t xml:space="preserve"> </w:t>
      </w:r>
      <w:r w:rsidR="00E90BAC">
        <w:rPr>
          <w:rFonts w:asciiTheme="minorHAnsi" w:hAnsiTheme="minorHAnsi" w:cstheme="minorHAnsi"/>
          <w:i/>
          <w:iCs/>
          <w:sz w:val="22"/>
          <w:szCs w:val="22"/>
          <w:shd w:val="clear" w:color="auto" w:fill="BFBFBF" w:themeFill="background1" w:themeFillShade="BF"/>
        </w:rPr>
        <w:t xml:space="preserve">Note 5(D) </w:t>
      </w:r>
      <w:r w:rsidR="00D155C0">
        <w:rPr>
          <w:rFonts w:asciiTheme="minorHAnsi" w:hAnsiTheme="minorHAnsi" w:cstheme="minorHAnsi"/>
          <w:i/>
          <w:iCs/>
          <w:sz w:val="22"/>
          <w:szCs w:val="22"/>
          <w:shd w:val="clear" w:color="auto" w:fill="BFBFBF" w:themeFill="background1" w:themeFillShade="BF"/>
        </w:rPr>
        <w:t>5 –</w:t>
      </w:r>
      <w:r w:rsidR="00E90BAC">
        <w:rPr>
          <w:rFonts w:asciiTheme="minorHAnsi" w:hAnsiTheme="minorHAnsi" w:cstheme="minorHAnsi"/>
          <w:i/>
          <w:iCs/>
          <w:sz w:val="22"/>
          <w:szCs w:val="22"/>
          <w:shd w:val="clear" w:color="auto" w:fill="BFBFBF" w:themeFill="background1" w:themeFillShade="BF"/>
        </w:rPr>
        <w:t xml:space="preserve"> Previously Required Quarterly</w:t>
      </w:r>
      <w:r w:rsidR="00D9046A" w:rsidRPr="00D9046A">
        <w:rPr>
          <w:rFonts w:ascii="Calibri" w:hAnsi="Calibri" w:cs="Calibri"/>
          <w:i/>
          <w:iCs/>
          <w:sz w:val="22"/>
          <w:szCs w:val="22"/>
          <w:shd w:val="clear" w:color="auto" w:fill="BFBFBF" w:themeFill="background1" w:themeFillShade="BF"/>
        </w:rPr>
        <w:t xml:space="preserve"> </w:t>
      </w:r>
      <w:r w:rsidR="00D9046A">
        <w:rPr>
          <w:rFonts w:ascii="Calibri" w:hAnsi="Calibri" w:cs="Calibri"/>
          <w:i/>
          <w:iCs/>
          <w:sz w:val="22"/>
          <w:szCs w:val="22"/>
          <w:shd w:val="clear" w:color="auto" w:fill="BFBFBF" w:themeFill="background1" w:themeFillShade="BF"/>
        </w:rPr>
        <w:t>Proposed to follow Preamble for Interim Reporting.</w:t>
      </w:r>
      <w:r w:rsidR="00D9046A" w:rsidRPr="00A33CE4">
        <w:rPr>
          <w:rFonts w:ascii="Calibri" w:hAnsi="Calibri" w:cs="Calibri"/>
          <w:i/>
          <w:iCs/>
          <w:sz w:val="22"/>
          <w:szCs w:val="22"/>
          <w:shd w:val="clear" w:color="auto" w:fill="BFBFBF" w:themeFill="background1" w:themeFillShade="BF"/>
        </w:rPr>
        <w:t>)</w:t>
      </w:r>
      <w:r w:rsidR="00E90BAC">
        <w:rPr>
          <w:rFonts w:asciiTheme="minorHAnsi" w:hAnsiTheme="minorHAnsi" w:cstheme="minorHAnsi"/>
          <w:i/>
          <w:iCs/>
          <w:sz w:val="22"/>
          <w:szCs w:val="22"/>
          <w:shd w:val="clear" w:color="auto" w:fill="BFBFBF" w:themeFill="background1" w:themeFillShade="BF"/>
        </w:rPr>
        <w:t>)</w:t>
      </w:r>
    </w:p>
    <w:p w14:paraId="34078075" w14:textId="2406A968"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When it is not practicable to estimate fair value, the investor should disclose the following additional information, if applicable:</w:t>
      </w:r>
      <w:r w:rsidRPr="00FF261B">
        <w:rPr>
          <w:rFonts w:ascii="Calibri" w:hAnsi="Calibri" w:cs="Calibri"/>
          <w:sz w:val="22"/>
          <w:szCs w:val="22"/>
        </w:rPr>
        <w:t>)</w:t>
      </w:r>
      <w:r w:rsidR="00E90BAC">
        <w:rPr>
          <w:rFonts w:ascii="Calibri" w:hAnsi="Calibri" w:cs="Calibri"/>
          <w:b/>
          <w:bCs/>
          <w:sz w:val="22"/>
          <w:szCs w:val="22"/>
        </w:rPr>
        <w:t xml:space="preserve"> </w:t>
      </w:r>
      <w:r w:rsidR="00A33CE4">
        <w:rPr>
          <w:rFonts w:asciiTheme="minorHAnsi" w:hAnsiTheme="minorHAnsi" w:cstheme="minorHAnsi"/>
          <w:i/>
          <w:iCs/>
          <w:sz w:val="22"/>
          <w:szCs w:val="22"/>
          <w:shd w:val="clear" w:color="auto" w:fill="BFBFBF" w:themeFill="background1" w:themeFillShade="BF"/>
        </w:rPr>
        <w:t>(Annual Audited Only</w:t>
      </w:r>
      <w:r w:rsidR="00E90BAC">
        <w:rPr>
          <w:rFonts w:asciiTheme="minorHAnsi" w:hAnsiTheme="minorHAnsi" w:cstheme="minorHAnsi"/>
          <w:i/>
          <w:iCs/>
          <w:sz w:val="22"/>
          <w:szCs w:val="22"/>
          <w:shd w:val="clear" w:color="auto" w:fill="BFBFBF" w:themeFill="background1" w:themeFillShade="BF"/>
        </w:rPr>
        <w:t>)</w:t>
      </w:r>
    </w:p>
    <w:p w14:paraId="1ED7D5AF" w14:textId="77777777" w:rsidR="00350627" w:rsidRPr="005C463E" w:rsidRDefault="00350627" w:rsidP="005C463E">
      <w:pPr>
        <w:pStyle w:val="ListNumber2"/>
        <w:numPr>
          <w:ilvl w:val="2"/>
          <w:numId w:val="51"/>
        </w:numPr>
        <w:spacing w:after="220"/>
        <w:ind w:hanging="540"/>
        <w:jc w:val="both"/>
        <w:rPr>
          <w:rFonts w:ascii="Calibri" w:hAnsi="Calibri" w:cs="Calibri"/>
          <w:sz w:val="22"/>
          <w:szCs w:val="22"/>
        </w:rPr>
      </w:pPr>
      <w:r w:rsidRPr="005C463E">
        <w:rPr>
          <w:rFonts w:ascii="Calibri" w:hAnsi="Calibri" w:cs="Calibri"/>
          <w:sz w:val="22"/>
          <w:szCs w:val="22"/>
        </w:rPr>
        <w:t>The aggregate carrying value of the investments not evaluated for impairment, and</w:t>
      </w:r>
    </w:p>
    <w:p w14:paraId="592D517F" w14:textId="77777777" w:rsidR="00350627" w:rsidRPr="005C463E" w:rsidRDefault="00350627" w:rsidP="005C463E">
      <w:pPr>
        <w:pStyle w:val="ListNumber2"/>
        <w:numPr>
          <w:ilvl w:val="2"/>
          <w:numId w:val="51"/>
        </w:numPr>
        <w:spacing w:after="220"/>
        <w:ind w:hanging="540"/>
        <w:jc w:val="both"/>
        <w:rPr>
          <w:rFonts w:ascii="Calibri" w:hAnsi="Calibri" w:cs="Calibri"/>
          <w:sz w:val="22"/>
          <w:szCs w:val="22"/>
        </w:rPr>
      </w:pPr>
      <w:r w:rsidRPr="005C463E">
        <w:rPr>
          <w:rFonts w:ascii="Calibri" w:hAnsi="Calibri" w:cs="Calibri"/>
          <w:sz w:val="22"/>
          <w:szCs w:val="22"/>
        </w:rPr>
        <w:t>The circumstances that may have a significant adverse effect on the fair value.</w:t>
      </w:r>
    </w:p>
    <w:p w14:paraId="3A9C5472" w14:textId="04F89E45" w:rsidR="00350627" w:rsidRPr="005C463E" w:rsidRDefault="00350627" w:rsidP="005C463E">
      <w:pPr>
        <w:pStyle w:val="ListNumber2"/>
        <w:numPr>
          <w:ilvl w:val="0"/>
          <w:numId w:val="51"/>
        </w:numPr>
        <w:spacing w:after="220"/>
        <w:jc w:val="both"/>
        <w:rPr>
          <w:rFonts w:ascii="Calibri" w:hAnsi="Calibri" w:cs="Calibri"/>
          <w:sz w:val="22"/>
          <w:szCs w:val="22"/>
        </w:rPr>
      </w:pPr>
      <w:r w:rsidRPr="005C463E">
        <w:rPr>
          <w:rFonts w:ascii="Calibri" w:hAnsi="Calibri" w:cs="Calibri"/>
          <w:sz w:val="22"/>
          <w:szCs w:val="22"/>
        </w:rPr>
        <w:t xml:space="preserve">For securities </w:t>
      </w:r>
      <w:r w:rsidRPr="005C463E">
        <w:rPr>
          <w:rFonts w:ascii="Calibri" w:eastAsia="SimSun" w:hAnsi="Calibri" w:cs="Calibri"/>
          <w:sz w:val="22"/>
          <w:szCs w:val="22"/>
        </w:rPr>
        <w:t xml:space="preserve">sold, redeemed or otherwise </w:t>
      </w:r>
      <w:proofErr w:type="gramStart"/>
      <w:r w:rsidRPr="005C463E">
        <w:rPr>
          <w:rFonts w:ascii="Calibri" w:eastAsia="SimSun" w:hAnsi="Calibri" w:cs="Calibri"/>
          <w:sz w:val="22"/>
          <w:szCs w:val="22"/>
        </w:rPr>
        <w:t>disposed</w:t>
      </w:r>
      <w:proofErr w:type="gramEnd"/>
      <w:r w:rsidRPr="005C463E">
        <w:rPr>
          <w:rFonts w:ascii="Calibri" w:eastAsia="SimSun" w:hAnsi="Calibri" w:cs="Calibri"/>
          <w:sz w:val="22"/>
          <w:szCs w:val="22"/>
        </w:rPr>
        <w:t xml:space="preserve"> </w:t>
      </w:r>
      <w:proofErr w:type="gramStart"/>
      <w:r w:rsidRPr="005C463E">
        <w:rPr>
          <w:rFonts w:ascii="Calibri" w:eastAsia="SimSun" w:hAnsi="Calibri" w:cs="Calibri"/>
          <w:sz w:val="22"/>
          <w:szCs w:val="22"/>
        </w:rPr>
        <w:t>as a result of</w:t>
      </w:r>
      <w:proofErr w:type="gramEnd"/>
      <w:r w:rsidRPr="005C463E">
        <w:rPr>
          <w:rFonts w:ascii="Calibri" w:eastAsia="SimSun" w:hAnsi="Calibri" w:cs="Calibri"/>
          <w:sz w:val="22"/>
          <w:szCs w:val="22"/>
        </w:rPr>
        <w:t xml:space="preserve"> a callable feature (including </w:t>
      </w:r>
      <w:proofErr w:type="gramStart"/>
      <w:r w:rsidRPr="005C463E">
        <w:rPr>
          <w:rFonts w:ascii="Calibri" w:eastAsia="SimSun" w:hAnsi="Calibri" w:cs="Calibri"/>
          <w:sz w:val="22"/>
          <w:szCs w:val="22"/>
        </w:rPr>
        <w:t>make</w:t>
      </w:r>
      <w:proofErr w:type="gramEnd"/>
      <w:r w:rsidRPr="005C463E">
        <w:rPr>
          <w:rFonts w:ascii="Calibri" w:eastAsia="SimSun" w:hAnsi="Calibri" w:cs="Calibri"/>
          <w:sz w:val="22"/>
          <w:szCs w:val="22"/>
        </w:rPr>
        <w:t xml:space="preserve"> whole call provisions), disclose the </w:t>
      </w:r>
      <w:r w:rsidRPr="005C463E">
        <w:rPr>
          <w:rFonts w:ascii="Calibri" w:hAnsi="Calibri" w:cs="Calibri"/>
          <w:sz w:val="22"/>
          <w:szCs w:val="22"/>
        </w:rPr>
        <w:t>number of CUSIPs</w:t>
      </w:r>
      <w:r w:rsidRPr="005C463E">
        <w:rPr>
          <w:rFonts w:ascii="Calibri" w:eastAsia="SimSun" w:hAnsi="Calibri" w:cs="Calibri"/>
          <w:sz w:val="22"/>
          <w:szCs w:val="22"/>
        </w:rPr>
        <w:t xml:space="preserve"> sold, disposed or otherwise redeemed and the aggregate amount of investment income generated </w:t>
      </w:r>
      <w:proofErr w:type="gramStart"/>
      <w:r w:rsidRPr="005C463E">
        <w:rPr>
          <w:rFonts w:ascii="Calibri" w:eastAsia="SimSun" w:hAnsi="Calibri" w:cs="Calibri"/>
          <w:sz w:val="22"/>
          <w:szCs w:val="22"/>
        </w:rPr>
        <w:t>as a result of</w:t>
      </w:r>
      <w:proofErr w:type="gramEnd"/>
      <w:r w:rsidRPr="005C463E">
        <w:rPr>
          <w:rFonts w:ascii="Calibri" w:eastAsia="SimSun" w:hAnsi="Calibri" w:cs="Calibri"/>
          <w:sz w:val="22"/>
          <w:szCs w:val="22"/>
        </w:rPr>
        <w:t xml:space="preserve"> a prepayment penalty and/or acceleration fee.</w:t>
      </w:r>
      <w:r w:rsidRPr="005C463E">
        <w:rPr>
          <w:rFonts w:ascii="Calibri" w:hAnsi="Calibri" w:cs="Calibri"/>
          <w:b/>
          <w:bCs/>
          <w:sz w:val="22"/>
          <w:szCs w:val="22"/>
        </w:rPr>
        <w:t xml:space="preserve"> </w:t>
      </w:r>
      <w:r w:rsidR="00CC3D50" w:rsidRPr="00CC3D50">
        <w:rPr>
          <w:rFonts w:ascii="Calibri" w:hAnsi="Calibri" w:cs="Calibri"/>
          <w:i/>
          <w:iCs/>
          <w:sz w:val="22"/>
          <w:szCs w:val="22"/>
          <w:shd w:val="clear" w:color="auto" w:fill="BFBFBF" w:themeFill="background1" w:themeFillShade="BF"/>
        </w:rPr>
        <w:t>(Note 5Q)</w:t>
      </w:r>
    </w:p>
    <w:p w14:paraId="1A60750E" w14:textId="24C121EA" w:rsidR="00350627" w:rsidRPr="005C463E" w:rsidDel="00F52872" w:rsidRDefault="00350627" w:rsidP="005C463E">
      <w:pPr>
        <w:pStyle w:val="ListNumber2"/>
        <w:numPr>
          <w:ilvl w:val="0"/>
          <w:numId w:val="51"/>
        </w:numPr>
        <w:spacing w:after="220"/>
        <w:jc w:val="both"/>
        <w:rPr>
          <w:del w:id="130" w:author="Gann, Julie" w:date="2025-07-08T15:15:00Z" w16du:dateUtc="2025-07-08T20:15:00Z"/>
          <w:rFonts w:ascii="Calibri" w:hAnsi="Calibri" w:cs="Calibri"/>
          <w:sz w:val="22"/>
          <w:szCs w:val="22"/>
        </w:rPr>
      </w:pPr>
      <w:del w:id="131" w:author="Gann, Julie" w:date="2025-07-08T15:15:00Z" w16du:dateUtc="2025-07-08T20:15:00Z">
        <w:r w:rsidRPr="005C463E" w:rsidDel="00F52872">
          <w:rPr>
            <w:rFonts w:ascii="Calibri" w:hAnsi="Calibri" w:cs="Calibri"/>
            <w:sz w:val="22"/>
            <w:szCs w:val="22"/>
          </w:rPr>
          <w:delText xml:space="preserve">The items in the scope of this statement are also subject to the annual audited disclosures in </w:delText>
        </w:r>
        <w:r w:rsidRPr="005C463E" w:rsidDel="00F52872">
          <w:rPr>
            <w:rFonts w:ascii="Calibri" w:hAnsi="Calibri" w:cs="Calibri"/>
            <w:i/>
            <w:sz w:val="22"/>
            <w:szCs w:val="22"/>
          </w:rPr>
          <w:delText>SSAP No. 26—Bonds</w:delText>
        </w:r>
        <w:r w:rsidRPr="005C463E" w:rsidDel="00F52872">
          <w:rPr>
            <w:rFonts w:ascii="Calibri" w:hAnsi="Calibri" w:cs="Calibri"/>
            <w:sz w:val="22"/>
            <w:szCs w:val="22"/>
          </w:rPr>
          <w:delText>, paragraphs. 40.e., 40.f. and 40.g.</w:delText>
        </w:r>
      </w:del>
    </w:p>
    <w:p w14:paraId="0116F08A" w14:textId="4F65C395" w:rsidR="00025406" w:rsidRDefault="00025406" w:rsidP="00331B8F">
      <w:pPr>
        <w:pStyle w:val="ListContinue"/>
        <w:numPr>
          <w:ilvl w:val="0"/>
          <w:numId w:val="52"/>
        </w:numPr>
        <w:rPr>
          <w:rFonts w:asciiTheme="minorHAnsi" w:hAnsiTheme="minorHAnsi" w:cstheme="minorHAnsi"/>
          <w:szCs w:val="22"/>
        </w:rPr>
      </w:pPr>
      <w:r w:rsidRPr="00890803">
        <w:rPr>
          <w:rFonts w:asciiTheme="minorHAnsi" w:hAnsiTheme="minorHAnsi" w:cstheme="minorHAnsi"/>
          <w:szCs w:val="22"/>
        </w:rPr>
        <w:t xml:space="preserve">Refer to the Preamble for further discussion regarding disclosure requirements. </w:t>
      </w:r>
      <w:ins w:id="132" w:author="Gann, Julie" w:date="2025-07-08T15:25:00Z" w16du:dateUtc="2025-07-08T20:25:00Z">
        <w:r w:rsidR="00A53ED8">
          <w:rPr>
            <w:rFonts w:asciiTheme="minorHAnsi" w:hAnsiTheme="minorHAnsi" w:cstheme="minorHAnsi"/>
            <w:szCs w:val="22"/>
          </w:rPr>
          <w:t xml:space="preserve">Disclosures in paragraphs </w:t>
        </w:r>
      </w:ins>
      <w:ins w:id="133" w:author="Gann, Julie" w:date="2025-07-10T09:15:00Z" w16du:dateUtc="2025-07-10T14:15:00Z">
        <w:r w:rsidR="00AC46F4">
          <w:rPr>
            <w:rFonts w:asciiTheme="minorHAnsi" w:hAnsiTheme="minorHAnsi" w:cstheme="minorHAnsi"/>
            <w:szCs w:val="22"/>
          </w:rPr>
          <w:t>44</w:t>
        </w:r>
      </w:ins>
      <w:ins w:id="134" w:author="Jacks, Wendy" w:date="2025-08-15T07:38:00Z" w16du:dateUtc="2025-08-15T12:38:00Z">
        <w:r w:rsidR="00D815C8">
          <w:rPr>
            <w:rFonts w:asciiTheme="minorHAnsi" w:hAnsiTheme="minorHAnsi" w:cstheme="minorHAnsi"/>
            <w:szCs w:val="22"/>
          </w:rPr>
          <w:t>.</w:t>
        </w:r>
      </w:ins>
      <w:ins w:id="135" w:author="Gann, Julie" w:date="2025-07-10T09:15:00Z" w16du:dateUtc="2025-07-10T14:15:00Z">
        <w:r w:rsidR="00AC46F4">
          <w:rPr>
            <w:rFonts w:asciiTheme="minorHAnsi" w:hAnsiTheme="minorHAnsi" w:cstheme="minorHAnsi"/>
            <w:szCs w:val="22"/>
          </w:rPr>
          <w:t xml:space="preserve">a., </w:t>
        </w:r>
      </w:ins>
      <w:ins w:id="136" w:author="Gann, Julie" w:date="2025-07-10T09:08:00Z" w16du:dateUtc="2025-07-10T14:08:00Z">
        <w:r w:rsidR="006F53B7">
          <w:rPr>
            <w:rFonts w:asciiTheme="minorHAnsi" w:hAnsiTheme="minorHAnsi" w:cstheme="minorHAnsi"/>
            <w:szCs w:val="22"/>
          </w:rPr>
          <w:t>44</w:t>
        </w:r>
      </w:ins>
      <w:ins w:id="137" w:author="Jacks, Wendy" w:date="2025-08-15T07:38:00Z" w16du:dateUtc="2025-08-15T12:38:00Z">
        <w:r w:rsidR="00D815C8">
          <w:rPr>
            <w:rFonts w:asciiTheme="minorHAnsi" w:hAnsiTheme="minorHAnsi" w:cstheme="minorHAnsi"/>
            <w:szCs w:val="22"/>
          </w:rPr>
          <w:t>.</w:t>
        </w:r>
      </w:ins>
      <w:ins w:id="138" w:author="Gann, Julie" w:date="2025-07-10T09:08:00Z" w16du:dateUtc="2025-07-10T14:08:00Z">
        <w:r w:rsidR="00CB5D50">
          <w:rPr>
            <w:rFonts w:asciiTheme="minorHAnsi" w:hAnsiTheme="minorHAnsi" w:cstheme="minorHAnsi"/>
            <w:szCs w:val="22"/>
          </w:rPr>
          <w:t>c., 44</w:t>
        </w:r>
      </w:ins>
      <w:ins w:id="139" w:author="Gann, Julie" w:date="2025-07-10T09:09:00Z" w16du:dateUtc="2025-07-10T14:09:00Z">
        <w:r w:rsidR="00CB5D50">
          <w:rPr>
            <w:rFonts w:asciiTheme="minorHAnsi" w:hAnsiTheme="minorHAnsi" w:cstheme="minorHAnsi"/>
            <w:szCs w:val="22"/>
          </w:rPr>
          <w:t xml:space="preserve">.d., </w:t>
        </w:r>
      </w:ins>
      <w:ins w:id="140" w:author="Gann, Julie" w:date="2025-07-08T15:25:00Z" w16du:dateUtc="2025-07-08T20:25:00Z">
        <w:r w:rsidR="00E70930">
          <w:rPr>
            <w:rFonts w:asciiTheme="minorHAnsi" w:hAnsiTheme="minorHAnsi" w:cstheme="minorHAnsi"/>
            <w:szCs w:val="22"/>
          </w:rPr>
          <w:t>44</w:t>
        </w:r>
      </w:ins>
      <w:ins w:id="141" w:author="Gann, Julie" w:date="2025-07-08T15:26:00Z" w16du:dateUtc="2025-07-08T20:26:00Z">
        <w:r w:rsidR="00E70930">
          <w:rPr>
            <w:rFonts w:asciiTheme="minorHAnsi" w:hAnsiTheme="minorHAnsi" w:cstheme="minorHAnsi"/>
            <w:szCs w:val="22"/>
          </w:rPr>
          <w:t>.e., 44.</w:t>
        </w:r>
      </w:ins>
      <w:ins w:id="142" w:author="Gann, Julie" w:date="2025-07-09T10:08:00Z" w16du:dateUtc="2025-07-09T15:08:00Z">
        <w:r w:rsidR="003A606D">
          <w:rPr>
            <w:rFonts w:asciiTheme="minorHAnsi" w:hAnsiTheme="minorHAnsi" w:cstheme="minorHAnsi"/>
            <w:szCs w:val="22"/>
          </w:rPr>
          <w:t>i</w:t>
        </w:r>
      </w:ins>
      <w:ins w:id="143" w:author="Gann, Julie" w:date="2025-07-08T15:26:00Z" w16du:dateUtc="2025-07-08T20:26:00Z">
        <w:r w:rsidR="00E70930">
          <w:rPr>
            <w:rFonts w:asciiTheme="minorHAnsi" w:hAnsiTheme="minorHAnsi" w:cstheme="minorHAnsi"/>
            <w:szCs w:val="22"/>
          </w:rPr>
          <w:t xml:space="preserve">., and </w:t>
        </w:r>
        <w:r w:rsidR="00C72EEC">
          <w:rPr>
            <w:rFonts w:asciiTheme="minorHAnsi" w:hAnsiTheme="minorHAnsi" w:cstheme="minorHAnsi"/>
            <w:szCs w:val="22"/>
          </w:rPr>
          <w:t>44.</w:t>
        </w:r>
      </w:ins>
      <w:ins w:id="144" w:author="Gann, Julie" w:date="2025-07-09T10:08:00Z" w16du:dateUtc="2025-07-09T15:08:00Z">
        <w:r w:rsidR="003A606D">
          <w:rPr>
            <w:rFonts w:asciiTheme="minorHAnsi" w:hAnsiTheme="minorHAnsi" w:cstheme="minorHAnsi"/>
            <w:szCs w:val="22"/>
          </w:rPr>
          <w:t>j</w:t>
        </w:r>
      </w:ins>
      <w:ins w:id="145" w:author="Gann, Julie" w:date="2025-07-08T15:26:00Z" w16du:dateUtc="2025-07-08T20:26:00Z">
        <w:r w:rsidR="00C72EEC">
          <w:rPr>
            <w:rFonts w:asciiTheme="minorHAnsi" w:hAnsiTheme="minorHAnsi" w:cstheme="minorHAnsi"/>
            <w:szCs w:val="22"/>
          </w:rPr>
          <w:t xml:space="preserve">. are required </w:t>
        </w:r>
      </w:ins>
      <w:ins w:id="146" w:author="Gann, Julie" w:date="2025-07-08T15:27:00Z" w16du:dateUtc="2025-07-08T20:27:00Z">
        <w:r w:rsidR="00C72EEC">
          <w:rPr>
            <w:rFonts w:asciiTheme="minorHAnsi" w:hAnsiTheme="minorHAnsi" w:cstheme="minorHAnsi"/>
            <w:szCs w:val="22"/>
          </w:rPr>
          <w:t xml:space="preserve">in </w:t>
        </w:r>
        <w:r w:rsidR="00003C5D">
          <w:rPr>
            <w:rFonts w:asciiTheme="minorHAnsi" w:hAnsiTheme="minorHAnsi" w:cstheme="minorHAnsi"/>
            <w:szCs w:val="22"/>
          </w:rPr>
          <w:t>all</w:t>
        </w:r>
        <w:r w:rsidR="00C72EEC">
          <w:rPr>
            <w:rFonts w:asciiTheme="minorHAnsi" w:hAnsiTheme="minorHAnsi" w:cstheme="minorHAnsi"/>
            <w:szCs w:val="22"/>
          </w:rPr>
          <w:t xml:space="preserve"> interim and annual financial statements</w:t>
        </w:r>
        <w:r w:rsidR="00003C5D">
          <w:rPr>
            <w:rFonts w:asciiTheme="minorHAnsi" w:hAnsiTheme="minorHAnsi" w:cstheme="minorHAnsi"/>
            <w:szCs w:val="22"/>
          </w:rPr>
          <w:t xml:space="preserve">. </w:t>
        </w:r>
      </w:ins>
      <w:del w:id="147" w:author="Gann, Julie" w:date="2025-07-08T15:27:00Z" w16du:dateUtc="2025-07-08T20:27:00Z">
        <w:r w:rsidRPr="00890803" w:rsidDel="00003C5D">
          <w:rPr>
            <w:rFonts w:asciiTheme="minorHAnsi" w:hAnsiTheme="minorHAnsi" w:cstheme="minorHAnsi"/>
            <w:szCs w:val="22"/>
          </w:rPr>
          <w:delText>All disclosures within this statement, except disclosures included in paragraphs 44.b., 44.k.</w:delText>
        </w:r>
      </w:del>
      <w:del w:id="148" w:author="Gann, Julie" w:date="2025-07-08T15:18:00Z" w16du:dateUtc="2025-07-08T20:18:00Z">
        <w:r w:rsidRPr="00890803" w:rsidDel="00F036CF">
          <w:rPr>
            <w:rFonts w:asciiTheme="minorHAnsi" w:hAnsiTheme="minorHAnsi" w:cstheme="minorHAnsi"/>
            <w:szCs w:val="22"/>
          </w:rPr>
          <w:delText xml:space="preserve"> and 44.m</w:delText>
        </w:r>
      </w:del>
      <w:del w:id="149" w:author="Gann, Julie" w:date="2025-07-08T15:27:00Z" w16du:dateUtc="2025-07-08T20:27:00Z">
        <w:r w:rsidRPr="00890803" w:rsidDel="00003C5D">
          <w:rPr>
            <w:rFonts w:asciiTheme="minorHAnsi" w:hAnsiTheme="minorHAnsi" w:cstheme="minorHAnsi"/>
            <w:szCs w:val="22"/>
          </w:rPr>
          <w:delText xml:space="preserve">., shall be included within the interim and annual statutory financial statements. </w:delText>
        </w:r>
      </w:del>
      <w:r w:rsidRPr="00890803">
        <w:rPr>
          <w:rFonts w:asciiTheme="minorHAnsi" w:hAnsiTheme="minorHAnsi" w:cstheme="minorHAnsi"/>
          <w:szCs w:val="22"/>
        </w:rPr>
        <w:t>Disclosure requirements in paragraphs 44.b.</w:t>
      </w:r>
      <w:ins w:id="150" w:author="Gann, Julie" w:date="2025-07-08T15:18:00Z" w16du:dateUtc="2025-07-08T20:18:00Z">
        <w:r w:rsidR="008B6978">
          <w:rPr>
            <w:rFonts w:asciiTheme="minorHAnsi" w:hAnsiTheme="minorHAnsi" w:cstheme="minorHAnsi"/>
            <w:szCs w:val="22"/>
          </w:rPr>
          <w:t xml:space="preserve"> </w:t>
        </w:r>
      </w:ins>
      <w:ins w:id="151" w:author="Gann, Julie" w:date="2025-07-10T09:09:00Z" w16du:dateUtc="2025-07-10T14:09:00Z">
        <w:r w:rsidR="00CB5D50">
          <w:rPr>
            <w:rFonts w:asciiTheme="minorHAnsi" w:hAnsiTheme="minorHAnsi" w:cstheme="minorHAnsi"/>
            <w:szCs w:val="22"/>
          </w:rPr>
          <w:t xml:space="preserve">44.f., </w:t>
        </w:r>
      </w:ins>
      <w:ins w:id="152" w:author="Gann, Julie" w:date="2025-07-08T15:18:00Z" w16du:dateUtc="2025-07-08T20:18:00Z">
        <w:r w:rsidR="008B6978">
          <w:rPr>
            <w:rFonts w:asciiTheme="minorHAnsi" w:hAnsiTheme="minorHAnsi" w:cstheme="minorHAnsi"/>
            <w:szCs w:val="22"/>
          </w:rPr>
          <w:t>and</w:t>
        </w:r>
      </w:ins>
      <w:del w:id="153" w:author="Gann, Julie" w:date="2025-07-08T15:18:00Z" w16du:dateUtc="2025-07-08T20:18:00Z">
        <w:r w:rsidRPr="00890803" w:rsidDel="008B6978">
          <w:rPr>
            <w:rFonts w:asciiTheme="minorHAnsi" w:hAnsiTheme="minorHAnsi" w:cstheme="minorHAnsi"/>
            <w:szCs w:val="22"/>
          </w:rPr>
          <w:delText>,</w:delText>
        </w:r>
      </w:del>
      <w:r w:rsidRPr="00890803">
        <w:rPr>
          <w:rFonts w:asciiTheme="minorHAnsi" w:hAnsiTheme="minorHAnsi" w:cstheme="minorHAnsi"/>
          <w:szCs w:val="22"/>
        </w:rPr>
        <w:t xml:space="preserve"> 44.</w:t>
      </w:r>
      <w:del w:id="154" w:author="Gann, Julie" w:date="2025-07-09T10:08:00Z" w16du:dateUtc="2025-07-09T15:08:00Z">
        <w:r w:rsidRPr="00890803" w:rsidDel="00E6019D">
          <w:rPr>
            <w:rFonts w:asciiTheme="minorHAnsi" w:hAnsiTheme="minorHAnsi" w:cstheme="minorHAnsi"/>
            <w:szCs w:val="22"/>
          </w:rPr>
          <w:delText>k</w:delText>
        </w:r>
      </w:del>
      <w:ins w:id="155" w:author="Gann, Julie" w:date="2025-07-09T10:08:00Z" w16du:dateUtc="2025-07-09T15:08:00Z">
        <w:r w:rsidR="00E6019D">
          <w:rPr>
            <w:rFonts w:asciiTheme="minorHAnsi" w:hAnsiTheme="minorHAnsi" w:cstheme="minorHAnsi"/>
            <w:szCs w:val="22"/>
          </w:rPr>
          <w:t>n</w:t>
        </w:r>
      </w:ins>
      <w:r w:rsidRPr="00890803">
        <w:rPr>
          <w:rFonts w:asciiTheme="minorHAnsi" w:hAnsiTheme="minorHAnsi" w:cstheme="minorHAnsi"/>
          <w:szCs w:val="22"/>
        </w:rPr>
        <w:t xml:space="preserve">. </w:t>
      </w:r>
      <w:del w:id="156" w:author="Gann, Julie" w:date="2025-07-08T15:18:00Z" w16du:dateUtc="2025-07-08T20:18:00Z">
        <w:r w:rsidRPr="00890803" w:rsidDel="008B6978">
          <w:rPr>
            <w:rFonts w:asciiTheme="minorHAnsi" w:hAnsiTheme="minorHAnsi" w:cstheme="minorHAnsi"/>
            <w:szCs w:val="22"/>
          </w:rPr>
          <w:delText xml:space="preserve">and 44.m. </w:delText>
        </w:r>
      </w:del>
      <w:r w:rsidRPr="00890803">
        <w:rPr>
          <w:rFonts w:asciiTheme="minorHAnsi" w:hAnsiTheme="minorHAnsi" w:cstheme="minorHAnsi"/>
          <w:szCs w:val="22"/>
        </w:rPr>
        <w:t>are required in the annual audited statutory financial statements only.</w:t>
      </w:r>
      <w:ins w:id="157" w:author="Gann, Julie" w:date="2025-07-08T15:28:00Z" w16du:dateUtc="2025-07-08T20:28:00Z">
        <w:r w:rsidR="00D26CE0">
          <w:rPr>
            <w:rFonts w:asciiTheme="minorHAnsi" w:hAnsiTheme="minorHAnsi" w:cstheme="minorHAnsi"/>
            <w:szCs w:val="22"/>
          </w:rPr>
          <w:t xml:space="preserve"> </w:t>
        </w:r>
      </w:ins>
      <w:ins w:id="158" w:author="Gann, Julie" w:date="2025-07-09T10:06:00Z" w16du:dateUtc="2025-07-09T15:06:00Z">
        <w:r w:rsidR="004908E0">
          <w:rPr>
            <w:rFonts w:asciiTheme="minorHAnsi" w:hAnsiTheme="minorHAnsi" w:cstheme="minorHAnsi"/>
          </w:rPr>
          <w:t>The disclosure in paragraph 4</w:t>
        </w:r>
        <w:r w:rsidR="001B70AB">
          <w:rPr>
            <w:rFonts w:asciiTheme="minorHAnsi" w:hAnsiTheme="minorHAnsi" w:cstheme="minorHAnsi"/>
          </w:rPr>
          <w:t>4</w:t>
        </w:r>
        <w:r w:rsidR="004908E0">
          <w:rPr>
            <w:rFonts w:asciiTheme="minorHAnsi" w:hAnsiTheme="minorHAnsi" w:cstheme="minorHAnsi"/>
          </w:rPr>
          <w:t>.</w:t>
        </w:r>
      </w:ins>
      <w:ins w:id="159" w:author="Gann, Julie" w:date="2025-07-09T10:08:00Z" w16du:dateUtc="2025-07-09T15:08:00Z">
        <w:r w:rsidR="00E6019D">
          <w:rPr>
            <w:rFonts w:asciiTheme="minorHAnsi" w:hAnsiTheme="minorHAnsi" w:cstheme="minorHAnsi"/>
          </w:rPr>
          <w:t>g</w:t>
        </w:r>
      </w:ins>
      <w:ins w:id="160" w:author="Gann, Julie" w:date="2025-07-09T10:06:00Z" w16du:dateUtc="2025-07-09T15:06:00Z">
        <w:r w:rsidR="004908E0">
          <w:rPr>
            <w:rFonts w:asciiTheme="minorHAnsi" w:hAnsiTheme="minorHAnsi" w:cstheme="minorHAnsi"/>
          </w:rPr>
          <w:t>. is detailed within Schedule D, Part 1A, but a summary presentation divided by maturity timeframe is required in the annual audited statutory financial report.</w:t>
        </w:r>
      </w:ins>
    </w:p>
    <w:p w14:paraId="7EE6A066" w14:textId="77777777" w:rsidR="0063650A" w:rsidRDefault="0063650A" w:rsidP="003616FC">
      <w:pPr>
        <w:jc w:val="both"/>
        <w:rPr>
          <w:rFonts w:asciiTheme="minorHAnsi" w:hAnsiTheme="minorHAnsi" w:cstheme="minorHAnsi"/>
          <w:b/>
          <w:bCs/>
          <w:sz w:val="22"/>
          <w:szCs w:val="22"/>
        </w:rPr>
      </w:pPr>
    </w:p>
    <w:p w14:paraId="7E97350E" w14:textId="77777777" w:rsidR="00C93316" w:rsidRDefault="00C93316">
      <w:pPr>
        <w:rPr>
          <w:rFonts w:asciiTheme="minorHAnsi" w:hAnsiTheme="minorHAnsi" w:cstheme="minorHAnsi"/>
          <w:b/>
          <w:bCs/>
          <w:sz w:val="22"/>
          <w:szCs w:val="22"/>
        </w:rPr>
      </w:pPr>
      <w:r>
        <w:rPr>
          <w:rFonts w:asciiTheme="minorHAnsi" w:hAnsiTheme="minorHAnsi" w:cstheme="minorHAnsi"/>
          <w:b/>
          <w:bCs/>
          <w:sz w:val="22"/>
          <w:szCs w:val="22"/>
        </w:rPr>
        <w:br w:type="page"/>
      </w:r>
    </w:p>
    <w:p w14:paraId="6614CCD9" w14:textId="180478B3" w:rsidR="003616FC" w:rsidRPr="00AA331C" w:rsidRDefault="003616FC" w:rsidP="003616FC">
      <w:pPr>
        <w:jc w:val="both"/>
        <w:rPr>
          <w:rFonts w:asciiTheme="minorHAnsi" w:hAnsiTheme="minorHAnsi" w:cstheme="minorHAnsi"/>
          <w:b/>
          <w:bCs/>
          <w:sz w:val="22"/>
          <w:szCs w:val="22"/>
        </w:rPr>
      </w:pPr>
      <w:r w:rsidRPr="00AA331C">
        <w:rPr>
          <w:rFonts w:asciiTheme="minorHAnsi" w:hAnsiTheme="minorHAnsi" w:cstheme="minorHAnsi"/>
          <w:b/>
          <w:bCs/>
          <w:sz w:val="22"/>
          <w:szCs w:val="22"/>
        </w:rPr>
        <w:lastRenderedPageBreak/>
        <w:t>SSAP No. 21—</w:t>
      </w:r>
      <w:r w:rsidR="00FC13EE" w:rsidRPr="00AA331C">
        <w:rPr>
          <w:rFonts w:asciiTheme="minorHAnsi" w:hAnsiTheme="minorHAnsi" w:cstheme="minorHAnsi"/>
          <w:b/>
          <w:bCs/>
          <w:sz w:val="22"/>
          <w:szCs w:val="22"/>
        </w:rPr>
        <w:t>Other Admitted Assets</w:t>
      </w:r>
    </w:p>
    <w:p w14:paraId="47037C2B" w14:textId="50AC1949" w:rsidR="003616FC" w:rsidRPr="00AA331C" w:rsidRDefault="003616FC" w:rsidP="003616FC">
      <w:pPr>
        <w:rPr>
          <w:rFonts w:asciiTheme="minorHAnsi" w:hAnsiTheme="minorHAnsi" w:cstheme="minorHAnsi"/>
          <w:sz w:val="22"/>
          <w:szCs w:val="22"/>
        </w:rPr>
      </w:pPr>
    </w:p>
    <w:p w14:paraId="35A6B546" w14:textId="00A1CC31" w:rsidR="00FC13EE" w:rsidRPr="00AA331C" w:rsidRDefault="00FC13EE" w:rsidP="003616FC">
      <w:pPr>
        <w:rPr>
          <w:rFonts w:asciiTheme="minorHAnsi" w:hAnsiTheme="minorHAnsi" w:cstheme="minorHAnsi"/>
          <w:sz w:val="22"/>
          <w:szCs w:val="22"/>
        </w:rPr>
      </w:pPr>
      <w:r w:rsidRPr="00AA331C">
        <w:rPr>
          <w:rFonts w:asciiTheme="minorHAnsi" w:hAnsiTheme="minorHAnsi" w:cstheme="minorHAnsi"/>
          <w:sz w:val="22"/>
          <w:szCs w:val="22"/>
        </w:rPr>
        <w:t xml:space="preserve">Non-Bond Debt Securities: </w:t>
      </w:r>
    </w:p>
    <w:p w14:paraId="0454E63B" w14:textId="77777777" w:rsidR="00FC13EE" w:rsidRPr="00AA331C" w:rsidRDefault="00FC13EE" w:rsidP="003616FC">
      <w:pPr>
        <w:rPr>
          <w:rFonts w:asciiTheme="minorHAnsi" w:hAnsiTheme="minorHAnsi" w:cstheme="minorHAnsi"/>
          <w:sz w:val="22"/>
          <w:szCs w:val="22"/>
        </w:rPr>
      </w:pPr>
    </w:p>
    <w:p w14:paraId="527738F0" w14:textId="77777777" w:rsidR="00DE4298" w:rsidRPr="00DE4298" w:rsidRDefault="00DE4298" w:rsidP="00DE4298">
      <w:pPr>
        <w:pStyle w:val="ListContinue"/>
        <w:tabs>
          <w:tab w:val="num" w:pos="1440"/>
        </w:tabs>
        <w:ind w:left="720"/>
        <w:rPr>
          <w:rFonts w:asciiTheme="minorHAnsi" w:hAnsiTheme="minorHAnsi" w:cstheme="minorHAnsi"/>
          <w:szCs w:val="22"/>
        </w:rPr>
      </w:pPr>
      <w:r w:rsidRPr="00DE4298">
        <w:rPr>
          <w:rFonts w:asciiTheme="minorHAnsi" w:hAnsiTheme="minorHAnsi" w:cstheme="minorHAnsi"/>
          <w:szCs w:val="22"/>
        </w:rPr>
        <w:t>27.</w:t>
      </w:r>
      <w:r w:rsidRPr="00DE4298">
        <w:rPr>
          <w:rFonts w:asciiTheme="minorHAnsi" w:hAnsiTheme="minorHAnsi" w:cstheme="minorHAnsi"/>
          <w:szCs w:val="22"/>
        </w:rPr>
        <w:tab/>
        <w:t>Securities captured within this section shall be included in all invested asset disclosures, along with the following disclosures:</w:t>
      </w:r>
    </w:p>
    <w:p w14:paraId="42D037CA" w14:textId="31A86041"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Fair values in accordance with SSAP No. 100—Fair Value.</w:t>
      </w:r>
      <w:r w:rsidR="00FF261B">
        <w:rPr>
          <w:rFonts w:ascii="Calibri" w:hAnsi="Calibri" w:cs="Calibri"/>
          <w:sz w:val="22"/>
          <w:szCs w:val="22"/>
        </w:rPr>
        <w:t xml:space="preserve"> </w:t>
      </w:r>
      <w:r w:rsidR="00FF261B" w:rsidRPr="00FD45D0">
        <w:rPr>
          <w:rFonts w:asciiTheme="minorHAnsi" w:hAnsiTheme="minorHAnsi" w:cstheme="minorHAnsi"/>
          <w:i/>
          <w:iCs/>
          <w:sz w:val="22"/>
          <w:szCs w:val="22"/>
          <w:shd w:val="clear" w:color="auto" w:fill="BFBFBF" w:themeFill="background1" w:themeFillShade="BF"/>
        </w:rPr>
        <w:t>(Note 20 – Required Quarterly.)</w:t>
      </w:r>
    </w:p>
    <w:p w14:paraId="48F909BD" w14:textId="6C13B7F9"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Concentrations of credit risk in accordance with SSAP No. 27.</w:t>
      </w:r>
      <w:r w:rsidR="00FF261B">
        <w:rPr>
          <w:rFonts w:ascii="Calibri" w:hAnsi="Calibri" w:cs="Calibri"/>
          <w:sz w:val="22"/>
          <w:szCs w:val="22"/>
        </w:rPr>
        <w:t xml:space="preserve"> </w:t>
      </w:r>
      <w:r w:rsidR="00FF261B">
        <w:rPr>
          <w:rFonts w:asciiTheme="minorHAnsi" w:hAnsiTheme="minorHAnsi" w:cstheme="minorHAnsi"/>
          <w:i/>
          <w:iCs/>
          <w:sz w:val="22"/>
          <w:szCs w:val="22"/>
          <w:shd w:val="clear" w:color="auto" w:fill="BFBFBF" w:themeFill="background1" w:themeFillShade="BF"/>
        </w:rPr>
        <w:t>(Annual Audited Only)</w:t>
      </w:r>
    </w:p>
    <w:p w14:paraId="14F76AD5" w14:textId="1A6DEC5B"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Basis at which the securities are stated.</w:t>
      </w:r>
      <w:r w:rsidR="00FF261B">
        <w:rPr>
          <w:rFonts w:ascii="Calibri" w:hAnsi="Calibri" w:cs="Calibri"/>
          <w:sz w:val="22"/>
          <w:szCs w:val="22"/>
        </w:rPr>
        <w:t xml:space="preserve"> </w:t>
      </w:r>
      <w:r w:rsidR="00783E7C" w:rsidRPr="006324C3">
        <w:rPr>
          <w:rFonts w:asciiTheme="minorHAnsi" w:hAnsiTheme="minorHAnsi" w:cstheme="minorHAnsi"/>
          <w:i/>
          <w:iCs/>
          <w:sz w:val="22"/>
          <w:szCs w:val="22"/>
          <w:shd w:val="clear" w:color="auto" w:fill="BFBFBF" w:themeFill="background1" w:themeFillShade="BF"/>
        </w:rPr>
        <w:t>(</w:t>
      </w:r>
      <w:r w:rsidR="00783E7C">
        <w:rPr>
          <w:rFonts w:asciiTheme="minorHAnsi" w:hAnsiTheme="minorHAnsi" w:cstheme="minorHAnsi"/>
          <w:i/>
          <w:iCs/>
          <w:sz w:val="22"/>
          <w:szCs w:val="22"/>
          <w:shd w:val="clear" w:color="auto" w:fill="BFBFBF" w:themeFill="background1" w:themeFillShade="BF"/>
        </w:rPr>
        <w:t xml:space="preserve">Added to </w:t>
      </w:r>
      <w:r w:rsidR="00783E7C" w:rsidRPr="006324C3">
        <w:rPr>
          <w:rFonts w:asciiTheme="minorHAnsi" w:hAnsiTheme="minorHAnsi" w:cstheme="minorHAnsi"/>
          <w:i/>
          <w:iCs/>
          <w:sz w:val="22"/>
          <w:szCs w:val="22"/>
          <w:shd w:val="clear" w:color="auto" w:fill="BFBFBF" w:themeFill="background1" w:themeFillShade="BF"/>
        </w:rPr>
        <w:t>Note 1C</w:t>
      </w:r>
      <w:r w:rsidR="00783E7C">
        <w:rPr>
          <w:rFonts w:asciiTheme="minorHAnsi" w:hAnsiTheme="minorHAnsi" w:cstheme="minorHAnsi"/>
          <w:i/>
          <w:iCs/>
          <w:sz w:val="22"/>
          <w:szCs w:val="22"/>
          <w:shd w:val="clear" w:color="auto" w:fill="BFBFBF" w:themeFill="background1" w:themeFillShade="BF"/>
        </w:rPr>
        <w:t>(</w:t>
      </w:r>
      <w:r w:rsidR="00783E7C" w:rsidRPr="006324C3">
        <w:rPr>
          <w:rFonts w:asciiTheme="minorHAnsi" w:hAnsiTheme="minorHAnsi" w:cstheme="minorHAnsi"/>
          <w:i/>
          <w:iCs/>
          <w:sz w:val="22"/>
          <w:szCs w:val="22"/>
          <w:shd w:val="clear" w:color="auto" w:fill="BFBFBF" w:themeFill="background1" w:themeFillShade="BF"/>
        </w:rPr>
        <w:t>6</w:t>
      </w:r>
      <w:r w:rsidR="00783E7C">
        <w:rPr>
          <w:rFonts w:asciiTheme="minorHAnsi" w:hAnsiTheme="minorHAnsi" w:cstheme="minorHAnsi"/>
          <w:i/>
          <w:iCs/>
          <w:sz w:val="22"/>
          <w:szCs w:val="22"/>
          <w:shd w:val="clear" w:color="auto" w:fill="BFBFBF" w:themeFill="background1" w:themeFillShade="BF"/>
        </w:rPr>
        <w:t>)</w:t>
      </w:r>
      <w:r w:rsidR="00783E7C" w:rsidRPr="006324C3">
        <w:rPr>
          <w:rFonts w:asciiTheme="minorHAnsi" w:hAnsiTheme="minorHAnsi" w:cstheme="minorHAnsi"/>
          <w:i/>
          <w:iCs/>
          <w:sz w:val="22"/>
          <w:szCs w:val="22"/>
          <w:shd w:val="clear" w:color="auto" w:fill="BFBFBF" w:themeFill="background1" w:themeFillShade="BF"/>
        </w:rPr>
        <w:t xml:space="preserve"> Required Quarterly.)</w:t>
      </w:r>
    </w:p>
    <w:p w14:paraId="72CA38AE" w14:textId="10EB77CF"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 xml:space="preserve">The adjustment methodology </w:t>
      </w:r>
      <w:proofErr w:type="gramStart"/>
      <w:r w:rsidRPr="00DE4298">
        <w:rPr>
          <w:rFonts w:ascii="Calibri" w:hAnsi="Calibri" w:cs="Calibri"/>
          <w:sz w:val="22"/>
          <w:szCs w:val="22"/>
        </w:rPr>
        <w:t>used</w:t>
      </w:r>
      <w:proofErr w:type="gramEnd"/>
      <w:r w:rsidRPr="00DE4298">
        <w:rPr>
          <w:rFonts w:ascii="Calibri" w:hAnsi="Calibri" w:cs="Calibri"/>
          <w:sz w:val="22"/>
          <w:szCs w:val="22"/>
        </w:rPr>
        <w:t xml:space="preserve"> for each type of security (prospective or retrospective).</w:t>
      </w:r>
      <w:r w:rsidR="00F90867">
        <w:rPr>
          <w:rFonts w:ascii="Calibri" w:hAnsi="Calibri" w:cs="Calibri"/>
          <w:sz w:val="22"/>
          <w:szCs w:val="22"/>
        </w:rPr>
        <w:t xml:space="preserve"> </w:t>
      </w:r>
      <w:r w:rsidR="00F90867" w:rsidRPr="006324C3">
        <w:rPr>
          <w:rFonts w:asciiTheme="minorHAnsi" w:hAnsiTheme="minorHAnsi" w:cstheme="minorHAnsi"/>
          <w:i/>
          <w:iCs/>
          <w:sz w:val="22"/>
          <w:szCs w:val="22"/>
          <w:shd w:val="clear" w:color="auto" w:fill="BFBFBF" w:themeFill="background1" w:themeFillShade="BF"/>
        </w:rPr>
        <w:t>(</w:t>
      </w:r>
      <w:r w:rsidR="00783E7C">
        <w:rPr>
          <w:rFonts w:asciiTheme="minorHAnsi" w:hAnsiTheme="minorHAnsi" w:cstheme="minorHAnsi"/>
          <w:i/>
          <w:iCs/>
          <w:sz w:val="22"/>
          <w:szCs w:val="22"/>
          <w:shd w:val="clear" w:color="auto" w:fill="BFBFBF" w:themeFill="background1" w:themeFillShade="BF"/>
        </w:rPr>
        <w:t xml:space="preserve">Added to </w:t>
      </w:r>
      <w:r w:rsidR="00F90867" w:rsidRPr="006324C3">
        <w:rPr>
          <w:rFonts w:asciiTheme="minorHAnsi" w:hAnsiTheme="minorHAnsi" w:cstheme="minorHAnsi"/>
          <w:i/>
          <w:iCs/>
          <w:sz w:val="22"/>
          <w:szCs w:val="22"/>
          <w:shd w:val="clear" w:color="auto" w:fill="BFBFBF" w:themeFill="background1" w:themeFillShade="BF"/>
        </w:rPr>
        <w:t>Note 1C</w:t>
      </w:r>
      <w:r w:rsidR="00F90867">
        <w:rPr>
          <w:rFonts w:asciiTheme="minorHAnsi" w:hAnsiTheme="minorHAnsi" w:cstheme="minorHAnsi"/>
          <w:i/>
          <w:iCs/>
          <w:sz w:val="22"/>
          <w:szCs w:val="22"/>
          <w:shd w:val="clear" w:color="auto" w:fill="BFBFBF" w:themeFill="background1" w:themeFillShade="BF"/>
        </w:rPr>
        <w:t>(</w:t>
      </w:r>
      <w:r w:rsidR="00F90867" w:rsidRPr="006324C3">
        <w:rPr>
          <w:rFonts w:asciiTheme="minorHAnsi" w:hAnsiTheme="minorHAnsi" w:cstheme="minorHAnsi"/>
          <w:i/>
          <w:iCs/>
          <w:sz w:val="22"/>
          <w:szCs w:val="22"/>
          <w:shd w:val="clear" w:color="auto" w:fill="BFBFBF" w:themeFill="background1" w:themeFillShade="BF"/>
        </w:rPr>
        <w:t>6</w:t>
      </w:r>
      <w:r w:rsidR="00F90867">
        <w:rPr>
          <w:rFonts w:asciiTheme="minorHAnsi" w:hAnsiTheme="minorHAnsi" w:cstheme="minorHAnsi"/>
          <w:i/>
          <w:iCs/>
          <w:sz w:val="22"/>
          <w:szCs w:val="22"/>
          <w:shd w:val="clear" w:color="auto" w:fill="BFBFBF" w:themeFill="background1" w:themeFillShade="BF"/>
        </w:rPr>
        <w:t>)</w:t>
      </w:r>
      <w:r w:rsidR="00F90867" w:rsidRPr="006324C3">
        <w:rPr>
          <w:rFonts w:asciiTheme="minorHAnsi" w:hAnsiTheme="minorHAnsi" w:cstheme="minorHAnsi"/>
          <w:i/>
          <w:iCs/>
          <w:sz w:val="22"/>
          <w:szCs w:val="22"/>
          <w:shd w:val="clear" w:color="auto" w:fill="BFBFBF" w:themeFill="background1" w:themeFillShade="BF"/>
        </w:rPr>
        <w:t xml:space="preserve"> Required Quarterly.)</w:t>
      </w:r>
    </w:p>
    <w:p w14:paraId="52ED5A1B" w14:textId="598DD1BC"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Descriptions of sources used to determine prepayment assumptions.</w:t>
      </w:r>
      <w:r w:rsidR="00916737">
        <w:rPr>
          <w:rFonts w:ascii="Calibri" w:hAnsi="Calibri" w:cs="Calibri"/>
          <w:sz w:val="22"/>
          <w:szCs w:val="22"/>
        </w:rPr>
        <w:t xml:space="preserve"> </w:t>
      </w:r>
      <w:r w:rsidR="00916737" w:rsidRPr="006324C3">
        <w:rPr>
          <w:rFonts w:asciiTheme="minorHAnsi" w:hAnsiTheme="minorHAnsi" w:cstheme="minorHAnsi"/>
          <w:i/>
          <w:iCs/>
          <w:sz w:val="22"/>
          <w:szCs w:val="22"/>
          <w:shd w:val="clear" w:color="auto" w:fill="BFBFBF" w:themeFill="background1" w:themeFillShade="BF"/>
        </w:rPr>
        <w:t>(</w:t>
      </w:r>
      <w:r w:rsidR="004224A2">
        <w:rPr>
          <w:rFonts w:asciiTheme="minorHAnsi" w:hAnsiTheme="minorHAnsi" w:cstheme="minorHAnsi"/>
          <w:i/>
          <w:iCs/>
          <w:sz w:val="22"/>
          <w:szCs w:val="22"/>
          <w:shd w:val="clear" w:color="auto" w:fill="BFBFBF" w:themeFill="background1" w:themeFillShade="BF"/>
        </w:rPr>
        <w:t xml:space="preserve">Added to </w:t>
      </w:r>
      <w:r w:rsidR="00916737" w:rsidRPr="006324C3">
        <w:rPr>
          <w:rFonts w:asciiTheme="minorHAnsi" w:hAnsiTheme="minorHAnsi" w:cstheme="minorHAnsi"/>
          <w:i/>
          <w:iCs/>
          <w:sz w:val="22"/>
          <w:szCs w:val="22"/>
          <w:shd w:val="clear" w:color="auto" w:fill="BFBFBF" w:themeFill="background1" w:themeFillShade="BF"/>
        </w:rPr>
        <w:t xml:space="preserve">Note </w:t>
      </w:r>
      <w:r w:rsidR="00916737">
        <w:rPr>
          <w:rFonts w:asciiTheme="minorHAnsi" w:hAnsiTheme="minorHAnsi" w:cstheme="minorHAnsi"/>
          <w:i/>
          <w:iCs/>
          <w:sz w:val="22"/>
          <w:szCs w:val="22"/>
          <w:shd w:val="clear" w:color="auto" w:fill="BFBFBF" w:themeFill="background1" w:themeFillShade="BF"/>
        </w:rPr>
        <w:t>5(D)1</w:t>
      </w:r>
      <w:r w:rsidR="00916737" w:rsidRPr="006324C3">
        <w:rPr>
          <w:rFonts w:asciiTheme="minorHAnsi" w:hAnsiTheme="minorHAnsi" w:cstheme="minorHAnsi"/>
          <w:i/>
          <w:iCs/>
          <w:sz w:val="22"/>
          <w:szCs w:val="22"/>
          <w:shd w:val="clear" w:color="auto" w:fill="BFBFBF" w:themeFill="background1" w:themeFillShade="BF"/>
        </w:rPr>
        <w:t xml:space="preserve"> Required Quarterly.)</w:t>
      </w:r>
    </w:p>
    <w:p w14:paraId="3E0C9B78" w14:textId="63CF67EF" w:rsidR="006B779C" w:rsidRPr="00890803" w:rsidRDefault="006B779C">
      <w:pPr>
        <w:pStyle w:val="ListNumber2"/>
        <w:numPr>
          <w:ilvl w:val="0"/>
          <w:numId w:val="56"/>
        </w:numPr>
        <w:spacing w:after="220"/>
        <w:jc w:val="both"/>
        <w:rPr>
          <w:ins w:id="161" w:author="Gann, Julie" w:date="2025-07-09T10:16:00Z" w16du:dateUtc="2025-07-09T15:16:00Z"/>
          <w:rFonts w:asciiTheme="minorHAnsi" w:hAnsiTheme="minorHAnsi" w:cstheme="minorHAnsi"/>
          <w:sz w:val="22"/>
          <w:szCs w:val="22"/>
        </w:rPr>
        <w:pPrChange w:id="162" w:author="Gann, Julie" w:date="2025-07-09T10:25:00Z" w16du:dateUtc="2025-07-09T15:25:00Z">
          <w:pPr>
            <w:pStyle w:val="ListNumber2"/>
            <w:numPr>
              <w:ilvl w:val="0"/>
              <w:numId w:val="24"/>
            </w:numPr>
            <w:tabs>
              <w:tab w:val="clear" w:pos="1800"/>
              <w:tab w:val="num" w:pos="720"/>
            </w:tabs>
            <w:spacing w:after="220"/>
            <w:ind w:left="2160"/>
            <w:jc w:val="both"/>
          </w:pPr>
        </w:pPrChange>
      </w:pPr>
      <w:ins w:id="163" w:author="Gann, Julie" w:date="2025-07-09T10:16:00Z" w16du:dateUtc="2025-07-09T15:16:00Z">
        <w:r w:rsidRPr="00890803">
          <w:rPr>
            <w:rFonts w:asciiTheme="minorHAnsi" w:hAnsiTheme="minorHAnsi" w:cstheme="minorHAnsi"/>
            <w:sz w:val="22"/>
            <w:szCs w:val="22"/>
          </w:rPr>
          <w:t xml:space="preserve">The book/adjusted carrying values and the fair values of </w:t>
        </w:r>
        <w:r>
          <w:rPr>
            <w:rFonts w:asciiTheme="minorHAnsi" w:hAnsiTheme="minorHAnsi" w:cstheme="minorHAnsi"/>
            <w:sz w:val="22"/>
            <w:szCs w:val="22"/>
          </w:rPr>
          <w:t>non-</w:t>
        </w:r>
        <w:r w:rsidR="00481233">
          <w:rPr>
            <w:rFonts w:asciiTheme="minorHAnsi" w:hAnsiTheme="minorHAnsi" w:cstheme="minorHAnsi"/>
            <w:sz w:val="22"/>
            <w:szCs w:val="22"/>
          </w:rPr>
          <w:t>bond debt securities</w:t>
        </w:r>
        <w:r w:rsidRPr="00890803">
          <w:rPr>
            <w:rFonts w:asciiTheme="minorHAnsi" w:hAnsiTheme="minorHAnsi" w:cstheme="minorHAnsi"/>
            <w:sz w:val="22"/>
            <w:szCs w:val="22"/>
          </w:rPr>
          <w:t xml:space="preserve"> in scope of this statemen</w:t>
        </w:r>
      </w:ins>
      <w:ins w:id="164" w:author="Gann, Julie" w:date="2025-07-09T10:23:00Z" w16du:dateUtc="2025-07-09T15:23:00Z">
        <w:r w:rsidR="0089149B">
          <w:rPr>
            <w:rFonts w:asciiTheme="minorHAnsi" w:hAnsiTheme="minorHAnsi" w:cstheme="minorHAnsi"/>
            <w:sz w:val="22"/>
            <w:szCs w:val="22"/>
          </w:rPr>
          <w:t>t</w:t>
        </w:r>
      </w:ins>
      <w:ins w:id="165" w:author="Gann, Julie" w:date="2025-07-09T10:16:00Z" w16du:dateUtc="2025-07-09T15:16:00Z">
        <w:r w:rsidRPr="00890803">
          <w:rPr>
            <w:rFonts w:asciiTheme="minorHAnsi" w:hAnsiTheme="minorHAnsi" w:cstheme="minorHAnsi"/>
            <w:sz w:val="22"/>
            <w:szCs w:val="22"/>
          </w:rPr>
          <w:t xml:space="preserve"> due</w:t>
        </w:r>
        <w:r>
          <w:rPr>
            <w:rFonts w:asciiTheme="minorHAnsi" w:hAnsiTheme="minorHAnsi" w:cstheme="minorHAnsi"/>
            <w:sz w:val="22"/>
            <w:szCs w:val="22"/>
          </w:rPr>
          <w:t xml:space="preserve"> in accordance with the maturity timeframes below</w:t>
        </w:r>
        <w:proofErr w:type="gramStart"/>
        <w:r>
          <w:rPr>
            <w:rFonts w:asciiTheme="minorHAnsi" w:hAnsiTheme="minorHAnsi" w:cstheme="minorHAnsi"/>
            <w:sz w:val="22"/>
            <w:szCs w:val="22"/>
          </w:rPr>
          <w:t xml:space="preserve">. </w:t>
        </w:r>
        <w:r w:rsidRPr="00890803">
          <w:rPr>
            <w:rFonts w:asciiTheme="minorHAnsi" w:hAnsiTheme="minorHAnsi" w:cstheme="minorHAnsi"/>
            <w:sz w:val="22"/>
            <w:szCs w:val="22"/>
          </w:rPr>
          <w:t xml:space="preserve"> </w:t>
        </w:r>
      </w:ins>
      <w:proofErr w:type="gramEnd"/>
      <w:r w:rsidR="00916737" w:rsidRPr="00FD45D0">
        <w:rPr>
          <w:rFonts w:asciiTheme="minorHAnsi" w:hAnsiTheme="minorHAnsi" w:cstheme="minorHAnsi"/>
          <w:i/>
          <w:iCs/>
          <w:sz w:val="22"/>
          <w:szCs w:val="22"/>
          <w:shd w:val="clear" w:color="auto" w:fill="BFBFBF" w:themeFill="background1" w:themeFillShade="BF"/>
        </w:rPr>
        <w:t>(Annual Audited Only.</w:t>
      </w:r>
      <w:r w:rsidR="00916737">
        <w:rPr>
          <w:rFonts w:asciiTheme="minorHAnsi" w:hAnsiTheme="minorHAnsi" w:cstheme="minorHAnsi"/>
          <w:i/>
          <w:iCs/>
          <w:sz w:val="22"/>
          <w:szCs w:val="22"/>
          <w:shd w:val="clear" w:color="auto" w:fill="BFBFBF" w:themeFill="background1" w:themeFillShade="BF"/>
        </w:rPr>
        <w:t xml:space="preserve"> Non-Bond Debt Securities are Not in Schedule D, Part 1A.</w:t>
      </w:r>
      <w:r w:rsidR="00916737" w:rsidRPr="00FD45D0">
        <w:rPr>
          <w:rFonts w:asciiTheme="minorHAnsi" w:hAnsiTheme="minorHAnsi" w:cstheme="minorHAnsi"/>
          <w:i/>
          <w:iCs/>
          <w:sz w:val="22"/>
          <w:szCs w:val="22"/>
          <w:shd w:val="clear" w:color="auto" w:fill="BFBFBF" w:themeFill="background1" w:themeFillShade="BF"/>
        </w:rPr>
        <w:t>)</w:t>
      </w:r>
    </w:p>
    <w:p w14:paraId="04B52F74" w14:textId="77777777" w:rsidR="006B779C" w:rsidRPr="00890803" w:rsidRDefault="006B779C">
      <w:pPr>
        <w:pStyle w:val="ListContinue3"/>
        <w:numPr>
          <w:ilvl w:val="0"/>
          <w:numId w:val="65"/>
        </w:numPr>
        <w:spacing w:after="220"/>
        <w:ind w:left="2880" w:hanging="720"/>
        <w:contextualSpacing w:val="0"/>
        <w:jc w:val="both"/>
        <w:rPr>
          <w:ins w:id="166" w:author="Gann, Julie" w:date="2025-07-09T10:16:00Z" w16du:dateUtc="2025-07-09T15:16:00Z"/>
          <w:rFonts w:asciiTheme="minorHAnsi" w:hAnsiTheme="minorHAnsi" w:cstheme="minorHAnsi"/>
          <w:sz w:val="22"/>
          <w:szCs w:val="22"/>
        </w:rPr>
        <w:pPrChange w:id="167" w:author="Gann, Julie" w:date="2025-07-09T10:24:00Z" w16du:dateUtc="2025-07-09T15:24:00Z">
          <w:pPr>
            <w:pStyle w:val="ListContinue3"/>
            <w:numPr>
              <w:numId w:val="23"/>
            </w:numPr>
            <w:spacing w:after="220"/>
            <w:ind w:left="2880" w:hanging="720"/>
            <w:contextualSpacing w:val="0"/>
            <w:jc w:val="both"/>
          </w:pPr>
        </w:pPrChange>
      </w:pPr>
      <w:ins w:id="168" w:author="Gann, Julie" w:date="2025-07-09T10:16:00Z" w16du:dateUtc="2025-07-09T15:16:00Z">
        <w:r w:rsidRPr="00890803">
          <w:rPr>
            <w:rFonts w:asciiTheme="minorHAnsi" w:hAnsiTheme="minorHAnsi" w:cstheme="minorHAnsi"/>
            <w:sz w:val="22"/>
            <w:szCs w:val="22"/>
          </w:rPr>
          <w:t>In one year or less (including items without a maturity date which are payable on demand and in good standing);</w:t>
        </w:r>
      </w:ins>
    </w:p>
    <w:p w14:paraId="35EA14FC" w14:textId="77777777" w:rsidR="006B779C" w:rsidRPr="00890803" w:rsidRDefault="006B779C">
      <w:pPr>
        <w:pStyle w:val="ListContinue3"/>
        <w:numPr>
          <w:ilvl w:val="0"/>
          <w:numId w:val="65"/>
        </w:numPr>
        <w:spacing w:after="220"/>
        <w:ind w:left="2880" w:hanging="720"/>
        <w:contextualSpacing w:val="0"/>
        <w:jc w:val="both"/>
        <w:rPr>
          <w:ins w:id="169" w:author="Gann, Julie" w:date="2025-07-09T10:16:00Z" w16du:dateUtc="2025-07-09T15:16:00Z"/>
          <w:rFonts w:asciiTheme="minorHAnsi" w:hAnsiTheme="minorHAnsi" w:cstheme="minorHAnsi"/>
          <w:sz w:val="22"/>
          <w:szCs w:val="22"/>
        </w:rPr>
        <w:pPrChange w:id="170" w:author="Gann, Julie" w:date="2025-07-09T10:24:00Z" w16du:dateUtc="2025-07-09T15:24:00Z">
          <w:pPr>
            <w:pStyle w:val="ListContinue3"/>
            <w:numPr>
              <w:numId w:val="23"/>
            </w:numPr>
            <w:spacing w:after="220"/>
            <w:ind w:left="2880" w:hanging="720"/>
            <w:contextualSpacing w:val="0"/>
            <w:jc w:val="both"/>
          </w:pPr>
        </w:pPrChange>
      </w:pPr>
      <w:ins w:id="171" w:author="Gann, Julie" w:date="2025-07-09T10:16:00Z" w16du:dateUtc="2025-07-09T15:16:00Z">
        <w:r w:rsidRPr="00890803">
          <w:rPr>
            <w:rFonts w:asciiTheme="minorHAnsi" w:hAnsiTheme="minorHAnsi" w:cstheme="minorHAnsi"/>
            <w:sz w:val="22"/>
            <w:szCs w:val="22"/>
          </w:rPr>
          <w:t>After one year through five years;</w:t>
        </w:r>
      </w:ins>
    </w:p>
    <w:p w14:paraId="7033E8F3" w14:textId="77777777" w:rsidR="006B779C" w:rsidRPr="00916737" w:rsidRDefault="006B779C">
      <w:pPr>
        <w:pStyle w:val="ListContinue3"/>
        <w:numPr>
          <w:ilvl w:val="0"/>
          <w:numId w:val="65"/>
        </w:numPr>
        <w:spacing w:after="220"/>
        <w:ind w:left="2880" w:hanging="720"/>
        <w:contextualSpacing w:val="0"/>
        <w:jc w:val="both"/>
        <w:rPr>
          <w:ins w:id="172" w:author="Gann, Julie" w:date="2025-07-09T10:16:00Z" w16du:dateUtc="2025-07-09T15:16:00Z"/>
          <w:rFonts w:asciiTheme="minorHAnsi" w:hAnsiTheme="minorHAnsi" w:cstheme="minorHAnsi"/>
          <w:sz w:val="22"/>
          <w:szCs w:val="22"/>
        </w:rPr>
        <w:pPrChange w:id="173" w:author="Gann, Julie" w:date="2025-07-09T10:24:00Z" w16du:dateUtc="2025-07-09T15:24:00Z">
          <w:pPr>
            <w:pStyle w:val="ListContinue3"/>
            <w:numPr>
              <w:numId w:val="23"/>
            </w:numPr>
            <w:spacing w:after="220"/>
            <w:ind w:left="2880" w:hanging="720"/>
            <w:contextualSpacing w:val="0"/>
            <w:jc w:val="both"/>
          </w:pPr>
        </w:pPrChange>
      </w:pPr>
      <w:ins w:id="174" w:author="Gann, Julie" w:date="2025-07-09T10:16:00Z" w16du:dateUtc="2025-07-09T15:16:00Z">
        <w:r w:rsidRPr="00916737">
          <w:rPr>
            <w:rFonts w:asciiTheme="minorHAnsi" w:hAnsiTheme="minorHAnsi" w:cstheme="minorHAnsi"/>
            <w:sz w:val="22"/>
            <w:szCs w:val="22"/>
          </w:rPr>
          <w:t>After five years through ten years;</w:t>
        </w:r>
      </w:ins>
    </w:p>
    <w:p w14:paraId="127CB794" w14:textId="77777777" w:rsidR="006B779C" w:rsidRPr="00916737" w:rsidRDefault="006B779C">
      <w:pPr>
        <w:pStyle w:val="ListContinue3"/>
        <w:numPr>
          <w:ilvl w:val="0"/>
          <w:numId w:val="65"/>
        </w:numPr>
        <w:spacing w:after="220"/>
        <w:ind w:left="2880" w:hanging="720"/>
        <w:contextualSpacing w:val="0"/>
        <w:jc w:val="both"/>
        <w:rPr>
          <w:ins w:id="175" w:author="Gann, Julie" w:date="2025-07-09T10:16:00Z" w16du:dateUtc="2025-07-09T15:16:00Z"/>
          <w:rFonts w:asciiTheme="minorHAnsi" w:hAnsiTheme="minorHAnsi" w:cstheme="minorHAnsi"/>
          <w:sz w:val="22"/>
          <w:szCs w:val="22"/>
        </w:rPr>
        <w:pPrChange w:id="176" w:author="Gann, Julie" w:date="2025-07-09T10:24:00Z" w16du:dateUtc="2025-07-09T15:24:00Z">
          <w:pPr>
            <w:pStyle w:val="ListContinue3"/>
            <w:numPr>
              <w:numId w:val="23"/>
            </w:numPr>
            <w:spacing w:after="220"/>
            <w:ind w:left="2880" w:hanging="720"/>
            <w:contextualSpacing w:val="0"/>
            <w:jc w:val="both"/>
          </w:pPr>
        </w:pPrChange>
      </w:pPr>
      <w:ins w:id="177" w:author="Gann, Julie" w:date="2025-07-09T10:16:00Z" w16du:dateUtc="2025-07-09T15:16:00Z">
        <w:r w:rsidRPr="00916737">
          <w:rPr>
            <w:rFonts w:asciiTheme="minorHAnsi" w:hAnsiTheme="minorHAnsi" w:cstheme="minorHAnsi"/>
            <w:sz w:val="22"/>
            <w:szCs w:val="22"/>
          </w:rPr>
          <w:t>After ten years through twenty years;</w:t>
        </w:r>
      </w:ins>
    </w:p>
    <w:p w14:paraId="559B61A3" w14:textId="77777777" w:rsidR="006B779C" w:rsidRPr="00916737" w:rsidRDefault="006B779C">
      <w:pPr>
        <w:pStyle w:val="ListContinue3"/>
        <w:numPr>
          <w:ilvl w:val="0"/>
          <w:numId w:val="65"/>
        </w:numPr>
        <w:spacing w:after="220"/>
        <w:ind w:left="2880" w:hanging="720"/>
        <w:contextualSpacing w:val="0"/>
        <w:jc w:val="both"/>
        <w:rPr>
          <w:ins w:id="178" w:author="Gann, Julie" w:date="2025-07-09T10:16:00Z" w16du:dateUtc="2025-07-09T15:16:00Z"/>
          <w:rFonts w:asciiTheme="minorHAnsi" w:hAnsiTheme="minorHAnsi" w:cstheme="minorHAnsi"/>
          <w:sz w:val="22"/>
          <w:szCs w:val="22"/>
        </w:rPr>
        <w:pPrChange w:id="179" w:author="Gann, Julie" w:date="2025-07-09T10:24:00Z" w16du:dateUtc="2025-07-09T15:24:00Z">
          <w:pPr>
            <w:pStyle w:val="ListContinue3"/>
            <w:numPr>
              <w:numId w:val="23"/>
            </w:numPr>
            <w:spacing w:after="220"/>
            <w:ind w:left="2880" w:hanging="720"/>
            <w:contextualSpacing w:val="0"/>
            <w:jc w:val="both"/>
          </w:pPr>
        </w:pPrChange>
      </w:pPr>
      <w:ins w:id="180" w:author="Gann, Julie" w:date="2025-07-09T10:16:00Z" w16du:dateUtc="2025-07-09T15:16:00Z">
        <w:r w:rsidRPr="00916737">
          <w:rPr>
            <w:rFonts w:asciiTheme="minorHAnsi" w:hAnsiTheme="minorHAnsi" w:cstheme="minorHAnsi"/>
            <w:sz w:val="22"/>
            <w:szCs w:val="22"/>
          </w:rPr>
          <w:t>Over 20 years.</w:t>
        </w:r>
      </w:ins>
    </w:p>
    <w:p w14:paraId="3C33803F" w14:textId="55A39CCC" w:rsidR="00F46991" w:rsidRPr="00C96867" w:rsidRDefault="00F46991">
      <w:pPr>
        <w:pStyle w:val="ListNumber2"/>
        <w:numPr>
          <w:ilvl w:val="0"/>
          <w:numId w:val="56"/>
        </w:numPr>
        <w:spacing w:after="220"/>
        <w:jc w:val="both"/>
        <w:rPr>
          <w:ins w:id="181" w:author="Gann, Julie" w:date="2025-07-09T10:25:00Z" w16du:dateUtc="2025-07-09T15:25:00Z"/>
          <w:rFonts w:ascii="Calibri" w:hAnsi="Calibri" w:cs="Calibri"/>
          <w:sz w:val="22"/>
          <w:szCs w:val="22"/>
        </w:rPr>
        <w:pPrChange w:id="182" w:author="Gann, Julie" w:date="2025-07-09T10:25:00Z" w16du:dateUtc="2025-07-09T15:25:00Z">
          <w:pPr>
            <w:pStyle w:val="ListNumber2"/>
            <w:numPr>
              <w:ilvl w:val="0"/>
              <w:numId w:val="65"/>
            </w:numPr>
            <w:tabs>
              <w:tab w:val="clear" w:pos="1800"/>
            </w:tabs>
            <w:spacing w:after="220"/>
            <w:ind w:left="2520" w:hanging="360"/>
            <w:jc w:val="both"/>
          </w:pPr>
        </w:pPrChange>
      </w:pPr>
      <w:ins w:id="183" w:author="Gann, Julie" w:date="2025-07-09T10:25:00Z" w16du:dateUtc="2025-07-09T15:25:00Z">
        <w:r>
          <w:rPr>
            <w:rFonts w:asciiTheme="minorHAnsi" w:hAnsiTheme="minorHAnsi" w:cstheme="minorHAnsi"/>
            <w:sz w:val="22"/>
            <w:szCs w:val="22"/>
          </w:rPr>
          <w:t>Separately report t</w:t>
        </w:r>
        <w:r w:rsidRPr="00890803">
          <w:rPr>
            <w:rFonts w:asciiTheme="minorHAnsi" w:hAnsiTheme="minorHAnsi" w:cstheme="minorHAnsi"/>
            <w:sz w:val="22"/>
            <w:szCs w:val="22"/>
          </w:rPr>
          <w:t xml:space="preserve">he proceeds from sales </w:t>
        </w:r>
        <w:r>
          <w:rPr>
            <w:rFonts w:asciiTheme="minorHAnsi" w:hAnsiTheme="minorHAnsi" w:cstheme="minorHAnsi"/>
            <w:sz w:val="22"/>
            <w:szCs w:val="22"/>
          </w:rPr>
          <w:t xml:space="preserve">and maturities </w:t>
        </w:r>
        <w:r w:rsidRPr="00890803">
          <w:rPr>
            <w:rFonts w:asciiTheme="minorHAnsi" w:hAnsiTheme="minorHAnsi" w:cstheme="minorHAnsi"/>
            <w:sz w:val="22"/>
            <w:szCs w:val="22"/>
          </w:rPr>
          <w:t>of</w:t>
        </w:r>
      </w:ins>
      <w:ins w:id="184" w:author="Gann, Julie" w:date="2025-07-09T10:26:00Z" w16du:dateUtc="2025-07-09T15:26:00Z">
        <w:r w:rsidR="0085085A">
          <w:rPr>
            <w:rFonts w:asciiTheme="minorHAnsi" w:hAnsiTheme="minorHAnsi" w:cstheme="minorHAnsi"/>
            <w:sz w:val="22"/>
            <w:szCs w:val="22"/>
          </w:rPr>
          <w:t xml:space="preserve"> debt securities</w:t>
        </w:r>
      </w:ins>
      <w:ins w:id="185" w:author="Gann, Julie" w:date="2025-07-09T10:25:00Z" w16du:dateUtc="2025-07-09T15:25:00Z">
        <w:r w:rsidRPr="00890803">
          <w:rPr>
            <w:rFonts w:asciiTheme="minorHAnsi" w:hAnsiTheme="minorHAnsi" w:cstheme="minorHAnsi"/>
            <w:sz w:val="22"/>
            <w:szCs w:val="22"/>
          </w:rPr>
          <w:t xml:space="preserve"> in scope of this Statement and </w:t>
        </w:r>
        <w:r>
          <w:rPr>
            <w:rFonts w:asciiTheme="minorHAnsi" w:hAnsiTheme="minorHAnsi" w:cstheme="minorHAnsi"/>
            <w:sz w:val="22"/>
            <w:szCs w:val="22"/>
          </w:rPr>
          <w:t xml:space="preserve">the resulting </w:t>
        </w:r>
        <w:r w:rsidRPr="00890803">
          <w:rPr>
            <w:rFonts w:asciiTheme="minorHAnsi" w:hAnsiTheme="minorHAnsi" w:cstheme="minorHAnsi"/>
            <w:sz w:val="22"/>
            <w:szCs w:val="22"/>
          </w:rPr>
          <w:t xml:space="preserve">gross realized gains and losses. </w:t>
        </w:r>
      </w:ins>
      <w:r w:rsidR="00916737" w:rsidRPr="00CF2FE0">
        <w:rPr>
          <w:rFonts w:asciiTheme="minorHAnsi" w:hAnsiTheme="minorHAnsi" w:cstheme="minorHAnsi"/>
          <w:sz w:val="22"/>
          <w:szCs w:val="22"/>
          <w:shd w:val="clear" w:color="auto" w:fill="BFBFBF" w:themeFill="background1" w:themeFillShade="BF"/>
        </w:rPr>
        <w:t>(</w:t>
      </w:r>
      <w:r w:rsidR="00916737" w:rsidRPr="00CF2FE0">
        <w:rPr>
          <w:rFonts w:asciiTheme="minorHAnsi" w:hAnsiTheme="minorHAnsi" w:cstheme="minorHAnsi"/>
          <w:i/>
          <w:iCs/>
          <w:sz w:val="22"/>
          <w:szCs w:val="22"/>
          <w:shd w:val="clear" w:color="auto" w:fill="BFBFBF" w:themeFill="background1" w:themeFillShade="BF"/>
        </w:rPr>
        <w:t>Proposed New Note 5D(6).</w:t>
      </w:r>
      <w:r w:rsidR="00916737">
        <w:rPr>
          <w:rFonts w:asciiTheme="minorHAnsi" w:hAnsiTheme="minorHAnsi" w:cstheme="minorHAnsi"/>
          <w:i/>
          <w:iCs/>
          <w:sz w:val="22"/>
          <w:szCs w:val="22"/>
          <w:shd w:val="clear" w:color="auto" w:fill="BFBFBF" w:themeFill="background1" w:themeFillShade="BF"/>
        </w:rPr>
        <w:t xml:space="preserve"> </w:t>
      </w:r>
      <w:r w:rsidR="00B37691">
        <w:rPr>
          <w:rFonts w:asciiTheme="minorHAnsi" w:hAnsiTheme="minorHAnsi" w:cstheme="minorHAnsi"/>
          <w:i/>
          <w:iCs/>
          <w:sz w:val="22"/>
          <w:szCs w:val="22"/>
          <w:shd w:val="clear" w:color="auto" w:fill="BFBFBF" w:themeFill="background1" w:themeFillShade="BF"/>
        </w:rPr>
        <w:t xml:space="preserve">Added to </w:t>
      </w:r>
      <w:r w:rsidR="00BC6743">
        <w:rPr>
          <w:rFonts w:asciiTheme="minorHAnsi" w:hAnsiTheme="minorHAnsi" w:cstheme="minorHAnsi"/>
          <w:i/>
          <w:iCs/>
          <w:sz w:val="22"/>
          <w:szCs w:val="22"/>
          <w:shd w:val="clear" w:color="auto" w:fill="BFBFBF" w:themeFill="background1" w:themeFillShade="BF"/>
        </w:rPr>
        <w:t>accompany SSAP No. 26 and SSAP No. 43</w:t>
      </w:r>
      <w:r w:rsidR="00916737">
        <w:rPr>
          <w:rFonts w:asciiTheme="minorHAnsi" w:hAnsiTheme="minorHAnsi" w:cstheme="minorHAnsi"/>
          <w:i/>
          <w:iCs/>
          <w:sz w:val="22"/>
          <w:szCs w:val="22"/>
          <w:shd w:val="clear" w:color="auto" w:fill="BFBFBF" w:themeFill="background1" w:themeFillShade="BF"/>
        </w:rPr>
        <w:t>.</w:t>
      </w:r>
      <w:r w:rsidR="00916737" w:rsidRPr="00CF2FE0">
        <w:rPr>
          <w:rFonts w:asciiTheme="minorHAnsi" w:hAnsiTheme="minorHAnsi" w:cstheme="minorHAnsi"/>
          <w:i/>
          <w:iCs/>
          <w:sz w:val="22"/>
          <w:szCs w:val="22"/>
          <w:shd w:val="clear" w:color="auto" w:fill="BFBFBF" w:themeFill="background1" w:themeFillShade="BF"/>
        </w:rPr>
        <w:t>)</w:t>
      </w:r>
    </w:p>
    <w:p w14:paraId="76A6910D" w14:textId="0261839D"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All securities within the scope of this statement with a recognized other-than-temporary impairment, disclosed in the aggregate, classified on the basis for the other-than-temporary impairment: (1) intent to sell, (2) inability or lack of intent to retain the investment in the security for a period of time sufficient to recover the amortized cost basis, or (3) present value of cash flows expected to be collected is less than the amortized cost basis of the security.</w:t>
      </w:r>
      <w:r w:rsidR="00D35ED4">
        <w:rPr>
          <w:rFonts w:ascii="Calibri" w:hAnsi="Calibri" w:cs="Calibri"/>
          <w:sz w:val="22"/>
          <w:szCs w:val="22"/>
        </w:rPr>
        <w:t xml:space="preserve"> (</w:t>
      </w:r>
      <w:r w:rsidR="00D35ED4">
        <w:rPr>
          <w:rFonts w:asciiTheme="minorHAnsi" w:hAnsiTheme="minorHAnsi" w:cstheme="minorHAnsi"/>
          <w:i/>
          <w:iCs/>
          <w:sz w:val="22"/>
          <w:szCs w:val="22"/>
          <w:shd w:val="clear" w:color="auto" w:fill="BFBFBF" w:themeFill="background1" w:themeFillShade="BF"/>
        </w:rPr>
        <w:t>Note 5(D)2 &amp; 3 – Required Quarterly. Added reference to SSAP No. 21 to the A/S instruction &amp; template.)</w:t>
      </w:r>
    </w:p>
    <w:p w14:paraId="6F17985B" w14:textId="34C16B63"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For each security with an other-than-temporary impairment, recognized in the current reporting period by the reporting entity, as the present value of cash flows expected to be collected is less than the amortized cost basis of the securities:</w:t>
      </w:r>
      <w:r w:rsidR="00D35ED4">
        <w:rPr>
          <w:rFonts w:ascii="Calibri" w:hAnsi="Calibri" w:cs="Calibri"/>
          <w:sz w:val="22"/>
          <w:szCs w:val="22"/>
        </w:rPr>
        <w:t xml:space="preserve"> (</w:t>
      </w:r>
      <w:r w:rsidR="00D35ED4">
        <w:rPr>
          <w:rFonts w:asciiTheme="minorHAnsi" w:hAnsiTheme="minorHAnsi" w:cstheme="minorHAnsi"/>
          <w:i/>
          <w:iCs/>
          <w:sz w:val="22"/>
          <w:szCs w:val="22"/>
          <w:shd w:val="clear" w:color="auto" w:fill="BFBFBF" w:themeFill="background1" w:themeFillShade="BF"/>
        </w:rPr>
        <w:t>Note 5(D) 3 – Required Quarterly. Added reference to SSAP No. 21 to the A/S instruction and template.)</w:t>
      </w:r>
    </w:p>
    <w:p w14:paraId="773CC5FA" w14:textId="3E022D08"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lastRenderedPageBreak/>
        <w:t>The amortized cost basis, prior to any current-period other-than-temporary impairment.</w:t>
      </w:r>
    </w:p>
    <w:p w14:paraId="71840FD0" w14:textId="748650C3"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t>The other-than-temporary impairment recognized in earnings as a realized loss.</w:t>
      </w:r>
    </w:p>
    <w:p w14:paraId="725F9279" w14:textId="5FD54645"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t>The fair value of the security.</w:t>
      </w:r>
    </w:p>
    <w:p w14:paraId="57832C29" w14:textId="13F5A19B" w:rsidR="00DE4298" w:rsidRPr="00DE4298" w:rsidRDefault="00DE4298" w:rsidP="00DE4298">
      <w:pPr>
        <w:pStyle w:val="ListNumber2"/>
        <w:numPr>
          <w:ilvl w:val="0"/>
          <w:numId w:val="58"/>
        </w:numPr>
        <w:spacing w:after="220"/>
        <w:ind w:hanging="720"/>
        <w:jc w:val="both"/>
        <w:rPr>
          <w:rFonts w:ascii="Calibri" w:hAnsi="Calibri" w:cs="Calibri"/>
          <w:sz w:val="22"/>
          <w:szCs w:val="22"/>
        </w:rPr>
      </w:pPr>
      <w:r w:rsidRPr="00DE4298">
        <w:rPr>
          <w:rFonts w:ascii="Calibri" w:hAnsi="Calibri" w:cs="Calibri"/>
          <w:sz w:val="22"/>
          <w:szCs w:val="22"/>
        </w:rPr>
        <w:t>The amortized cost basis after the current-period other-than-temporary impairment.</w:t>
      </w:r>
    </w:p>
    <w:p w14:paraId="5E41F2A4" w14:textId="7F8D0ACA"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 xml:space="preserve">All impaired securities (fair value is less than cost or amortized cost) for which an other-than-temporary impairment has not been recognized </w:t>
      </w:r>
      <w:del w:id="186" w:author="Gann, Julie" w:date="2025-07-09T10:37:00Z" w16du:dateUtc="2025-07-09T15:37:00Z">
        <w:r w:rsidRPr="00DE4298" w:rsidDel="002D613E">
          <w:rPr>
            <w:rFonts w:ascii="Calibri" w:hAnsi="Calibri" w:cs="Calibri"/>
            <w:sz w:val="22"/>
            <w:szCs w:val="22"/>
          </w:rPr>
          <w:delText xml:space="preserve">in earnings </w:delText>
        </w:r>
      </w:del>
      <w:r w:rsidRPr="00DE4298">
        <w:rPr>
          <w:rFonts w:ascii="Calibri" w:hAnsi="Calibri" w:cs="Calibri"/>
          <w:sz w:val="22"/>
          <w:szCs w:val="22"/>
        </w:rPr>
        <w:t>as a realized loss (including securities with a recognized other-than-temporary impairment for non-interest related declines when a non-recognized interest related impairment remains)</w:t>
      </w:r>
      <w:ins w:id="187" w:author="Gann, Julie" w:date="2025-07-09T10:26:00Z" w16du:dateUtc="2025-07-09T15:26:00Z">
        <w:r w:rsidR="00034CB3">
          <w:rPr>
            <w:rFonts w:ascii="Calibri" w:hAnsi="Calibri" w:cs="Calibri"/>
            <w:sz w:val="22"/>
            <w:szCs w:val="22"/>
          </w:rPr>
          <w:t>.</w:t>
        </w:r>
        <w:r w:rsidR="00034CB3" w:rsidRPr="00034CB3">
          <w:rPr>
            <w:rFonts w:asciiTheme="minorHAnsi" w:hAnsiTheme="minorHAnsi" w:cstheme="minorHAnsi"/>
            <w:sz w:val="22"/>
            <w:szCs w:val="22"/>
          </w:rPr>
          <w:t xml:space="preserve"> </w:t>
        </w:r>
        <w:r w:rsidR="00034CB3">
          <w:rPr>
            <w:rFonts w:asciiTheme="minorHAnsi" w:hAnsiTheme="minorHAnsi" w:cstheme="minorHAnsi"/>
            <w:sz w:val="22"/>
            <w:szCs w:val="22"/>
          </w:rPr>
          <w:t>This disclosure shall include all impaired securities, including those reported at fair value (where the unrealized loss is recognized) and those reported at amortized cost (where the unrealized loss is not recognized</w:t>
        </w:r>
      </w:ins>
      <w:r w:rsidRPr="00DE4298">
        <w:rPr>
          <w:rFonts w:ascii="Calibri" w:hAnsi="Calibri" w:cs="Calibri"/>
          <w:sz w:val="22"/>
          <w:szCs w:val="22"/>
        </w:rPr>
        <w:t>:</w:t>
      </w:r>
      <w:r w:rsidR="00D35ED4">
        <w:rPr>
          <w:rFonts w:ascii="Calibri" w:hAnsi="Calibri" w:cs="Calibri"/>
          <w:sz w:val="22"/>
          <w:szCs w:val="22"/>
        </w:rPr>
        <w:t xml:space="preserve"> </w:t>
      </w:r>
      <w:r w:rsidR="00D35ED4" w:rsidRPr="00344626">
        <w:rPr>
          <w:rFonts w:asciiTheme="minorHAnsi" w:hAnsiTheme="minorHAnsi" w:cstheme="minorHAnsi"/>
          <w:i/>
          <w:iCs/>
          <w:sz w:val="22"/>
          <w:szCs w:val="22"/>
          <w:shd w:val="clear" w:color="auto" w:fill="BFBFBF" w:themeFill="background1" w:themeFillShade="BF"/>
        </w:rPr>
        <w:t>(Added to Note 5D(4).)</w:t>
      </w:r>
    </w:p>
    <w:p w14:paraId="23065DF0" w14:textId="39D3701F" w:rsidR="00DE4298" w:rsidRPr="00DE4298" w:rsidRDefault="00DE4298" w:rsidP="0008304F">
      <w:pPr>
        <w:pStyle w:val="ListNumber2"/>
        <w:numPr>
          <w:ilvl w:val="0"/>
          <w:numId w:val="60"/>
        </w:numPr>
        <w:spacing w:after="220"/>
        <w:ind w:hanging="720"/>
        <w:jc w:val="both"/>
        <w:rPr>
          <w:rFonts w:ascii="Calibri" w:hAnsi="Calibri" w:cs="Calibri"/>
          <w:sz w:val="22"/>
          <w:szCs w:val="22"/>
        </w:rPr>
      </w:pPr>
      <w:r w:rsidRPr="00DE4298">
        <w:rPr>
          <w:rFonts w:ascii="Calibri" w:hAnsi="Calibri" w:cs="Calibri"/>
          <w:sz w:val="22"/>
          <w:szCs w:val="22"/>
        </w:rPr>
        <w:t>The aggregate amount of unrealized losses (that is, the amount by which cost or amortized cost exceeds fair value) and,</w:t>
      </w:r>
    </w:p>
    <w:p w14:paraId="464E8A4B" w14:textId="25F2C07B" w:rsidR="00DE4298" w:rsidRPr="00DE4298" w:rsidRDefault="00DE4298" w:rsidP="0008304F">
      <w:pPr>
        <w:pStyle w:val="ListNumber2"/>
        <w:numPr>
          <w:ilvl w:val="0"/>
          <w:numId w:val="60"/>
        </w:numPr>
        <w:spacing w:after="220"/>
        <w:ind w:hanging="720"/>
        <w:jc w:val="both"/>
        <w:rPr>
          <w:rFonts w:ascii="Calibri" w:hAnsi="Calibri" w:cs="Calibri"/>
          <w:sz w:val="22"/>
          <w:szCs w:val="22"/>
        </w:rPr>
      </w:pPr>
      <w:r w:rsidRPr="00DE4298">
        <w:rPr>
          <w:rFonts w:ascii="Calibri" w:hAnsi="Calibri" w:cs="Calibri"/>
          <w:sz w:val="22"/>
          <w:szCs w:val="22"/>
        </w:rPr>
        <w:t>The aggregate related fair value of securities with unrealized losses.</w:t>
      </w:r>
    </w:p>
    <w:p w14:paraId="4E1C2B5F" w14:textId="3D2D4C75" w:rsidR="00DE4298" w:rsidRPr="00DE4298" w:rsidRDefault="00DE4298" w:rsidP="0008304F">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 xml:space="preserve">The disclosures in </w:t>
      </w:r>
      <w:ins w:id="188" w:author="Gann, Julie" w:date="2025-07-09T10:27:00Z" w16du:dateUtc="2025-07-09T15:27:00Z">
        <w:r w:rsidR="00BD65BE">
          <w:rPr>
            <w:rFonts w:ascii="Calibri" w:hAnsi="Calibri" w:cs="Calibri"/>
            <w:sz w:val="22"/>
            <w:szCs w:val="22"/>
          </w:rPr>
          <w:t>27.j.</w:t>
        </w:r>
      </w:ins>
      <w:del w:id="189"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i</w:t>
      </w:r>
      <w:del w:id="190"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 xml:space="preserve"> and </w:t>
      </w:r>
      <w:ins w:id="191" w:author="Gann, Julie" w:date="2025-07-09T10:27:00Z" w16du:dateUtc="2025-07-09T15:27:00Z">
        <w:r w:rsidR="00BD65BE">
          <w:rPr>
            <w:rFonts w:ascii="Calibri" w:hAnsi="Calibri" w:cs="Calibri"/>
            <w:sz w:val="22"/>
            <w:szCs w:val="22"/>
          </w:rPr>
          <w:t>27.j.</w:t>
        </w:r>
      </w:ins>
      <w:del w:id="192"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ii</w:t>
      </w:r>
      <w:del w:id="193" w:author="Gann, Julie" w:date="2025-07-09T10:27:00Z" w16du:dateUtc="2025-07-09T15:27:00Z">
        <w:r w:rsidRPr="00DE4298" w:rsidDel="00BD65BE">
          <w:rPr>
            <w:rFonts w:ascii="Calibri" w:hAnsi="Calibri" w:cs="Calibri"/>
            <w:sz w:val="22"/>
            <w:szCs w:val="22"/>
          </w:rPr>
          <w:delText>)</w:delText>
        </w:r>
      </w:del>
      <w:r w:rsidRPr="00DE4298">
        <w:rPr>
          <w:rFonts w:ascii="Calibri" w:hAnsi="Calibri" w:cs="Calibri"/>
          <w:sz w:val="22"/>
          <w:szCs w:val="22"/>
        </w:rPr>
        <w:t xml:space="preserve"> above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r w:rsidR="00D35ED4">
        <w:rPr>
          <w:rFonts w:ascii="Calibri" w:hAnsi="Calibri" w:cs="Calibri"/>
          <w:sz w:val="22"/>
          <w:szCs w:val="22"/>
        </w:rPr>
        <w:t xml:space="preserve"> </w:t>
      </w:r>
      <w:r w:rsidR="00D35ED4" w:rsidRPr="00344626">
        <w:rPr>
          <w:rFonts w:asciiTheme="minorHAnsi" w:hAnsiTheme="minorHAnsi" w:cstheme="minorHAnsi"/>
          <w:i/>
          <w:iCs/>
          <w:sz w:val="22"/>
          <w:szCs w:val="22"/>
          <w:shd w:val="clear" w:color="auto" w:fill="BFBFBF" w:themeFill="background1" w:themeFillShade="BF"/>
        </w:rPr>
        <w:t>(Added to Note 5D(4).)</w:t>
      </w:r>
    </w:p>
    <w:p w14:paraId="29B8CA55" w14:textId="3996FD07" w:rsidR="00DE4298" w:rsidRPr="00DE4298" w:rsidRDefault="00BD65BE" w:rsidP="00DE4298">
      <w:pPr>
        <w:pStyle w:val="ListNumber2"/>
        <w:numPr>
          <w:ilvl w:val="0"/>
          <w:numId w:val="56"/>
        </w:numPr>
        <w:spacing w:after="220"/>
        <w:jc w:val="both"/>
        <w:rPr>
          <w:rFonts w:ascii="Calibri" w:hAnsi="Calibri" w:cs="Calibri"/>
          <w:sz w:val="22"/>
          <w:szCs w:val="22"/>
        </w:rPr>
      </w:pPr>
      <w:ins w:id="194" w:author="Gann, Julie" w:date="2025-07-09T10:27:00Z" w16du:dateUtc="2025-07-09T15:27:00Z">
        <w:r>
          <w:rPr>
            <w:rFonts w:asciiTheme="minorHAnsi" w:hAnsiTheme="minorHAnsi" w:cstheme="minorHAnsi"/>
            <w:sz w:val="22"/>
            <w:szCs w:val="22"/>
          </w:rPr>
          <w:t>For the impaired items identified in paragraph 27.</w:t>
        </w:r>
      </w:ins>
      <w:ins w:id="195" w:author="Gann, Julie" w:date="2025-07-10T09:13:00Z" w16du:dateUtc="2025-07-10T14:13:00Z">
        <w:r w:rsidR="00D9673C">
          <w:rPr>
            <w:rFonts w:asciiTheme="minorHAnsi" w:hAnsiTheme="minorHAnsi" w:cstheme="minorHAnsi"/>
            <w:sz w:val="22"/>
            <w:szCs w:val="22"/>
          </w:rPr>
          <w:t>k</w:t>
        </w:r>
      </w:ins>
      <w:ins w:id="196" w:author="Gann, Julie" w:date="2025-07-09T10:27:00Z" w16du:dateUtc="2025-07-09T15:27:00Z">
        <w:r>
          <w:rPr>
            <w:rFonts w:asciiTheme="minorHAnsi" w:hAnsiTheme="minorHAnsi" w:cstheme="minorHAnsi"/>
            <w:sz w:val="22"/>
            <w:szCs w:val="22"/>
          </w:rPr>
          <w:t xml:space="preserve">., </w:t>
        </w:r>
        <w:r>
          <w:rPr>
            <w:rFonts w:ascii="Calibri" w:hAnsi="Calibri" w:cs="Calibri"/>
            <w:sz w:val="22"/>
            <w:szCs w:val="22"/>
          </w:rPr>
          <w:t>a</w:t>
        </w:r>
      </w:ins>
      <w:del w:id="197" w:author="Gann, Julie" w:date="2025-07-09T10:27:00Z" w16du:dateUtc="2025-07-09T15:27:00Z">
        <w:r w:rsidR="00DE4298" w:rsidRPr="00DE4298" w:rsidDel="00BD65BE">
          <w:rPr>
            <w:rFonts w:ascii="Calibri" w:hAnsi="Calibri" w:cs="Calibri"/>
            <w:sz w:val="22"/>
            <w:szCs w:val="22"/>
          </w:rPr>
          <w:delText>A</w:delText>
        </w:r>
      </w:del>
      <w:r w:rsidR="00DE4298" w:rsidRPr="00DE4298">
        <w:rPr>
          <w:rFonts w:ascii="Calibri" w:hAnsi="Calibri" w:cs="Calibri"/>
          <w:sz w:val="22"/>
          <w:szCs w:val="22"/>
        </w:rPr>
        <w:t>dditional information should be included describing the general categories of information that the investor considered in reaching the conclusion that the impairments are not other-than-temporary.</w:t>
      </w:r>
      <w:r w:rsidR="00D35ED4">
        <w:rPr>
          <w:rFonts w:ascii="Calibri" w:hAnsi="Calibri" w:cs="Calibri"/>
          <w:sz w:val="22"/>
          <w:szCs w:val="22"/>
        </w:rPr>
        <w:t xml:space="preserve"> </w:t>
      </w:r>
      <w:r w:rsidR="00D00151">
        <w:rPr>
          <w:rFonts w:asciiTheme="minorHAnsi" w:hAnsiTheme="minorHAnsi" w:cstheme="minorHAnsi"/>
          <w:i/>
          <w:iCs/>
          <w:sz w:val="22"/>
          <w:szCs w:val="22"/>
          <w:shd w:val="clear" w:color="auto" w:fill="BFBFBF" w:themeFill="background1" w:themeFillShade="BF"/>
        </w:rPr>
        <w:t>Captured in</w:t>
      </w:r>
      <w:r w:rsidR="00D00151" w:rsidRPr="00344626">
        <w:rPr>
          <w:rFonts w:asciiTheme="minorHAnsi" w:hAnsiTheme="minorHAnsi" w:cstheme="minorHAnsi"/>
          <w:i/>
          <w:iCs/>
          <w:sz w:val="22"/>
          <w:szCs w:val="22"/>
          <w:shd w:val="clear" w:color="auto" w:fill="BFBFBF" w:themeFill="background1" w:themeFillShade="BF"/>
        </w:rPr>
        <w:t xml:space="preserve"> Note 5D(</w:t>
      </w:r>
      <w:r w:rsidR="00D00151">
        <w:rPr>
          <w:rFonts w:asciiTheme="minorHAnsi" w:hAnsiTheme="minorHAnsi" w:cstheme="minorHAnsi"/>
          <w:i/>
          <w:iCs/>
          <w:sz w:val="22"/>
          <w:szCs w:val="22"/>
          <w:shd w:val="clear" w:color="auto" w:fill="BFBFBF" w:themeFill="background1" w:themeFillShade="BF"/>
        </w:rPr>
        <w:t>5</w:t>
      </w:r>
      <w:r w:rsidR="00D00151" w:rsidRPr="00344626">
        <w:rPr>
          <w:rFonts w:asciiTheme="minorHAnsi" w:hAnsiTheme="minorHAnsi" w:cstheme="minorHAnsi"/>
          <w:i/>
          <w:iCs/>
          <w:sz w:val="22"/>
          <w:szCs w:val="22"/>
          <w:shd w:val="clear" w:color="auto" w:fill="BFBFBF" w:themeFill="background1" w:themeFillShade="BF"/>
        </w:rPr>
        <w:t>).</w:t>
      </w:r>
      <w:r w:rsidR="00D00151" w:rsidRPr="006B792C">
        <w:rPr>
          <w:rFonts w:asciiTheme="minorHAnsi" w:hAnsiTheme="minorHAnsi" w:cstheme="minorHAnsi"/>
          <w:i/>
          <w:iCs/>
          <w:sz w:val="22"/>
          <w:szCs w:val="22"/>
          <w:shd w:val="clear" w:color="auto" w:fill="BFBFBF" w:themeFill="background1" w:themeFillShade="BF"/>
        </w:rPr>
        <w:t xml:space="preserve"> </w:t>
      </w:r>
      <w:r w:rsidR="00D00151">
        <w:rPr>
          <w:rFonts w:asciiTheme="minorHAnsi" w:hAnsiTheme="minorHAnsi" w:cstheme="minorHAnsi"/>
          <w:i/>
          <w:iCs/>
          <w:sz w:val="22"/>
          <w:szCs w:val="22"/>
          <w:shd w:val="clear" w:color="auto" w:fill="BFBFBF" w:themeFill="background1" w:themeFillShade="BF"/>
        </w:rPr>
        <w:t xml:space="preserve">No </w:t>
      </w:r>
      <w:proofErr w:type="gramStart"/>
      <w:r w:rsidR="00D00151">
        <w:rPr>
          <w:rFonts w:asciiTheme="minorHAnsi" w:hAnsiTheme="minorHAnsi" w:cstheme="minorHAnsi"/>
          <w:i/>
          <w:iCs/>
          <w:sz w:val="22"/>
          <w:szCs w:val="22"/>
          <w:shd w:val="clear" w:color="auto" w:fill="BFBFBF" w:themeFill="background1" w:themeFillShade="BF"/>
        </w:rPr>
        <w:t>revisions to note</w:t>
      </w:r>
      <w:proofErr w:type="gramEnd"/>
      <w:r w:rsidR="00D00151">
        <w:rPr>
          <w:rFonts w:asciiTheme="minorHAnsi" w:hAnsiTheme="minorHAnsi" w:cstheme="minorHAnsi"/>
          <w:i/>
          <w:iCs/>
          <w:sz w:val="22"/>
          <w:szCs w:val="22"/>
          <w:shd w:val="clear" w:color="auto" w:fill="BFBFBF" w:themeFill="background1" w:themeFillShade="BF"/>
        </w:rPr>
        <w:t xml:space="preserve"> needed.</w:t>
      </w:r>
      <w:r w:rsidR="00D35ED4" w:rsidRPr="00344626">
        <w:rPr>
          <w:rFonts w:asciiTheme="minorHAnsi" w:hAnsiTheme="minorHAnsi" w:cstheme="minorHAnsi"/>
          <w:i/>
          <w:iCs/>
          <w:sz w:val="22"/>
          <w:szCs w:val="22"/>
          <w:shd w:val="clear" w:color="auto" w:fill="BFBFBF" w:themeFill="background1" w:themeFillShade="BF"/>
        </w:rPr>
        <w:t>)</w:t>
      </w:r>
    </w:p>
    <w:p w14:paraId="3136EB28" w14:textId="09E92957" w:rsidR="00DE4298" w:rsidRPr="00DE4298" w:rsidRDefault="00DE4298" w:rsidP="00DE4298">
      <w:pPr>
        <w:pStyle w:val="ListNumber2"/>
        <w:numPr>
          <w:ilvl w:val="0"/>
          <w:numId w:val="56"/>
        </w:numPr>
        <w:spacing w:after="220"/>
        <w:jc w:val="both"/>
        <w:rPr>
          <w:rFonts w:ascii="Calibri" w:hAnsi="Calibri" w:cs="Calibri"/>
          <w:sz w:val="22"/>
          <w:szCs w:val="22"/>
        </w:rPr>
      </w:pPr>
      <w:r w:rsidRPr="00DE4298">
        <w:rPr>
          <w:rFonts w:ascii="Calibri" w:hAnsi="Calibri" w:cs="Calibri"/>
          <w:sz w:val="22"/>
          <w:szCs w:val="22"/>
        </w:rPr>
        <w:t>When it is not practicable to estimate fair value, the investor should disclose the following additional information, if applicable:</w:t>
      </w:r>
      <w:r w:rsidR="00D35ED4">
        <w:rPr>
          <w:rFonts w:ascii="Calibri" w:hAnsi="Calibri" w:cs="Calibri"/>
          <w:sz w:val="22"/>
          <w:szCs w:val="22"/>
        </w:rPr>
        <w:t xml:space="preserve"> </w:t>
      </w:r>
      <w:r w:rsidR="00D35ED4">
        <w:rPr>
          <w:rFonts w:asciiTheme="minorHAnsi" w:hAnsiTheme="minorHAnsi" w:cstheme="minorHAnsi"/>
          <w:i/>
          <w:iCs/>
          <w:sz w:val="22"/>
          <w:szCs w:val="22"/>
          <w:shd w:val="clear" w:color="auto" w:fill="BFBFBF" w:themeFill="background1" w:themeFillShade="BF"/>
        </w:rPr>
        <w:t>(Annual Audited Only)</w:t>
      </w:r>
    </w:p>
    <w:p w14:paraId="22E833ED" w14:textId="0FE818B5" w:rsidR="00DE4298" w:rsidRPr="00DE4298" w:rsidRDefault="00DE4298" w:rsidP="00590F36">
      <w:pPr>
        <w:pStyle w:val="ListNumber2"/>
        <w:numPr>
          <w:ilvl w:val="0"/>
          <w:numId w:val="63"/>
        </w:numPr>
        <w:spacing w:after="220"/>
        <w:ind w:hanging="720"/>
        <w:jc w:val="both"/>
        <w:rPr>
          <w:rFonts w:ascii="Calibri" w:hAnsi="Calibri" w:cs="Calibri"/>
          <w:sz w:val="22"/>
          <w:szCs w:val="22"/>
        </w:rPr>
      </w:pPr>
      <w:r w:rsidRPr="00DE4298">
        <w:rPr>
          <w:rFonts w:ascii="Calibri" w:hAnsi="Calibri" w:cs="Calibri"/>
          <w:sz w:val="22"/>
          <w:szCs w:val="22"/>
        </w:rPr>
        <w:t>The aggregate carrying value of the investments not evaluated for impairment, and,</w:t>
      </w:r>
    </w:p>
    <w:p w14:paraId="411CCF22" w14:textId="6DCCC0B0" w:rsidR="00DE4298" w:rsidRPr="00DE4298" w:rsidRDefault="00DE4298" w:rsidP="00590F36">
      <w:pPr>
        <w:pStyle w:val="ListNumber2"/>
        <w:numPr>
          <w:ilvl w:val="0"/>
          <w:numId w:val="63"/>
        </w:numPr>
        <w:spacing w:after="220"/>
        <w:ind w:hanging="720"/>
        <w:jc w:val="both"/>
        <w:rPr>
          <w:rFonts w:ascii="Calibri" w:hAnsi="Calibri" w:cs="Calibri"/>
          <w:sz w:val="22"/>
          <w:szCs w:val="22"/>
        </w:rPr>
      </w:pPr>
      <w:r w:rsidRPr="00DE4298">
        <w:rPr>
          <w:rFonts w:ascii="Calibri" w:hAnsi="Calibri" w:cs="Calibri"/>
          <w:sz w:val="22"/>
          <w:szCs w:val="22"/>
        </w:rPr>
        <w:t>The circumstances that may have a significant adverse effect on the fair value.</w:t>
      </w:r>
    </w:p>
    <w:p w14:paraId="11DBC51C" w14:textId="33C12DA3" w:rsidR="00590F36" w:rsidRPr="00590F36" w:rsidRDefault="00DE4298" w:rsidP="00590F36">
      <w:pPr>
        <w:pStyle w:val="ListNumber2"/>
        <w:numPr>
          <w:ilvl w:val="0"/>
          <w:numId w:val="56"/>
        </w:numPr>
        <w:spacing w:after="220"/>
        <w:jc w:val="both"/>
        <w:rPr>
          <w:rFonts w:asciiTheme="minorHAnsi" w:hAnsiTheme="minorHAnsi" w:cstheme="minorHAnsi"/>
          <w:sz w:val="22"/>
          <w:szCs w:val="22"/>
        </w:rPr>
      </w:pPr>
      <w:r w:rsidRPr="00590F36">
        <w:rPr>
          <w:rFonts w:asciiTheme="minorHAnsi" w:hAnsiTheme="minorHAnsi" w:cstheme="minorHAnsi"/>
          <w:sz w:val="22"/>
          <w:szCs w:val="22"/>
        </w:rPr>
        <w:t xml:space="preserve">For securities sold, redeemed, or otherwise </w:t>
      </w:r>
      <w:proofErr w:type="gramStart"/>
      <w:r w:rsidRPr="00590F36">
        <w:rPr>
          <w:rFonts w:asciiTheme="minorHAnsi" w:hAnsiTheme="minorHAnsi" w:cstheme="minorHAnsi"/>
          <w:sz w:val="22"/>
          <w:szCs w:val="22"/>
        </w:rPr>
        <w:t>disposed</w:t>
      </w:r>
      <w:proofErr w:type="gramEnd"/>
      <w:r w:rsidRPr="00590F36">
        <w:rPr>
          <w:rFonts w:asciiTheme="minorHAnsi" w:hAnsiTheme="minorHAnsi" w:cstheme="minorHAnsi"/>
          <w:sz w:val="22"/>
          <w:szCs w:val="22"/>
        </w:rPr>
        <w:t xml:space="preserve"> </w:t>
      </w:r>
      <w:proofErr w:type="gramStart"/>
      <w:r w:rsidRPr="00590F36">
        <w:rPr>
          <w:rFonts w:asciiTheme="minorHAnsi" w:hAnsiTheme="minorHAnsi" w:cstheme="minorHAnsi"/>
          <w:sz w:val="22"/>
          <w:szCs w:val="22"/>
        </w:rPr>
        <w:t>as a result of</w:t>
      </w:r>
      <w:proofErr w:type="gramEnd"/>
      <w:r w:rsidRPr="00590F36">
        <w:rPr>
          <w:rFonts w:asciiTheme="minorHAnsi" w:hAnsiTheme="minorHAnsi" w:cstheme="minorHAnsi"/>
          <w:sz w:val="22"/>
          <w:szCs w:val="22"/>
        </w:rPr>
        <w:t xml:space="preserve"> a callable feature (including </w:t>
      </w:r>
      <w:proofErr w:type="gramStart"/>
      <w:r w:rsidRPr="00590F36">
        <w:rPr>
          <w:rFonts w:asciiTheme="minorHAnsi" w:hAnsiTheme="minorHAnsi" w:cstheme="minorHAnsi"/>
          <w:sz w:val="22"/>
          <w:szCs w:val="22"/>
        </w:rPr>
        <w:t>make</w:t>
      </w:r>
      <w:proofErr w:type="gramEnd"/>
      <w:r w:rsidRPr="00590F36">
        <w:rPr>
          <w:rFonts w:asciiTheme="minorHAnsi" w:hAnsiTheme="minorHAnsi" w:cstheme="minorHAnsi"/>
          <w:sz w:val="22"/>
          <w:szCs w:val="22"/>
        </w:rPr>
        <w:t xml:space="preserve"> whole call provisions), disclose the number of CUSIPs sold, disposed or otherwise redeemed and the aggregate amount of investment income generated </w:t>
      </w:r>
      <w:proofErr w:type="gramStart"/>
      <w:r w:rsidRPr="00590F36">
        <w:rPr>
          <w:rFonts w:asciiTheme="minorHAnsi" w:hAnsiTheme="minorHAnsi" w:cstheme="minorHAnsi"/>
          <w:sz w:val="22"/>
          <w:szCs w:val="22"/>
        </w:rPr>
        <w:t>as a result of</w:t>
      </w:r>
      <w:proofErr w:type="gramEnd"/>
      <w:r w:rsidRPr="00590F36">
        <w:rPr>
          <w:rFonts w:asciiTheme="minorHAnsi" w:hAnsiTheme="minorHAnsi" w:cstheme="minorHAnsi"/>
          <w:sz w:val="22"/>
          <w:szCs w:val="22"/>
        </w:rPr>
        <w:t xml:space="preserve"> a prepayment penalty and/or acceleration fee.</w:t>
      </w:r>
      <w:r w:rsidR="00D35ED4">
        <w:rPr>
          <w:rFonts w:asciiTheme="minorHAnsi" w:hAnsiTheme="minorHAnsi" w:cstheme="minorHAnsi"/>
          <w:sz w:val="22"/>
          <w:szCs w:val="22"/>
        </w:rPr>
        <w:t xml:space="preserve"> </w:t>
      </w:r>
      <w:r w:rsidR="00D35ED4" w:rsidRPr="00D35ED4">
        <w:rPr>
          <w:rFonts w:asciiTheme="minorHAnsi" w:hAnsiTheme="minorHAnsi" w:cstheme="minorHAnsi"/>
          <w:i/>
          <w:iCs/>
          <w:sz w:val="22"/>
          <w:szCs w:val="22"/>
          <w:shd w:val="clear" w:color="auto" w:fill="BFBFBF" w:themeFill="background1" w:themeFillShade="BF"/>
        </w:rPr>
        <w:t>(Note 5Q)</w:t>
      </w:r>
    </w:p>
    <w:p w14:paraId="1A41E319" w14:textId="2FFEB05D" w:rsidR="006149BE" w:rsidRDefault="006149BE">
      <w:pPr>
        <w:pStyle w:val="ListContinue"/>
        <w:tabs>
          <w:tab w:val="num" w:pos="1440"/>
        </w:tabs>
        <w:ind w:left="720"/>
        <w:rPr>
          <w:ins w:id="198" w:author="Gann, Julie" w:date="2025-07-09T10:29:00Z" w16du:dateUtc="2025-07-09T15:29:00Z"/>
          <w:rFonts w:asciiTheme="minorHAnsi" w:hAnsiTheme="minorHAnsi" w:cstheme="minorHAnsi"/>
          <w:szCs w:val="22"/>
        </w:rPr>
        <w:pPrChange w:id="199" w:author="Gann, Julie" w:date="2025-07-09T10:30:00Z" w16du:dateUtc="2025-07-09T15:30:00Z">
          <w:pPr>
            <w:pStyle w:val="ListContinue"/>
            <w:numPr>
              <w:numId w:val="56"/>
            </w:numPr>
            <w:tabs>
              <w:tab w:val="num" w:pos="720"/>
            </w:tabs>
            <w:ind w:left="2160" w:hanging="720"/>
          </w:pPr>
        </w:pPrChange>
      </w:pPr>
      <w:ins w:id="200" w:author="Gann, Julie" w:date="2025-07-09T10:30:00Z" w16du:dateUtc="2025-07-09T15:30:00Z">
        <w:r>
          <w:rPr>
            <w:rFonts w:asciiTheme="minorHAnsi" w:hAnsiTheme="minorHAnsi" w:cstheme="minorHAnsi"/>
            <w:szCs w:val="22"/>
          </w:rPr>
          <w:t>28.</w:t>
        </w:r>
        <w:r>
          <w:rPr>
            <w:rFonts w:asciiTheme="minorHAnsi" w:hAnsiTheme="minorHAnsi" w:cstheme="minorHAnsi"/>
            <w:szCs w:val="22"/>
          </w:rPr>
          <w:tab/>
        </w:r>
      </w:ins>
      <w:ins w:id="201" w:author="Gann, Julie" w:date="2025-07-09T10:29:00Z" w16du:dateUtc="2025-07-09T15:29:00Z">
        <w:r w:rsidRPr="00890803">
          <w:rPr>
            <w:rFonts w:asciiTheme="minorHAnsi" w:hAnsiTheme="minorHAnsi" w:cstheme="minorHAnsi"/>
            <w:szCs w:val="22"/>
          </w:rPr>
          <w:t xml:space="preserve">Refer to the Preamble for further discussion regarding disclosure requirements. </w:t>
        </w:r>
      </w:ins>
      <w:ins w:id="202" w:author="Gann, Julie" w:date="2025-07-10T09:15:00Z" w16du:dateUtc="2025-07-10T14:15:00Z">
        <w:r w:rsidR="00DE66BD">
          <w:rPr>
            <w:rFonts w:asciiTheme="minorHAnsi" w:hAnsiTheme="minorHAnsi" w:cstheme="minorHAnsi"/>
            <w:szCs w:val="22"/>
          </w:rPr>
          <w:t xml:space="preserve">Disclosures in paragraphs </w:t>
        </w:r>
        <w:r w:rsidR="00AC46F4">
          <w:rPr>
            <w:rFonts w:asciiTheme="minorHAnsi" w:hAnsiTheme="minorHAnsi" w:cstheme="minorHAnsi"/>
            <w:szCs w:val="22"/>
          </w:rPr>
          <w:t>27.a., 27</w:t>
        </w:r>
      </w:ins>
      <w:ins w:id="203" w:author="Jacks, Wendy" w:date="2025-08-15T07:39:00Z" w16du:dateUtc="2025-08-15T12:39:00Z">
        <w:r w:rsidR="00D815C8">
          <w:rPr>
            <w:rFonts w:asciiTheme="minorHAnsi" w:hAnsiTheme="minorHAnsi" w:cstheme="minorHAnsi"/>
            <w:szCs w:val="22"/>
          </w:rPr>
          <w:t>.</w:t>
        </w:r>
      </w:ins>
      <w:ins w:id="204" w:author="Gann, Julie" w:date="2025-07-10T09:15:00Z" w16du:dateUtc="2025-07-10T14:15:00Z">
        <w:r w:rsidR="00DE66BD">
          <w:rPr>
            <w:rFonts w:asciiTheme="minorHAnsi" w:hAnsiTheme="minorHAnsi" w:cstheme="minorHAnsi"/>
            <w:szCs w:val="22"/>
          </w:rPr>
          <w:t xml:space="preserve">c., </w:t>
        </w:r>
        <w:r w:rsidR="00AC46F4">
          <w:rPr>
            <w:rFonts w:asciiTheme="minorHAnsi" w:hAnsiTheme="minorHAnsi" w:cstheme="minorHAnsi"/>
            <w:szCs w:val="22"/>
          </w:rPr>
          <w:t>27</w:t>
        </w:r>
        <w:r w:rsidR="00DE66BD">
          <w:rPr>
            <w:rFonts w:asciiTheme="minorHAnsi" w:hAnsiTheme="minorHAnsi" w:cstheme="minorHAnsi"/>
            <w:szCs w:val="22"/>
          </w:rPr>
          <w:t xml:space="preserve">.d., </w:t>
        </w:r>
      </w:ins>
      <w:ins w:id="205" w:author="Gann, Julie" w:date="2025-07-10T09:16:00Z" w16du:dateUtc="2025-07-10T14:16:00Z">
        <w:r w:rsidR="00E93C22">
          <w:rPr>
            <w:rFonts w:asciiTheme="minorHAnsi" w:hAnsiTheme="minorHAnsi" w:cstheme="minorHAnsi"/>
            <w:szCs w:val="22"/>
          </w:rPr>
          <w:t>27</w:t>
        </w:r>
      </w:ins>
      <w:ins w:id="206" w:author="Gann, Julie" w:date="2025-07-10T09:15:00Z" w16du:dateUtc="2025-07-10T14:15:00Z">
        <w:r w:rsidR="00DE66BD">
          <w:rPr>
            <w:rFonts w:asciiTheme="minorHAnsi" w:hAnsiTheme="minorHAnsi" w:cstheme="minorHAnsi"/>
            <w:szCs w:val="22"/>
          </w:rPr>
          <w:t xml:space="preserve">.e., </w:t>
        </w:r>
      </w:ins>
      <w:ins w:id="207" w:author="Gann, Julie" w:date="2025-07-10T09:16:00Z" w16du:dateUtc="2025-07-10T14:16:00Z">
        <w:r w:rsidR="00E93C22">
          <w:rPr>
            <w:rFonts w:asciiTheme="minorHAnsi" w:hAnsiTheme="minorHAnsi" w:cstheme="minorHAnsi"/>
            <w:szCs w:val="22"/>
          </w:rPr>
          <w:t>27</w:t>
        </w:r>
      </w:ins>
      <w:ins w:id="208" w:author="Gann, Julie" w:date="2025-07-10T09:15:00Z" w16du:dateUtc="2025-07-10T14:15:00Z">
        <w:r w:rsidR="00DE66BD">
          <w:rPr>
            <w:rFonts w:asciiTheme="minorHAnsi" w:hAnsiTheme="minorHAnsi" w:cstheme="minorHAnsi"/>
            <w:szCs w:val="22"/>
          </w:rPr>
          <w:t>.</w:t>
        </w:r>
      </w:ins>
      <w:ins w:id="209" w:author="Gann, Julie" w:date="2025-07-10T09:16:00Z" w16du:dateUtc="2025-07-10T14:16:00Z">
        <w:r w:rsidR="00E93C22">
          <w:rPr>
            <w:rFonts w:asciiTheme="minorHAnsi" w:hAnsiTheme="minorHAnsi" w:cstheme="minorHAnsi"/>
            <w:szCs w:val="22"/>
          </w:rPr>
          <w:t>h</w:t>
        </w:r>
      </w:ins>
      <w:ins w:id="210" w:author="Gann, Julie" w:date="2025-07-10T09:15:00Z" w16du:dateUtc="2025-07-10T14:15:00Z">
        <w:r w:rsidR="00DE66BD">
          <w:rPr>
            <w:rFonts w:asciiTheme="minorHAnsi" w:hAnsiTheme="minorHAnsi" w:cstheme="minorHAnsi"/>
            <w:szCs w:val="22"/>
          </w:rPr>
          <w:t xml:space="preserve">., and </w:t>
        </w:r>
      </w:ins>
      <w:ins w:id="211" w:author="Gann, Julie" w:date="2025-07-10T09:16:00Z" w16du:dateUtc="2025-07-10T14:16:00Z">
        <w:r w:rsidR="00E93C22">
          <w:rPr>
            <w:rFonts w:asciiTheme="minorHAnsi" w:hAnsiTheme="minorHAnsi" w:cstheme="minorHAnsi"/>
            <w:szCs w:val="22"/>
          </w:rPr>
          <w:t>27</w:t>
        </w:r>
      </w:ins>
      <w:ins w:id="212" w:author="Gann, Julie" w:date="2025-07-10T09:15:00Z" w16du:dateUtc="2025-07-10T14:15:00Z">
        <w:r w:rsidR="00DE66BD">
          <w:rPr>
            <w:rFonts w:asciiTheme="minorHAnsi" w:hAnsiTheme="minorHAnsi" w:cstheme="minorHAnsi"/>
            <w:szCs w:val="22"/>
          </w:rPr>
          <w:t>.</w:t>
        </w:r>
      </w:ins>
      <w:ins w:id="213" w:author="Gann, Julie" w:date="2025-07-10T09:16:00Z" w16du:dateUtc="2025-07-10T14:16:00Z">
        <w:r w:rsidR="00E93C22">
          <w:rPr>
            <w:rFonts w:asciiTheme="minorHAnsi" w:hAnsiTheme="minorHAnsi" w:cstheme="minorHAnsi"/>
            <w:szCs w:val="22"/>
          </w:rPr>
          <w:t>i</w:t>
        </w:r>
      </w:ins>
      <w:ins w:id="214" w:author="Gann, Julie" w:date="2025-07-10T09:15:00Z" w16du:dateUtc="2025-07-10T14:15:00Z">
        <w:r w:rsidR="00DE66BD">
          <w:rPr>
            <w:rFonts w:asciiTheme="minorHAnsi" w:hAnsiTheme="minorHAnsi" w:cstheme="minorHAnsi"/>
            <w:szCs w:val="22"/>
          </w:rPr>
          <w:t xml:space="preserve">. are required in all interim and annual financial statements. </w:t>
        </w:r>
      </w:ins>
      <w:ins w:id="215" w:author="Gann, Julie" w:date="2025-07-09T10:29:00Z" w16du:dateUtc="2025-07-09T15:29:00Z">
        <w:r w:rsidRPr="00890803">
          <w:rPr>
            <w:rFonts w:asciiTheme="minorHAnsi" w:hAnsiTheme="minorHAnsi" w:cstheme="minorHAnsi"/>
            <w:szCs w:val="22"/>
          </w:rPr>
          <w:t xml:space="preserve">Disclosure requirements in paragraphs </w:t>
        </w:r>
      </w:ins>
      <w:ins w:id="216" w:author="Gann, Julie" w:date="2025-07-09T10:30:00Z" w16du:dateUtc="2025-07-09T15:30:00Z">
        <w:r w:rsidR="001B0019">
          <w:rPr>
            <w:rFonts w:asciiTheme="minorHAnsi" w:hAnsiTheme="minorHAnsi" w:cstheme="minorHAnsi"/>
            <w:szCs w:val="22"/>
          </w:rPr>
          <w:t>27</w:t>
        </w:r>
      </w:ins>
      <w:ins w:id="217" w:author="Gann, Julie" w:date="2025-07-09T10:29:00Z" w16du:dateUtc="2025-07-09T15:29:00Z">
        <w:r w:rsidRPr="00890803">
          <w:rPr>
            <w:rFonts w:asciiTheme="minorHAnsi" w:hAnsiTheme="minorHAnsi" w:cstheme="minorHAnsi"/>
            <w:szCs w:val="22"/>
          </w:rPr>
          <w:t>.b.</w:t>
        </w:r>
      </w:ins>
      <w:ins w:id="218" w:author="Gann, Julie" w:date="2025-07-09T10:31:00Z" w16du:dateUtc="2025-07-09T15:31:00Z">
        <w:r w:rsidR="001B0019">
          <w:rPr>
            <w:rFonts w:asciiTheme="minorHAnsi" w:hAnsiTheme="minorHAnsi" w:cstheme="minorHAnsi"/>
            <w:szCs w:val="22"/>
          </w:rPr>
          <w:t xml:space="preserve">, </w:t>
        </w:r>
        <w:r w:rsidR="00DA2762">
          <w:rPr>
            <w:rFonts w:asciiTheme="minorHAnsi" w:hAnsiTheme="minorHAnsi" w:cstheme="minorHAnsi"/>
            <w:szCs w:val="22"/>
          </w:rPr>
          <w:t>27.f., and</w:t>
        </w:r>
      </w:ins>
      <w:ins w:id="219" w:author="Gann, Julie" w:date="2025-07-09T10:29:00Z" w16du:dateUtc="2025-07-09T15:29:00Z">
        <w:r w:rsidRPr="00890803">
          <w:rPr>
            <w:rFonts w:asciiTheme="minorHAnsi" w:hAnsiTheme="minorHAnsi" w:cstheme="minorHAnsi"/>
            <w:szCs w:val="22"/>
          </w:rPr>
          <w:t xml:space="preserve"> </w:t>
        </w:r>
      </w:ins>
      <w:ins w:id="220" w:author="Gann, Julie" w:date="2025-07-09T10:31:00Z" w16du:dateUtc="2025-07-09T15:31:00Z">
        <w:r w:rsidR="001B0019">
          <w:rPr>
            <w:rFonts w:asciiTheme="minorHAnsi" w:hAnsiTheme="minorHAnsi" w:cstheme="minorHAnsi"/>
            <w:szCs w:val="22"/>
          </w:rPr>
          <w:t>27</w:t>
        </w:r>
      </w:ins>
      <w:ins w:id="221" w:author="Gann, Julie" w:date="2025-07-09T10:29:00Z" w16du:dateUtc="2025-07-09T15:29:00Z">
        <w:r w:rsidRPr="00890803">
          <w:rPr>
            <w:rFonts w:asciiTheme="minorHAnsi" w:hAnsiTheme="minorHAnsi" w:cstheme="minorHAnsi"/>
            <w:szCs w:val="22"/>
          </w:rPr>
          <w:t>.</w:t>
        </w:r>
      </w:ins>
      <w:ins w:id="222" w:author="Gann, Julie" w:date="2025-07-10T09:16:00Z" w16du:dateUtc="2025-07-10T14:16:00Z">
        <w:r w:rsidR="00331BC1">
          <w:rPr>
            <w:rFonts w:asciiTheme="minorHAnsi" w:hAnsiTheme="minorHAnsi" w:cstheme="minorHAnsi"/>
            <w:szCs w:val="22"/>
          </w:rPr>
          <w:t>m</w:t>
        </w:r>
      </w:ins>
      <w:ins w:id="223" w:author="Gann, Julie" w:date="2025-07-09T10:29:00Z" w16du:dateUtc="2025-07-09T15:29:00Z">
        <w:r w:rsidRPr="00890803">
          <w:rPr>
            <w:rFonts w:asciiTheme="minorHAnsi" w:hAnsiTheme="minorHAnsi" w:cstheme="minorHAnsi"/>
            <w:szCs w:val="22"/>
          </w:rPr>
          <w:t>. are required in the annual audited statutory financial statements only.</w:t>
        </w:r>
        <w:r>
          <w:rPr>
            <w:rFonts w:asciiTheme="minorHAnsi" w:hAnsiTheme="minorHAnsi" w:cstheme="minorHAnsi"/>
            <w:szCs w:val="22"/>
          </w:rPr>
          <w:t xml:space="preserve"> </w:t>
        </w:r>
      </w:ins>
    </w:p>
    <w:p w14:paraId="3C0A3E53" w14:textId="77777777" w:rsidR="00C93316" w:rsidRDefault="00C93316">
      <w:pPr>
        <w:rPr>
          <w:rFonts w:ascii="Calibri" w:hAnsi="Calibri" w:cs="Calibri"/>
          <w:sz w:val="22"/>
          <w:szCs w:val="22"/>
        </w:rPr>
      </w:pPr>
      <w:r>
        <w:rPr>
          <w:rFonts w:ascii="Calibri" w:hAnsi="Calibri" w:cs="Calibri"/>
          <w:sz w:val="22"/>
          <w:szCs w:val="22"/>
        </w:rPr>
        <w:br w:type="page"/>
      </w:r>
    </w:p>
    <w:p w14:paraId="25C98546" w14:textId="09DB459D" w:rsidR="00FC13EE" w:rsidRPr="00901DCD" w:rsidRDefault="00FC13EE" w:rsidP="00FC13EE">
      <w:pPr>
        <w:rPr>
          <w:rFonts w:ascii="Calibri" w:hAnsi="Calibri" w:cs="Calibri"/>
          <w:sz w:val="22"/>
          <w:szCs w:val="22"/>
          <w:rPrChange w:id="224" w:author="Gann, Julie" w:date="2025-06-12T13:53:00Z" w16du:dateUtc="2025-06-12T18:53:00Z">
            <w:rPr>
              <w:rFonts w:asciiTheme="minorHAnsi" w:hAnsiTheme="minorHAnsi" w:cstheme="minorHAnsi"/>
              <w:szCs w:val="22"/>
            </w:rPr>
          </w:rPrChange>
        </w:rPr>
      </w:pPr>
      <w:r w:rsidRPr="00901DCD">
        <w:rPr>
          <w:rFonts w:ascii="Calibri" w:hAnsi="Calibri" w:cs="Calibri"/>
          <w:sz w:val="22"/>
          <w:szCs w:val="22"/>
          <w:rPrChange w:id="225" w:author="Gann, Julie" w:date="2025-06-12T13:53:00Z" w16du:dateUtc="2025-06-12T18:53:00Z">
            <w:rPr>
              <w:rFonts w:asciiTheme="minorHAnsi" w:hAnsiTheme="minorHAnsi" w:cstheme="minorHAnsi"/>
              <w:szCs w:val="22"/>
            </w:rPr>
          </w:rPrChange>
        </w:rPr>
        <w:lastRenderedPageBreak/>
        <w:t xml:space="preserve">Residuals: </w:t>
      </w:r>
      <w:r w:rsidR="00284169" w:rsidRPr="00284169">
        <w:rPr>
          <w:rFonts w:ascii="Calibri" w:hAnsi="Calibri" w:cs="Calibri"/>
          <w:sz w:val="22"/>
          <w:szCs w:val="22"/>
          <w:highlight w:val="lightGray"/>
          <w:rPrChange w:id="226" w:author="Gann, Julie" w:date="2025-07-09T10:34:00Z" w16du:dateUtc="2025-07-09T15:34:00Z">
            <w:rPr>
              <w:rFonts w:ascii="Calibri" w:hAnsi="Calibri" w:cs="Calibri"/>
              <w:sz w:val="22"/>
              <w:szCs w:val="22"/>
            </w:rPr>
          </w:rPrChange>
        </w:rPr>
        <w:t>(With the addition of paragraph 28, the remaining paragraphs in SSAP No. 21 will be renumbered.)</w:t>
      </w:r>
      <w:r w:rsidR="00284169">
        <w:rPr>
          <w:rFonts w:ascii="Calibri" w:hAnsi="Calibri" w:cs="Calibri"/>
          <w:sz w:val="22"/>
          <w:szCs w:val="22"/>
        </w:rPr>
        <w:t xml:space="preserve"> </w:t>
      </w:r>
    </w:p>
    <w:p w14:paraId="22C6C57F" w14:textId="77777777" w:rsidR="006F4B64" w:rsidRPr="00901DCD" w:rsidRDefault="006F4B64" w:rsidP="00A82298">
      <w:pPr>
        <w:pStyle w:val="ListContinue"/>
        <w:tabs>
          <w:tab w:val="num" w:pos="720"/>
        </w:tabs>
        <w:spacing w:after="0"/>
        <w:ind w:left="720"/>
        <w:rPr>
          <w:rFonts w:ascii="Calibri" w:hAnsi="Calibri" w:cs="Calibri"/>
          <w:szCs w:val="22"/>
          <w:rPrChange w:id="227" w:author="Gann, Julie" w:date="2025-06-12T13:53:00Z" w16du:dateUtc="2025-06-12T18:53:00Z">
            <w:rPr>
              <w:rFonts w:asciiTheme="minorHAnsi" w:hAnsiTheme="minorHAnsi" w:cstheme="minorHAnsi"/>
              <w:szCs w:val="22"/>
            </w:rPr>
          </w:rPrChange>
        </w:rPr>
      </w:pPr>
    </w:p>
    <w:p w14:paraId="5F7176A2" w14:textId="59AD5E96" w:rsidR="0013044D" w:rsidRPr="00901DCD" w:rsidRDefault="0013044D" w:rsidP="004E3328">
      <w:pPr>
        <w:pStyle w:val="ListContinue"/>
        <w:tabs>
          <w:tab w:val="num" w:pos="720"/>
        </w:tabs>
        <w:ind w:left="720"/>
        <w:rPr>
          <w:ins w:id="228" w:author="Gann, Julie" w:date="2025-06-12T13:49:00Z" w16du:dateUtc="2025-06-12T18:49:00Z"/>
          <w:rFonts w:ascii="Calibri" w:hAnsi="Calibri" w:cs="Calibri"/>
          <w:szCs w:val="22"/>
          <w:rPrChange w:id="229" w:author="Gann, Julie" w:date="2025-06-12T13:53:00Z" w16du:dateUtc="2025-06-12T18:53:00Z">
            <w:rPr>
              <w:ins w:id="230" w:author="Gann, Julie" w:date="2025-06-12T13:49:00Z" w16du:dateUtc="2025-06-12T18:49:00Z"/>
              <w:rFonts w:asciiTheme="minorHAnsi" w:hAnsiTheme="minorHAnsi" w:cstheme="minorHAnsi"/>
              <w:szCs w:val="22"/>
            </w:rPr>
          </w:rPrChange>
        </w:rPr>
      </w:pPr>
      <w:ins w:id="231" w:author="Gann, Julie" w:date="2025-06-12T13:48:00Z" w16du:dateUtc="2025-06-12T18:48:00Z">
        <w:r w:rsidRPr="00901DCD">
          <w:rPr>
            <w:rFonts w:ascii="Calibri" w:hAnsi="Calibri" w:cs="Calibri"/>
            <w:szCs w:val="22"/>
            <w:rPrChange w:id="232" w:author="Gann, Julie" w:date="2025-06-12T13:53:00Z" w16du:dateUtc="2025-06-12T18:53:00Z">
              <w:rPr>
                <w:rFonts w:asciiTheme="minorHAnsi" w:hAnsiTheme="minorHAnsi" w:cstheme="minorHAnsi"/>
                <w:szCs w:val="22"/>
              </w:rPr>
            </w:rPrChange>
          </w:rPr>
          <w:t>3</w:t>
        </w:r>
      </w:ins>
      <w:ins w:id="233" w:author="Gann, Julie" w:date="2025-07-09T10:33:00Z" w16du:dateUtc="2025-07-09T15:33:00Z">
        <w:r w:rsidR="00284169">
          <w:rPr>
            <w:rFonts w:ascii="Calibri" w:hAnsi="Calibri" w:cs="Calibri"/>
            <w:szCs w:val="22"/>
          </w:rPr>
          <w:t>9</w:t>
        </w:r>
      </w:ins>
      <w:ins w:id="234" w:author="Gann, Julie" w:date="2025-06-12T13:48:00Z" w16du:dateUtc="2025-06-12T18:48:00Z">
        <w:r w:rsidRPr="00901DCD">
          <w:rPr>
            <w:rFonts w:ascii="Calibri" w:hAnsi="Calibri" w:cs="Calibri"/>
            <w:szCs w:val="22"/>
            <w:rPrChange w:id="235" w:author="Gann, Julie" w:date="2025-06-12T13:53:00Z" w16du:dateUtc="2025-06-12T18:53:00Z">
              <w:rPr>
                <w:rFonts w:asciiTheme="minorHAnsi" w:hAnsiTheme="minorHAnsi" w:cstheme="minorHAnsi"/>
                <w:szCs w:val="22"/>
              </w:rPr>
            </w:rPrChange>
          </w:rPr>
          <w:t>.</w:t>
        </w:r>
        <w:r w:rsidRPr="00901DCD">
          <w:rPr>
            <w:rFonts w:ascii="Calibri" w:hAnsi="Calibri" w:cs="Calibri"/>
            <w:szCs w:val="22"/>
            <w:rPrChange w:id="236" w:author="Gann, Julie" w:date="2025-06-12T13:53:00Z" w16du:dateUtc="2025-06-12T18:53:00Z">
              <w:rPr>
                <w:rFonts w:asciiTheme="minorHAnsi" w:hAnsiTheme="minorHAnsi" w:cstheme="minorHAnsi"/>
                <w:szCs w:val="22"/>
              </w:rPr>
            </w:rPrChange>
          </w:rPr>
          <w:tab/>
        </w:r>
        <w:r w:rsidR="006F4B64" w:rsidRPr="00901DCD">
          <w:rPr>
            <w:rFonts w:ascii="Calibri" w:hAnsi="Calibri" w:cs="Calibri"/>
            <w:szCs w:val="22"/>
            <w:rPrChange w:id="237" w:author="Gann, Julie" w:date="2025-06-12T13:53:00Z" w16du:dateUtc="2025-06-12T18:53:00Z">
              <w:rPr>
                <w:rFonts w:asciiTheme="minorHAnsi" w:hAnsiTheme="minorHAnsi" w:cstheme="minorHAnsi"/>
                <w:szCs w:val="22"/>
              </w:rPr>
            </w:rPrChange>
          </w:rPr>
          <w:t>The financial statements shall include the following disclosures</w:t>
        </w:r>
      </w:ins>
      <w:ins w:id="238" w:author="Gann, Julie" w:date="2025-06-12T15:48:00Z" w16du:dateUtc="2025-06-12T20:48:00Z">
        <w:r w:rsidR="00873F14">
          <w:rPr>
            <w:rFonts w:ascii="Calibri" w:hAnsi="Calibri" w:cs="Calibri"/>
            <w:szCs w:val="22"/>
          </w:rPr>
          <w:t>. The disclosure in paragraph</w:t>
        </w:r>
      </w:ins>
      <w:ins w:id="239" w:author="Gann, Julie" w:date="2025-06-12T15:49:00Z" w16du:dateUtc="2025-06-12T20:49:00Z">
        <w:r w:rsidR="00DF5C83">
          <w:rPr>
            <w:rFonts w:ascii="Calibri" w:hAnsi="Calibri" w:cs="Calibri"/>
            <w:szCs w:val="22"/>
          </w:rPr>
          <w:t xml:space="preserve"> </w:t>
        </w:r>
      </w:ins>
      <w:ins w:id="240" w:author="Gann, Julie" w:date="2025-06-12T15:48:00Z" w16du:dateUtc="2025-06-12T20:48:00Z">
        <w:r w:rsidR="00873F14">
          <w:rPr>
            <w:rFonts w:ascii="Calibri" w:hAnsi="Calibri" w:cs="Calibri"/>
            <w:szCs w:val="22"/>
          </w:rPr>
          <w:t>3</w:t>
        </w:r>
      </w:ins>
      <w:ins w:id="241" w:author="Gann, Julie" w:date="2025-07-09T10:34:00Z" w16du:dateUtc="2025-07-09T15:34:00Z">
        <w:r w:rsidR="00954CA6">
          <w:rPr>
            <w:rFonts w:ascii="Calibri" w:hAnsi="Calibri" w:cs="Calibri"/>
            <w:szCs w:val="22"/>
          </w:rPr>
          <w:t>9</w:t>
        </w:r>
      </w:ins>
      <w:ins w:id="242" w:author="Gann, Julie" w:date="2025-06-12T15:50:00Z" w16du:dateUtc="2025-06-12T20:50:00Z">
        <w:r w:rsidR="00DF5C83">
          <w:rPr>
            <w:rFonts w:ascii="Calibri" w:hAnsi="Calibri" w:cs="Calibri"/>
            <w:szCs w:val="22"/>
          </w:rPr>
          <w:t xml:space="preserve">.g. </w:t>
        </w:r>
        <w:r w:rsidR="00EE354F">
          <w:rPr>
            <w:rFonts w:ascii="Calibri" w:hAnsi="Calibri" w:cs="Calibri"/>
            <w:szCs w:val="22"/>
          </w:rPr>
          <w:t xml:space="preserve">is </w:t>
        </w:r>
      </w:ins>
      <w:ins w:id="243" w:author="Gann, Julie" w:date="2025-07-09T10:34:00Z" w16du:dateUtc="2025-07-09T15:34:00Z">
        <w:r w:rsidR="000D4A87">
          <w:rPr>
            <w:rFonts w:ascii="Calibri" w:hAnsi="Calibri" w:cs="Calibri"/>
            <w:szCs w:val="22"/>
          </w:rPr>
          <w:t xml:space="preserve">required in the </w:t>
        </w:r>
      </w:ins>
      <w:ins w:id="244" w:author="Gann, Julie" w:date="2025-06-12T15:50:00Z" w16du:dateUtc="2025-06-12T20:50:00Z">
        <w:r w:rsidR="00EE354F">
          <w:rPr>
            <w:rFonts w:ascii="Calibri" w:hAnsi="Calibri" w:cs="Calibri"/>
            <w:szCs w:val="22"/>
          </w:rPr>
          <w:t xml:space="preserve">annual audited </w:t>
        </w:r>
      </w:ins>
      <w:ins w:id="245" w:author="Gann, Julie" w:date="2025-07-09T10:34:00Z" w16du:dateUtc="2025-07-09T15:34:00Z">
        <w:r w:rsidR="000D4A87">
          <w:rPr>
            <w:rFonts w:ascii="Calibri" w:hAnsi="Calibri" w:cs="Calibri"/>
            <w:szCs w:val="22"/>
          </w:rPr>
          <w:t>stat</w:t>
        </w:r>
      </w:ins>
      <w:ins w:id="246" w:author="Gann, Julie" w:date="2025-07-09T10:35:00Z" w16du:dateUtc="2025-07-09T15:35:00Z">
        <w:r w:rsidR="000D4A87">
          <w:rPr>
            <w:rFonts w:ascii="Calibri" w:hAnsi="Calibri" w:cs="Calibri"/>
            <w:szCs w:val="22"/>
          </w:rPr>
          <w:t xml:space="preserve">utory financial statements </w:t>
        </w:r>
      </w:ins>
      <w:ins w:id="247" w:author="Gann, Julie" w:date="2025-06-12T15:50:00Z" w16du:dateUtc="2025-06-12T20:50:00Z">
        <w:r w:rsidR="00EE354F">
          <w:rPr>
            <w:rFonts w:ascii="Calibri" w:hAnsi="Calibri" w:cs="Calibri"/>
            <w:szCs w:val="22"/>
          </w:rPr>
          <w:t xml:space="preserve">only. </w:t>
        </w:r>
        <w:r w:rsidR="007F751E">
          <w:rPr>
            <w:rFonts w:ascii="Calibri" w:hAnsi="Calibri" w:cs="Calibri"/>
            <w:szCs w:val="22"/>
          </w:rPr>
          <w:t xml:space="preserve">The disclosures in </w:t>
        </w:r>
      </w:ins>
      <w:ins w:id="248" w:author="Gann, Julie" w:date="2025-06-12T15:51:00Z" w16du:dateUtc="2025-06-12T20:51:00Z">
        <w:r w:rsidR="007F751E">
          <w:rPr>
            <w:rFonts w:ascii="Calibri" w:hAnsi="Calibri" w:cs="Calibri"/>
            <w:szCs w:val="22"/>
          </w:rPr>
          <w:t xml:space="preserve">paragraphs </w:t>
        </w:r>
      </w:ins>
      <w:ins w:id="249" w:author="Gann, Julie" w:date="2025-07-14T10:12:00Z" w16du:dateUtc="2025-07-14T15:12:00Z">
        <w:r w:rsidR="009B2643">
          <w:rPr>
            <w:rFonts w:ascii="Calibri" w:hAnsi="Calibri" w:cs="Calibri"/>
            <w:szCs w:val="22"/>
          </w:rPr>
          <w:t xml:space="preserve">38.a., </w:t>
        </w:r>
      </w:ins>
      <w:ins w:id="250" w:author="Gann, Julie" w:date="2025-06-12T15:51:00Z" w16du:dateUtc="2025-06-12T20:51:00Z">
        <w:r w:rsidR="007F751E">
          <w:rPr>
            <w:rFonts w:ascii="Calibri" w:hAnsi="Calibri" w:cs="Calibri"/>
            <w:szCs w:val="22"/>
          </w:rPr>
          <w:t xml:space="preserve">38.c., </w:t>
        </w:r>
      </w:ins>
      <w:ins w:id="251" w:author="Gann, Julie" w:date="2025-07-09T10:36:00Z" w16du:dateUtc="2025-07-09T15:36:00Z">
        <w:r w:rsidR="002D613E">
          <w:rPr>
            <w:rFonts w:ascii="Calibri" w:hAnsi="Calibri" w:cs="Calibri"/>
            <w:szCs w:val="22"/>
          </w:rPr>
          <w:t xml:space="preserve">and </w:t>
        </w:r>
      </w:ins>
      <w:ins w:id="252" w:author="Gann, Julie" w:date="2025-06-12T15:51:00Z" w16du:dateUtc="2025-06-12T20:51:00Z">
        <w:r w:rsidR="007F751E">
          <w:rPr>
            <w:rFonts w:ascii="Calibri" w:hAnsi="Calibri" w:cs="Calibri"/>
            <w:szCs w:val="22"/>
          </w:rPr>
          <w:t>38.d.</w:t>
        </w:r>
      </w:ins>
      <w:ins w:id="253" w:author="Gann, Julie" w:date="2025-07-09T10:36:00Z" w16du:dateUtc="2025-07-09T15:36:00Z">
        <w:r w:rsidR="002D613E">
          <w:rPr>
            <w:rFonts w:ascii="Calibri" w:hAnsi="Calibri" w:cs="Calibri"/>
            <w:szCs w:val="22"/>
          </w:rPr>
          <w:t xml:space="preserve"> </w:t>
        </w:r>
      </w:ins>
      <w:ins w:id="254" w:author="Gann, Julie" w:date="2025-06-12T15:51:00Z" w16du:dateUtc="2025-06-12T20:51:00Z">
        <w:r w:rsidR="00C74754">
          <w:rPr>
            <w:rFonts w:ascii="Calibri" w:hAnsi="Calibri" w:cs="Calibri"/>
            <w:szCs w:val="22"/>
          </w:rPr>
          <w:t xml:space="preserve">shall be included </w:t>
        </w:r>
      </w:ins>
      <w:ins w:id="255" w:author="Gann, Julie" w:date="2025-06-12T15:52:00Z" w16du:dateUtc="2025-06-12T20:52:00Z">
        <w:r w:rsidR="009F7934">
          <w:rPr>
            <w:rFonts w:ascii="Calibri" w:hAnsi="Calibri" w:cs="Calibri"/>
            <w:szCs w:val="22"/>
          </w:rPr>
          <w:t>in all</w:t>
        </w:r>
        <w:r w:rsidR="00184DA7">
          <w:rPr>
            <w:rFonts w:ascii="Calibri" w:hAnsi="Calibri" w:cs="Calibri"/>
            <w:szCs w:val="22"/>
          </w:rPr>
          <w:t xml:space="preserve"> interim and annual financial statements</w:t>
        </w:r>
      </w:ins>
      <w:r w:rsidR="0099599A">
        <w:rPr>
          <w:rFonts w:ascii="Calibri" w:hAnsi="Calibri" w:cs="Calibri"/>
          <w:szCs w:val="22"/>
        </w:rPr>
        <w:t xml:space="preserve">. </w:t>
      </w:r>
    </w:p>
    <w:p w14:paraId="17AE983E" w14:textId="1FA7691A" w:rsidR="00D062BF" w:rsidRPr="0015449F" w:rsidRDefault="00D062BF">
      <w:pPr>
        <w:pStyle w:val="ListNumber2"/>
        <w:numPr>
          <w:ilvl w:val="0"/>
          <w:numId w:val="27"/>
        </w:numPr>
        <w:spacing w:after="220"/>
        <w:jc w:val="both"/>
        <w:rPr>
          <w:ins w:id="256" w:author="Gann, Julie" w:date="2025-06-12T13:49:00Z" w16du:dateUtc="2025-06-12T18:49:00Z"/>
          <w:rFonts w:ascii="Calibri" w:hAnsi="Calibri" w:cs="Calibri"/>
          <w:i/>
          <w:iCs/>
          <w:sz w:val="22"/>
          <w:szCs w:val="22"/>
        </w:rPr>
        <w:pPrChange w:id="257"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258" w:author="Gann, Julie" w:date="2025-06-12T13:49:00Z" w16du:dateUtc="2025-06-12T18:49:00Z">
        <w:r w:rsidRPr="00901DCD">
          <w:rPr>
            <w:rFonts w:ascii="Calibri" w:hAnsi="Calibri" w:cs="Calibri"/>
            <w:sz w:val="22"/>
            <w:szCs w:val="22"/>
            <w:rPrChange w:id="259" w:author="Gann, Julie" w:date="2025-06-12T13:53:00Z" w16du:dateUtc="2025-06-12T18:53:00Z">
              <w:rPr>
                <w:sz w:val="22"/>
                <w:szCs w:val="22"/>
              </w:rPr>
            </w:rPrChange>
          </w:rPr>
          <w:t xml:space="preserve">Fair values in accordance with </w:t>
        </w:r>
        <w:r w:rsidRPr="00D54DA0">
          <w:rPr>
            <w:rFonts w:ascii="Calibri" w:hAnsi="Calibri" w:cs="Calibri"/>
            <w:i/>
            <w:iCs/>
            <w:sz w:val="22"/>
            <w:szCs w:val="22"/>
          </w:rPr>
          <w:t>SSAP No. 100—Fair Value.</w:t>
        </w:r>
      </w:ins>
      <w:ins w:id="260" w:author="Gann, Julie" w:date="2025-07-09T12:43:00Z" w16du:dateUtc="2025-07-09T17:43:00Z">
        <w:r w:rsidR="00C33176">
          <w:rPr>
            <w:rFonts w:ascii="Calibri" w:hAnsi="Calibri" w:cs="Calibri"/>
            <w:i/>
            <w:iCs/>
            <w:sz w:val="22"/>
            <w:szCs w:val="22"/>
          </w:rPr>
          <w:t xml:space="preserve"> </w:t>
        </w:r>
      </w:ins>
      <w:r w:rsidR="0015449F" w:rsidRPr="00B904FE">
        <w:rPr>
          <w:rFonts w:ascii="Calibri" w:hAnsi="Calibri" w:cs="Calibri"/>
          <w:i/>
          <w:iCs/>
          <w:sz w:val="22"/>
          <w:szCs w:val="22"/>
          <w:highlight w:val="lightGray"/>
        </w:rPr>
        <w:t>(Note 20 – Required Quarterly.)</w:t>
      </w:r>
    </w:p>
    <w:p w14:paraId="20893BF2" w14:textId="64549168" w:rsidR="00D062BF" w:rsidRPr="00EE1289" w:rsidRDefault="00D062BF">
      <w:pPr>
        <w:pStyle w:val="ListNumber2"/>
        <w:numPr>
          <w:ilvl w:val="0"/>
          <w:numId w:val="27"/>
        </w:numPr>
        <w:spacing w:after="220"/>
        <w:jc w:val="both"/>
        <w:rPr>
          <w:ins w:id="261" w:author="Gann, Julie" w:date="2025-06-12T13:49:00Z" w16du:dateUtc="2025-06-12T18:49:00Z"/>
          <w:rFonts w:ascii="Calibri" w:hAnsi="Calibri" w:cs="Calibri"/>
          <w:i/>
          <w:iCs/>
          <w:sz w:val="22"/>
          <w:szCs w:val="22"/>
          <w:rPrChange w:id="262" w:author="Gann, Julie" w:date="2025-06-12T13:53:00Z" w16du:dateUtc="2025-06-12T18:53:00Z">
            <w:rPr>
              <w:ins w:id="263" w:author="Gann, Julie" w:date="2025-06-12T13:49:00Z" w16du:dateUtc="2025-06-12T18:49:00Z"/>
              <w:sz w:val="22"/>
              <w:szCs w:val="22"/>
            </w:rPr>
          </w:rPrChange>
        </w:rPr>
        <w:pPrChange w:id="264"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265" w:author="Gann, Julie" w:date="2025-06-12T13:49:00Z" w16du:dateUtc="2025-06-12T18:49:00Z">
        <w:r w:rsidRPr="00901DCD">
          <w:rPr>
            <w:rFonts w:ascii="Calibri" w:hAnsi="Calibri" w:cs="Calibri"/>
            <w:sz w:val="22"/>
            <w:szCs w:val="22"/>
            <w:rPrChange w:id="266" w:author="Gann, Julie" w:date="2025-06-12T13:53:00Z" w16du:dateUtc="2025-06-12T18:53:00Z">
              <w:rPr>
                <w:sz w:val="22"/>
                <w:szCs w:val="22"/>
              </w:rPr>
            </w:rPrChange>
          </w:rPr>
          <w:t>Basis at which the securities are stated</w:t>
        </w:r>
      </w:ins>
      <w:ins w:id="267" w:author="Gann, Julie" w:date="2025-07-09T10:42:00Z" w16du:dateUtc="2025-07-09T15:42:00Z">
        <w:r w:rsidR="00A27B26">
          <w:rPr>
            <w:rFonts w:ascii="Calibri" w:hAnsi="Calibri" w:cs="Calibri"/>
            <w:sz w:val="22"/>
            <w:szCs w:val="22"/>
          </w:rPr>
          <w:t xml:space="preserve"> and whether the company is in process of transitioning from the practical expedient </w:t>
        </w:r>
      </w:ins>
      <w:ins w:id="268" w:author="Gann, Julie" w:date="2025-07-09T10:43:00Z" w16du:dateUtc="2025-07-09T15:43:00Z">
        <w:r w:rsidR="00A27B26">
          <w:rPr>
            <w:rFonts w:ascii="Calibri" w:hAnsi="Calibri" w:cs="Calibri"/>
            <w:sz w:val="22"/>
            <w:szCs w:val="22"/>
          </w:rPr>
          <w:t>measurement method</w:t>
        </w:r>
      </w:ins>
      <w:ins w:id="269" w:author="Gann, Julie" w:date="2025-07-09T10:42:00Z" w16du:dateUtc="2025-07-09T15:42:00Z">
        <w:r w:rsidR="00A27B26">
          <w:rPr>
            <w:rFonts w:ascii="Calibri" w:hAnsi="Calibri" w:cs="Calibri"/>
            <w:sz w:val="22"/>
            <w:szCs w:val="22"/>
          </w:rPr>
          <w:t xml:space="preserve"> to the allowable earned yield measurement method.</w:t>
        </w:r>
      </w:ins>
      <w:r w:rsidR="00EE1289">
        <w:rPr>
          <w:rFonts w:ascii="Calibri" w:hAnsi="Calibri" w:cs="Calibri"/>
          <w:sz w:val="22"/>
          <w:szCs w:val="22"/>
        </w:rPr>
        <w:t xml:space="preserve"> </w:t>
      </w:r>
      <w:r w:rsidR="00EE1289" w:rsidRPr="00B904FE">
        <w:rPr>
          <w:rFonts w:ascii="Calibri" w:hAnsi="Calibri" w:cs="Calibri"/>
          <w:i/>
          <w:iCs/>
          <w:sz w:val="22"/>
          <w:szCs w:val="22"/>
          <w:shd w:val="clear" w:color="auto" w:fill="D9D9D9" w:themeFill="background1" w:themeFillShade="D9"/>
        </w:rPr>
        <w:t>(New Proposed General Interrogatory</w:t>
      </w:r>
      <w:r w:rsidR="00023EBB">
        <w:rPr>
          <w:rFonts w:ascii="Calibri" w:hAnsi="Calibri" w:cs="Calibri"/>
          <w:i/>
          <w:iCs/>
          <w:sz w:val="22"/>
          <w:szCs w:val="22"/>
          <w:shd w:val="clear" w:color="auto" w:fill="D9D9D9" w:themeFill="background1" w:themeFillShade="D9"/>
        </w:rPr>
        <w:t xml:space="preserve"> for Data Capture.</w:t>
      </w:r>
      <w:r w:rsidR="00EE1289" w:rsidRPr="00B904FE">
        <w:rPr>
          <w:rFonts w:ascii="Calibri" w:hAnsi="Calibri" w:cs="Calibri"/>
          <w:i/>
          <w:iCs/>
          <w:sz w:val="22"/>
          <w:szCs w:val="22"/>
          <w:shd w:val="clear" w:color="auto" w:fill="D9D9D9" w:themeFill="background1" w:themeFillShade="D9"/>
        </w:rPr>
        <w:t>)</w:t>
      </w:r>
      <w:r w:rsidR="00EE1289" w:rsidRPr="00EE1289">
        <w:rPr>
          <w:rFonts w:ascii="Calibri" w:hAnsi="Calibri" w:cs="Calibri"/>
          <w:i/>
          <w:iCs/>
          <w:sz w:val="22"/>
          <w:szCs w:val="22"/>
        </w:rPr>
        <w:t xml:space="preserve"> </w:t>
      </w:r>
    </w:p>
    <w:p w14:paraId="7E957D94" w14:textId="7BD9BB68" w:rsidR="00D062BF" w:rsidRPr="00901DCD" w:rsidRDefault="00443CF9">
      <w:pPr>
        <w:pStyle w:val="ListNumber2"/>
        <w:numPr>
          <w:ilvl w:val="0"/>
          <w:numId w:val="27"/>
        </w:numPr>
        <w:spacing w:after="220"/>
        <w:jc w:val="both"/>
        <w:rPr>
          <w:ins w:id="270" w:author="Gann, Julie" w:date="2025-06-12T13:49:00Z" w16du:dateUtc="2025-06-12T18:49:00Z"/>
          <w:rFonts w:ascii="Calibri" w:hAnsi="Calibri" w:cs="Calibri"/>
          <w:sz w:val="22"/>
          <w:szCs w:val="22"/>
          <w:rPrChange w:id="271" w:author="Gann, Julie" w:date="2025-06-12T13:53:00Z" w16du:dateUtc="2025-06-12T18:53:00Z">
            <w:rPr>
              <w:ins w:id="272" w:author="Gann, Julie" w:date="2025-06-12T13:49:00Z" w16du:dateUtc="2025-06-12T18:49:00Z"/>
              <w:sz w:val="22"/>
              <w:szCs w:val="22"/>
            </w:rPr>
          </w:rPrChange>
        </w:rPr>
        <w:pPrChange w:id="273"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274" w:author="Gann, Julie" w:date="2025-06-12T13:51:00Z" w16du:dateUtc="2025-06-12T18:51:00Z">
        <w:r w:rsidRPr="00901DCD">
          <w:rPr>
            <w:rFonts w:ascii="Calibri" w:hAnsi="Calibri" w:cs="Calibri"/>
            <w:sz w:val="22"/>
            <w:szCs w:val="22"/>
            <w:rPrChange w:id="275" w:author="Gann, Julie" w:date="2025-06-12T13:53:00Z" w16du:dateUtc="2025-06-12T18:53:00Z">
              <w:rPr>
                <w:sz w:val="22"/>
                <w:szCs w:val="22"/>
              </w:rPr>
            </w:rPrChange>
          </w:rPr>
          <w:t>If following the allowable earned yield method, f</w:t>
        </w:r>
      </w:ins>
      <w:ins w:id="276" w:author="Gann, Julie" w:date="2025-06-12T13:49:00Z" w16du:dateUtc="2025-06-12T18:49:00Z">
        <w:r w:rsidR="00D062BF" w:rsidRPr="00901DCD">
          <w:rPr>
            <w:rFonts w:ascii="Calibri" w:hAnsi="Calibri" w:cs="Calibri"/>
            <w:sz w:val="22"/>
            <w:szCs w:val="22"/>
            <w:rPrChange w:id="277" w:author="Gann, Julie" w:date="2025-06-12T13:53:00Z" w16du:dateUtc="2025-06-12T18:53:00Z">
              <w:rPr>
                <w:sz w:val="22"/>
                <w:szCs w:val="22"/>
              </w:rPr>
            </w:rPrChange>
          </w:rPr>
          <w:t xml:space="preserve">or each </w:t>
        </w:r>
      </w:ins>
      <w:ins w:id="278" w:author="Gann, Julie" w:date="2025-06-12T13:51:00Z" w16du:dateUtc="2025-06-12T18:51:00Z">
        <w:r w:rsidRPr="00901DCD">
          <w:rPr>
            <w:rFonts w:ascii="Calibri" w:hAnsi="Calibri" w:cs="Calibri"/>
            <w:sz w:val="22"/>
            <w:szCs w:val="22"/>
            <w:rPrChange w:id="279" w:author="Gann, Julie" w:date="2025-06-12T13:53:00Z" w16du:dateUtc="2025-06-12T18:53:00Z">
              <w:rPr>
                <w:sz w:val="22"/>
                <w:szCs w:val="22"/>
              </w:rPr>
            </w:rPrChange>
          </w:rPr>
          <w:t>residual</w:t>
        </w:r>
      </w:ins>
      <w:ins w:id="280" w:author="Gann, Julie" w:date="2025-06-12T13:49:00Z" w16du:dateUtc="2025-06-12T18:49:00Z">
        <w:r w:rsidR="00D062BF" w:rsidRPr="00901DCD">
          <w:rPr>
            <w:rFonts w:ascii="Calibri" w:hAnsi="Calibri" w:cs="Calibri"/>
            <w:sz w:val="22"/>
            <w:szCs w:val="22"/>
            <w:rPrChange w:id="281" w:author="Gann, Julie" w:date="2025-06-12T13:53:00Z" w16du:dateUtc="2025-06-12T18:53:00Z">
              <w:rPr>
                <w:sz w:val="22"/>
                <w:szCs w:val="22"/>
              </w:rPr>
            </w:rPrChange>
          </w:rPr>
          <w:t xml:space="preserve"> with an other-than-temporary impairment recognized in the current reporting period by the reporting entity, as the present value of cash flows expected to be collected is less than the amortized cost basis of the securities:</w:t>
        </w:r>
      </w:ins>
      <w:r w:rsidR="00AA3C45">
        <w:rPr>
          <w:rFonts w:ascii="Calibri" w:hAnsi="Calibri" w:cs="Calibri"/>
          <w:sz w:val="22"/>
          <w:szCs w:val="22"/>
        </w:rPr>
        <w:t xml:space="preserve"> (</w:t>
      </w:r>
      <w:r w:rsidR="00AA3C45">
        <w:rPr>
          <w:rFonts w:asciiTheme="minorHAnsi" w:hAnsiTheme="minorHAnsi" w:cstheme="minorHAnsi"/>
          <w:i/>
          <w:iCs/>
          <w:sz w:val="22"/>
          <w:szCs w:val="22"/>
          <w:shd w:val="clear" w:color="auto" w:fill="BFBFBF" w:themeFill="background1" w:themeFillShade="BF"/>
        </w:rPr>
        <w:t>Note 5(D)2 &amp; 3 – Required Quarterly. Added reference to SSAP No. 21 residuals held under AEY method to the A/S instruction &amp; template.)</w:t>
      </w:r>
    </w:p>
    <w:p w14:paraId="47FF8C07" w14:textId="77777777" w:rsidR="00D062BF" w:rsidRPr="00901DCD" w:rsidRDefault="00D062BF">
      <w:pPr>
        <w:pStyle w:val="ListNumber2"/>
        <w:numPr>
          <w:ilvl w:val="0"/>
          <w:numId w:val="28"/>
        </w:numPr>
        <w:spacing w:after="220"/>
        <w:ind w:left="2880" w:hanging="720"/>
        <w:jc w:val="both"/>
        <w:rPr>
          <w:ins w:id="282" w:author="Gann, Julie" w:date="2025-06-12T13:49:00Z" w16du:dateUtc="2025-06-12T18:49:00Z"/>
          <w:rFonts w:ascii="Calibri" w:hAnsi="Calibri" w:cs="Calibri"/>
          <w:sz w:val="22"/>
          <w:szCs w:val="22"/>
          <w:rPrChange w:id="283" w:author="Gann, Julie" w:date="2025-06-12T13:53:00Z" w16du:dateUtc="2025-06-12T18:53:00Z">
            <w:rPr>
              <w:ins w:id="284" w:author="Gann, Julie" w:date="2025-06-12T13:49:00Z" w16du:dateUtc="2025-06-12T18:49:00Z"/>
              <w:sz w:val="22"/>
              <w:szCs w:val="22"/>
            </w:rPr>
          </w:rPrChange>
        </w:rPr>
        <w:pPrChange w:id="285" w:author="Gann, Julie" w:date="2025-06-12T13:51:00Z" w16du:dateUtc="2025-06-12T18:51:00Z">
          <w:pPr>
            <w:pStyle w:val="ListNumber2"/>
            <w:numPr>
              <w:ilvl w:val="0"/>
              <w:numId w:val="16"/>
            </w:numPr>
            <w:tabs>
              <w:tab w:val="clear" w:pos="1800"/>
            </w:tabs>
            <w:spacing w:after="220"/>
            <w:ind w:left="2880" w:hanging="360"/>
            <w:jc w:val="both"/>
          </w:pPr>
        </w:pPrChange>
      </w:pPr>
      <w:ins w:id="286" w:author="Gann, Julie" w:date="2025-06-12T13:49:00Z" w16du:dateUtc="2025-06-12T18:49:00Z">
        <w:r w:rsidRPr="00901DCD">
          <w:rPr>
            <w:rFonts w:ascii="Calibri" w:hAnsi="Calibri" w:cs="Calibri"/>
            <w:sz w:val="22"/>
            <w:szCs w:val="22"/>
            <w:rPrChange w:id="287" w:author="Gann, Julie" w:date="2025-06-12T13:53:00Z" w16du:dateUtc="2025-06-12T18:53:00Z">
              <w:rPr>
                <w:sz w:val="22"/>
                <w:szCs w:val="22"/>
              </w:rPr>
            </w:rPrChange>
          </w:rPr>
          <w:t>The amortized cost basis, prior to any current-period other-than-temporary impairment.</w:t>
        </w:r>
      </w:ins>
    </w:p>
    <w:p w14:paraId="31ABCCB9" w14:textId="77777777" w:rsidR="00D062BF" w:rsidRPr="00901DCD" w:rsidRDefault="00D062BF">
      <w:pPr>
        <w:pStyle w:val="ListNumber2"/>
        <w:numPr>
          <w:ilvl w:val="0"/>
          <w:numId w:val="28"/>
        </w:numPr>
        <w:spacing w:after="220"/>
        <w:ind w:left="2880" w:hanging="720"/>
        <w:jc w:val="both"/>
        <w:rPr>
          <w:ins w:id="288" w:author="Gann, Julie" w:date="2025-06-12T13:49:00Z" w16du:dateUtc="2025-06-12T18:49:00Z"/>
          <w:rFonts w:ascii="Calibri" w:hAnsi="Calibri" w:cs="Calibri"/>
          <w:sz w:val="22"/>
          <w:szCs w:val="22"/>
          <w:rPrChange w:id="289" w:author="Gann, Julie" w:date="2025-06-12T13:53:00Z" w16du:dateUtc="2025-06-12T18:53:00Z">
            <w:rPr>
              <w:ins w:id="290" w:author="Gann, Julie" w:date="2025-06-12T13:49:00Z" w16du:dateUtc="2025-06-12T18:49:00Z"/>
              <w:sz w:val="22"/>
              <w:szCs w:val="22"/>
            </w:rPr>
          </w:rPrChange>
        </w:rPr>
        <w:pPrChange w:id="291" w:author="Gann, Julie" w:date="2025-06-12T13:51:00Z" w16du:dateUtc="2025-06-12T18:51:00Z">
          <w:pPr>
            <w:pStyle w:val="ListNumber2"/>
            <w:numPr>
              <w:ilvl w:val="0"/>
              <w:numId w:val="16"/>
            </w:numPr>
            <w:tabs>
              <w:tab w:val="clear" w:pos="1800"/>
            </w:tabs>
            <w:spacing w:after="220"/>
            <w:ind w:left="2880" w:hanging="360"/>
            <w:jc w:val="both"/>
          </w:pPr>
        </w:pPrChange>
      </w:pPr>
      <w:ins w:id="292" w:author="Gann, Julie" w:date="2025-06-12T13:49:00Z" w16du:dateUtc="2025-06-12T18:49:00Z">
        <w:r w:rsidRPr="00901DCD">
          <w:rPr>
            <w:rFonts w:ascii="Calibri" w:hAnsi="Calibri" w:cs="Calibri"/>
            <w:sz w:val="22"/>
            <w:szCs w:val="22"/>
            <w:rPrChange w:id="293" w:author="Gann, Julie" w:date="2025-06-12T13:53:00Z" w16du:dateUtc="2025-06-12T18:53:00Z">
              <w:rPr>
                <w:sz w:val="22"/>
                <w:szCs w:val="22"/>
              </w:rPr>
            </w:rPrChange>
          </w:rPr>
          <w:t>The other-than-temporary impairment recognized in earnings as a realized loss.</w:t>
        </w:r>
      </w:ins>
    </w:p>
    <w:p w14:paraId="26D9A96E" w14:textId="77777777" w:rsidR="00D062BF" w:rsidRPr="00901DCD" w:rsidRDefault="00D062BF">
      <w:pPr>
        <w:pStyle w:val="ListNumber2"/>
        <w:numPr>
          <w:ilvl w:val="0"/>
          <w:numId w:val="28"/>
        </w:numPr>
        <w:spacing w:after="220"/>
        <w:ind w:left="2880" w:hanging="720"/>
        <w:jc w:val="both"/>
        <w:rPr>
          <w:ins w:id="294" w:author="Gann, Julie" w:date="2025-06-12T13:49:00Z" w16du:dateUtc="2025-06-12T18:49:00Z"/>
          <w:rFonts w:ascii="Calibri" w:hAnsi="Calibri" w:cs="Calibri"/>
          <w:sz w:val="22"/>
          <w:szCs w:val="22"/>
          <w:rPrChange w:id="295" w:author="Gann, Julie" w:date="2025-06-12T13:53:00Z" w16du:dateUtc="2025-06-12T18:53:00Z">
            <w:rPr>
              <w:ins w:id="296" w:author="Gann, Julie" w:date="2025-06-12T13:49:00Z" w16du:dateUtc="2025-06-12T18:49:00Z"/>
              <w:sz w:val="22"/>
              <w:szCs w:val="22"/>
            </w:rPr>
          </w:rPrChange>
        </w:rPr>
        <w:pPrChange w:id="297" w:author="Gann, Julie" w:date="2025-06-12T13:51:00Z" w16du:dateUtc="2025-06-12T18:51:00Z">
          <w:pPr>
            <w:pStyle w:val="ListNumber2"/>
            <w:numPr>
              <w:ilvl w:val="0"/>
              <w:numId w:val="16"/>
            </w:numPr>
            <w:tabs>
              <w:tab w:val="clear" w:pos="1800"/>
            </w:tabs>
            <w:spacing w:after="220"/>
            <w:ind w:left="2880" w:hanging="360"/>
            <w:jc w:val="both"/>
          </w:pPr>
        </w:pPrChange>
      </w:pPr>
      <w:ins w:id="298" w:author="Gann, Julie" w:date="2025-06-12T13:49:00Z" w16du:dateUtc="2025-06-12T18:49:00Z">
        <w:r w:rsidRPr="00901DCD">
          <w:rPr>
            <w:rFonts w:ascii="Calibri" w:hAnsi="Calibri" w:cs="Calibri"/>
            <w:sz w:val="22"/>
            <w:szCs w:val="22"/>
            <w:rPrChange w:id="299" w:author="Gann, Julie" w:date="2025-06-12T13:53:00Z" w16du:dateUtc="2025-06-12T18:53:00Z">
              <w:rPr>
                <w:sz w:val="22"/>
                <w:szCs w:val="22"/>
              </w:rPr>
            </w:rPrChange>
          </w:rPr>
          <w:t>The fair value of the security.</w:t>
        </w:r>
      </w:ins>
    </w:p>
    <w:p w14:paraId="07459ABC" w14:textId="77777777" w:rsidR="00D062BF" w:rsidRPr="00901DCD" w:rsidRDefault="00D062BF">
      <w:pPr>
        <w:pStyle w:val="ListNumber2"/>
        <w:numPr>
          <w:ilvl w:val="0"/>
          <w:numId w:val="28"/>
        </w:numPr>
        <w:spacing w:after="220"/>
        <w:ind w:left="2880" w:hanging="720"/>
        <w:jc w:val="both"/>
        <w:rPr>
          <w:ins w:id="300" w:author="Gann, Julie" w:date="2025-06-12T13:49:00Z" w16du:dateUtc="2025-06-12T18:49:00Z"/>
          <w:rFonts w:ascii="Calibri" w:hAnsi="Calibri" w:cs="Calibri"/>
          <w:sz w:val="22"/>
          <w:szCs w:val="22"/>
          <w:rPrChange w:id="301" w:author="Gann, Julie" w:date="2025-06-12T13:53:00Z" w16du:dateUtc="2025-06-12T18:53:00Z">
            <w:rPr>
              <w:ins w:id="302" w:author="Gann, Julie" w:date="2025-06-12T13:49:00Z" w16du:dateUtc="2025-06-12T18:49:00Z"/>
              <w:sz w:val="22"/>
              <w:szCs w:val="22"/>
            </w:rPr>
          </w:rPrChange>
        </w:rPr>
        <w:pPrChange w:id="303" w:author="Gann, Julie" w:date="2025-06-12T13:51:00Z" w16du:dateUtc="2025-06-12T18:51:00Z">
          <w:pPr>
            <w:pStyle w:val="ListNumber2"/>
            <w:numPr>
              <w:ilvl w:val="0"/>
              <w:numId w:val="16"/>
            </w:numPr>
            <w:tabs>
              <w:tab w:val="clear" w:pos="1800"/>
            </w:tabs>
            <w:spacing w:after="220"/>
            <w:ind w:left="2880" w:hanging="360"/>
            <w:jc w:val="both"/>
          </w:pPr>
        </w:pPrChange>
      </w:pPr>
      <w:ins w:id="304" w:author="Gann, Julie" w:date="2025-06-12T13:49:00Z" w16du:dateUtc="2025-06-12T18:49:00Z">
        <w:r w:rsidRPr="00901DCD">
          <w:rPr>
            <w:rFonts w:ascii="Calibri" w:hAnsi="Calibri" w:cs="Calibri"/>
            <w:sz w:val="22"/>
            <w:szCs w:val="22"/>
            <w:rPrChange w:id="305" w:author="Gann, Julie" w:date="2025-06-12T13:53:00Z" w16du:dateUtc="2025-06-12T18:53:00Z">
              <w:rPr>
                <w:sz w:val="22"/>
                <w:szCs w:val="22"/>
              </w:rPr>
            </w:rPrChange>
          </w:rPr>
          <w:t>The amortized cost basis after the current-period other-than-temporary impairment.</w:t>
        </w:r>
      </w:ins>
    </w:p>
    <w:p w14:paraId="091918FC" w14:textId="728EEA80" w:rsidR="002D613E" w:rsidRPr="00DE4298" w:rsidRDefault="009024A9">
      <w:pPr>
        <w:pStyle w:val="ListNumber2"/>
        <w:numPr>
          <w:ilvl w:val="0"/>
          <w:numId w:val="27"/>
        </w:numPr>
        <w:spacing w:after="220"/>
        <w:jc w:val="both"/>
        <w:rPr>
          <w:ins w:id="306" w:author="Gann, Julie" w:date="2025-07-09T10:36:00Z" w16du:dateUtc="2025-07-09T15:36:00Z"/>
          <w:rFonts w:ascii="Calibri" w:hAnsi="Calibri" w:cs="Calibri"/>
          <w:sz w:val="22"/>
          <w:szCs w:val="22"/>
        </w:rPr>
        <w:pPrChange w:id="307" w:author="Gann, Julie" w:date="2025-07-09T10:38:00Z" w16du:dateUtc="2025-07-09T15:38:00Z">
          <w:pPr>
            <w:pStyle w:val="ListNumber2"/>
            <w:numPr>
              <w:ilvl w:val="0"/>
              <w:numId w:val="56"/>
            </w:numPr>
            <w:tabs>
              <w:tab w:val="clear" w:pos="1800"/>
              <w:tab w:val="num" w:pos="720"/>
            </w:tabs>
            <w:spacing w:after="220"/>
            <w:ind w:left="2160"/>
            <w:jc w:val="both"/>
          </w:pPr>
        </w:pPrChange>
      </w:pPr>
      <w:ins w:id="308" w:author="Gann, Julie" w:date="2025-06-12T13:52:00Z" w16du:dateUtc="2025-06-12T18:52:00Z">
        <w:r w:rsidRPr="00901DCD">
          <w:rPr>
            <w:rFonts w:ascii="Calibri" w:hAnsi="Calibri" w:cs="Calibri"/>
            <w:sz w:val="22"/>
            <w:szCs w:val="22"/>
            <w:rPrChange w:id="309" w:author="Gann, Julie" w:date="2025-06-12T13:53:00Z" w16du:dateUtc="2025-06-12T18:53:00Z">
              <w:rPr>
                <w:sz w:val="22"/>
                <w:szCs w:val="22"/>
              </w:rPr>
            </w:rPrChange>
          </w:rPr>
          <w:t xml:space="preserve">If following the allowable earned yield method, </w:t>
        </w:r>
      </w:ins>
      <w:ins w:id="310" w:author="Gann, Julie" w:date="2025-07-09T10:37:00Z" w16du:dateUtc="2025-07-09T15:37:00Z">
        <w:r w:rsidR="002D613E">
          <w:rPr>
            <w:rFonts w:ascii="Calibri" w:hAnsi="Calibri" w:cs="Calibri"/>
            <w:sz w:val="22"/>
            <w:szCs w:val="22"/>
          </w:rPr>
          <w:t>the</w:t>
        </w:r>
      </w:ins>
      <w:ins w:id="311" w:author="Gann, Julie" w:date="2025-06-12T13:52:00Z" w16du:dateUtc="2025-06-12T18:52:00Z">
        <w:r w:rsidR="00DC15E0" w:rsidRPr="00901DCD">
          <w:rPr>
            <w:rFonts w:ascii="Calibri" w:hAnsi="Calibri" w:cs="Calibri"/>
            <w:sz w:val="22"/>
            <w:szCs w:val="22"/>
            <w:rPrChange w:id="312" w:author="Gann, Julie" w:date="2025-06-12T13:53:00Z" w16du:dateUtc="2025-06-12T18:53:00Z">
              <w:rPr>
                <w:sz w:val="22"/>
                <w:szCs w:val="22"/>
              </w:rPr>
            </w:rPrChange>
          </w:rPr>
          <w:t xml:space="preserve"> </w:t>
        </w:r>
      </w:ins>
      <w:ins w:id="313" w:author="Gann, Julie" w:date="2025-06-12T13:49:00Z" w16du:dateUtc="2025-06-12T18:49:00Z">
        <w:r w:rsidR="00D062BF" w:rsidRPr="00901DCD">
          <w:rPr>
            <w:rFonts w:ascii="Calibri" w:hAnsi="Calibri" w:cs="Calibri"/>
            <w:sz w:val="22"/>
            <w:szCs w:val="22"/>
            <w:rPrChange w:id="314" w:author="Gann, Julie" w:date="2025-06-12T13:53:00Z" w16du:dateUtc="2025-06-12T18:53:00Z">
              <w:rPr>
                <w:sz w:val="22"/>
                <w:szCs w:val="22"/>
              </w:rPr>
            </w:rPrChange>
          </w:rPr>
          <w:t xml:space="preserve">impaired </w:t>
        </w:r>
      </w:ins>
      <w:ins w:id="315" w:author="Gann, Julie" w:date="2025-06-12T13:52:00Z" w16du:dateUtc="2025-06-12T18:52:00Z">
        <w:r w:rsidR="00DC15E0" w:rsidRPr="00901DCD">
          <w:rPr>
            <w:rFonts w:ascii="Calibri" w:hAnsi="Calibri" w:cs="Calibri"/>
            <w:sz w:val="22"/>
            <w:szCs w:val="22"/>
            <w:rPrChange w:id="316" w:author="Gann, Julie" w:date="2025-06-12T13:53:00Z" w16du:dateUtc="2025-06-12T18:53:00Z">
              <w:rPr>
                <w:sz w:val="22"/>
                <w:szCs w:val="22"/>
              </w:rPr>
            </w:rPrChange>
          </w:rPr>
          <w:t>residuals</w:t>
        </w:r>
      </w:ins>
      <w:ins w:id="317" w:author="Gann, Julie" w:date="2025-06-12T13:49:00Z" w16du:dateUtc="2025-06-12T18:49:00Z">
        <w:r w:rsidR="00D062BF" w:rsidRPr="00901DCD">
          <w:rPr>
            <w:rFonts w:ascii="Calibri" w:hAnsi="Calibri" w:cs="Calibri"/>
            <w:sz w:val="22"/>
            <w:szCs w:val="22"/>
            <w:rPrChange w:id="318" w:author="Gann, Julie" w:date="2025-06-12T13:53:00Z" w16du:dateUtc="2025-06-12T18:53:00Z">
              <w:rPr>
                <w:sz w:val="22"/>
                <w:szCs w:val="22"/>
              </w:rPr>
            </w:rPrChange>
          </w:rPr>
          <w:t xml:space="preserve"> </w:t>
        </w:r>
      </w:ins>
      <w:ins w:id="319" w:author="Gann, Julie" w:date="2025-07-09T10:36:00Z" w16du:dateUtc="2025-07-09T15:36:00Z">
        <w:r w:rsidR="002D613E" w:rsidRPr="00DE4298">
          <w:rPr>
            <w:rFonts w:ascii="Calibri" w:hAnsi="Calibri" w:cs="Calibri"/>
            <w:sz w:val="22"/>
            <w:szCs w:val="22"/>
          </w:rPr>
          <w:t>(fair value is less than cost or amortized cost) for which an other-than-temporary impairment has not been recognized as a realized loss (including securities with a recognized other-than-temporary impairment for non-interest related declines when a non-recognized interest related impairment remains)</w:t>
        </w:r>
        <w:r w:rsidR="002D613E">
          <w:rPr>
            <w:rFonts w:ascii="Calibri" w:hAnsi="Calibri" w:cs="Calibri"/>
            <w:sz w:val="22"/>
            <w:szCs w:val="22"/>
          </w:rPr>
          <w:t>.</w:t>
        </w:r>
        <w:r w:rsidR="002D613E" w:rsidRPr="00034CB3">
          <w:rPr>
            <w:rFonts w:asciiTheme="minorHAnsi" w:hAnsiTheme="minorHAnsi" w:cstheme="minorHAnsi"/>
            <w:sz w:val="22"/>
            <w:szCs w:val="22"/>
          </w:rPr>
          <w:t xml:space="preserve"> </w:t>
        </w:r>
        <w:r w:rsidR="002D613E">
          <w:rPr>
            <w:rFonts w:asciiTheme="minorHAnsi" w:hAnsiTheme="minorHAnsi" w:cstheme="minorHAnsi"/>
            <w:sz w:val="22"/>
            <w:szCs w:val="22"/>
          </w:rPr>
          <w:t>This disclosure shall include all impaired securities, including those reported at fair value (where the unrealized loss is recognized) and those reported at amortized cost (where the unrealized loss is not recognized</w:t>
        </w:r>
        <w:r w:rsidR="002D613E" w:rsidRPr="00DE4298">
          <w:rPr>
            <w:rFonts w:ascii="Calibri" w:hAnsi="Calibri" w:cs="Calibri"/>
            <w:sz w:val="22"/>
            <w:szCs w:val="22"/>
          </w:rPr>
          <w:t>:</w:t>
        </w:r>
      </w:ins>
      <w:r w:rsidR="00AA3C45">
        <w:rPr>
          <w:rFonts w:ascii="Calibri" w:hAnsi="Calibri" w:cs="Calibri"/>
          <w:sz w:val="22"/>
          <w:szCs w:val="22"/>
        </w:rPr>
        <w:t xml:space="preserve"> </w:t>
      </w:r>
      <w:r w:rsidR="00AA3C45" w:rsidRPr="00344626">
        <w:rPr>
          <w:rFonts w:asciiTheme="minorHAnsi" w:hAnsiTheme="minorHAnsi" w:cstheme="minorHAnsi"/>
          <w:i/>
          <w:iCs/>
          <w:sz w:val="22"/>
          <w:szCs w:val="22"/>
          <w:shd w:val="clear" w:color="auto" w:fill="BFBFBF" w:themeFill="background1" w:themeFillShade="BF"/>
        </w:rPr>
        <w:t>(Added to Note 5D(4).)</w:t>
      </w:r>
    </w:p>
    <w:p w14:paraId="22E0273B" w14:textId="77777777" w:rsidR="002D613E" w:rsidRPr="00DE4298" w:rsidRDefault="002D613E">
      <w:pPr>
        <w:pStyle w:val="ListNumber2"/>
        <w:numPr>
          <w:ilvl w:val="0"/>
          <w:numId w:val="78"/>
        </w:numPr>
        <w:spacing w:after="220"/>
        <w:ind w:hanging="720"/>
        <w:jc w:val="both"/>
        <w:rPr>
          <w:ins w:id="320" w:author="Gann, Julie" w:date="2025-07-09T10:36:00Z" w16du:dateUtc="2025-07-09T15:36:00Z"/>
          <w:rFonts w:ascii="Calibri" w:hAnsi="Calibri" w:cs="Calibri"/>
          <w:sz w:val="22"/>
          <w:szCs w:val="22"/>
        </w:rPr>
        <w:pPrChange w:id="321" w:author="Gann, Julie" w:date="2025-07-14T10:27:00Z" w16du:dateUtc="2025-07-14T15:27:00Z">
          <w:pPr>
            <w:pStyle w:val="ListNumber2"/>
            <w:numPr>
              <w:ilvl w:val="0"/>
              <w:numId w:val="60"/>
            </w:numPr>
            <w:tabs>
              <w:tab w:val="clear" w:pos="1800"/>
            </w:tabs>
            <w:spacing w:after="220"/>
            <w:ind w:left="2880" w:hanging="360"/>
            <w:jc w:val="both"/>
          </w:pPr>
        </w:pPrChange>
      </w:pPr>
      <w:ins w:id="322" w:author="Gann, Julie" w:date="2025-07-09T10:36:00Z" w16du:dateUtc="2025-07-09T15:36:00Z">
        <w:r w:rsidRPr="00DE4298">
          <w:rPr>
            <w:rFonts w:ascii="Calibri" w:hAnsi="Calibri" w:cs="Calibri"/>
            <w:sz w:val="22"/>
            <w:szCs w:val="22"/>
          </w:rPr>
          <w:t>The aggregate amount of unrealized losses (that is, the amount by which cost or amortized cost exceeds fair value) and,</w:t>
        </w:r>
      </w:ins>
    </w:p>
    <w:p w14:paraId="0C4DD84E" w14:textId="77777777" w:rsidR="002D613E" w:rsidRPr="00DE4298" w:rsidRDefault="002D613E">
      <w:pPr>
        <w:pStyle w:val="ListNumber2"/>
        <w:numPr>
          <w:ilvl w:val="0"/>
          <w:numId w:val="78"/>
        </w:numPr>
        <w:spacing w:after="220"/>
        <w:ind w:hanging="720"/>
        <w:jc w:val="both"/>
        <w:rPr>
          <w:ins w:id="323" w:author="Gann, Julie" w:date="2025-07-09T10:36:00Z" w16du:dateUtc="2025-07-09T15:36:00Z"/>
          <w:rFonts w:ascii="Calibri" w:hAnsi="Calibri" w:cs="Calibri"/>
          <w:sz w:val="22"/>
          <w:szCs w:val="22"/>
        </w:rPr>
        <w:pPrChange w:id="324" w:author="Gann, Julie" w:date="2025-07-14T10:27:00Z" w16du:dateUtc="2025-07-14T15:27:00Z">
          <w:pPr>
            <w:pStyle w:val="ListNumber2"/>
            <w:numPr>
              <w:ilvl w:val="0"/>
              <w:numId w:val="60"/>
            </w:numPr>
            <w:tabs>
              <w:tab w:val="clear" w:pos="1800"/>
            </w:tabs>
            <w:spacing w:after="220"/>
            <w:ind w:left="2880" w:hanging="360"/>
            <w:jc w:val="both"/>
          </w:pPr>
        </w:pPrChange>
      </w:pPr>
      <w:ins w:id="325" w:author="Gann, Julie" w:date="2025-07-09T10:36:00Z" w16du:dateUtc="2025-07-09T15:36:00Z">
        <w:r w:rsidRPr="00DE4298">
          <w:rPr>
            <w:rFonts w:ascii="Calibri" w:hAnsi="Calibri" w:cs="Calibri"/>
            <w:sz w:val="22"/>
            <w:szCs w:val="22"/>
          </w:rPr>
          <w:t>The aggregate related fair value of securities with unrealized losses.</w:t>
        </w:r>
      </w:ins>
    </w:p>
    <w:p w14:paraId="216FE1F5" w14:textId="21252E62" w:rsidR="002D613E" w:rsidRPr="00DE4298" w:rsidRDefault="002D613E">
      <w:pPr>
        <w:pStyle w:val="ListNumber2"/>
        <w:numPr>
          <w:ilvl w:val="0"/>
          <w:numId w:val="27"/>
        </w:numPr>
        <w:spacing w:after="220"/>
        <w:jc w:val="both"/>
        <w:rPr>
          <w:ins w:id="326" w:author="Gann, Julie" w:date="2025-07-09T10:36:00Z" w16du:dateUtc="2025-07-09T15:36:00Z"/>
          <w:rFonts w:ascii="Calibri" w:hAnsi="Calibri" w:cs="Calibri"/>
          <w:sz w:val="22"/>
          <w:szCs w:val="22"/>
        </w:rPr>
        <w:pPrChange w:id="327" w:author="Gann, Julie" w:date="2025-07-09T10:38:00Z" w16du:dateUtc="2025-07-09T15:38:00Z">
          <w:pPr>
            <w:pStyle w:val="ListNumber2"/>
            <w:numPr>
              <w:ilvl w:val="0"/>
              <w:numId w:val="56"/>
            </w:numPr>
            <w:tabs>
              <w:tab w:val="clear" w:pos="1800"/>
              <w:tab w:val="num" w:pos="720"/>
            </w:tabs>
            <w:spacing w:after="220"/>
            <w:ind w:left="2160"/>
            <w:jc w:val="both"/>
          </w:pPr>
        </w:pPrChange>
      </w:pPr>
      <w:ins w:id="328" w:author="Gann, Julie" w:date="2025-07-09T10:36:00Z" w16du:dateUtc="2025-07-09T15:36:00Z">
        <w:r w:rsidRPr="00DE4298">
          <w:rPr>
            <w:rFonts w:ascii="Calibri" w:hAnsi="Calibri" w:cs="Calibri"/>
            <w:sz w:val="22"/>
            <w:szCs w:val="22"/>
          </w:rPr>
          <w:t>The disclosures in</w:t>
        </w:r>
      </w:ins>
      <w:ins w:id="329" w:author="Jacks, Wendy" w:date="2025-11-17T13:39:00Z" w16du:dateUtc="2025-11-17T19:39:00Z">
        <w:r w:rsidR="00E9330F">
          <w:rPr>
            <w:rFonts w:ascii="Calibri" w:hAnsi="Calibri" w:cs="Calibri"/>
            <w:sz w:val="22"/>
            <w:szCs w:val="22"/>
          </w:rPr>
          <w:t xml:space="preserve"> paragraphs</w:t>
        </w:r>
      </w:ins>
      <w:ins w:id="330" w:author="Gann, Julie" w:date="2025-07-09T10:36:00Z" w16du:dateUtc="2025-07-09T15:36:00Z">
        <w:r w:rsidRPr="00DE4298">
          <w:rPr>
            <w:rFonts w:ascii="Calibri" w:hAnsi="Calibri" w:cs="Calibri"/>
            <w:sz w:val="22"/>
            <w:szCs w:val="22"/>
          </w:rPr>
          <w:t xml:space="preserve"> </w:t>
        </w:r>
      </w:ins>
      <w:ins w:id="331" w:author="Gann, Julie" w:date="2025-07-09T10:38:00Z" w16du:dateUtc="2025-07-09T15:38:00Z">
        <w:r>
          <w:rPr>
            <w:rFonts w:ascii="Calibri" w:hAnsi="Calibri" w:cs="Calibri"/>
            <w:sz w:val="22"/>
            <w:szCs w:val="22"/>
          </w:rPr>
          <w:t>39.d</w:t>
        </w:r>
      </w:ins>
      <w:ins w:id="332" w:author="Gann, Julie" w:date="2025-07-09T10:36:00Z" w16du:dateUtc="2025-07-09T15:36:00Z">
        <w:r>
          <w:rPr>
            <w:rFonts w:ascii="Calibri" w:hAnsi="Calibri" w:cs="Calibri"/>
            <w:sz w:val="22"/>
            <w:szCs w:val="22"/>
          </w:rPr>
          <w:t>.</w:t>
        </w:r>
        <w:r w:rsidRPr="00DE4298">
          <w:rPr>
            <w:rFonts w:ascii="Calibri" w:hAnsi="Calibri" w:cs="Calibri"/>
            <w:sz w:val="22"/>
            <w:szCs w:val="22"/>
          </w:rPr>
          <w:t>i</w:t>
        </w:r>
      </w:ins>
      <w:ins w:id="333" w:author="Jacks, Wendy" w:date="2025-11-17T13:39:00Z" w16du:dateUtc="2025-11-17T19:39:00Z">
        <w:r w:rsidR="00E9330F">
          <w:rPr>
            <w:rFonts w:ascii="Calibri" w:hAnsi="Calibri" w:cs="Calibri"/>
            <w:sz w:val="22"/>
            <w:szCs w:val="22"/>
          </w:rPr>
          <w:t>.</w:t>
        </w:r>
      </w:ins>
      <w:ins w:id="334" w:author="Gann, Julie" w:date="2025-07-09T10:36:00Z" w16du:dateUtc="2025-07-09T15:36:00Z">
        <w:r w:rsidRPr="00DE4298">
          <w:rPr>
            <w:rFonts w:ascii="Calibri" w:hAnsi="Calibri" w:cs="Calibri"/>
            <w:sz w:val="22"/>
            <w:szCs w:val="22"/>
          </w:rPr>
          <w:t xml:space="preserve"> and </w:t>
        </w:r>
      </w:ins>
      <w:ins w:id="335" w:author="Gann, Julie" w:date="2025-07-09T10:38:00Z" w16du:dateUtc="2025-07-09T15:38:00Z">
        <w:r w:rsidR="00F42CF3">
          <w:rPr>
            <w:rFonts w:ascii="Calibri" w:hAnsi="Calibri" w:cs="Calibri"/>
            <w:sz w:val="22"/>
            <w:szCs w:val="22"/>
          </w:rPr>
          <w:t>39.d</w:t>
        </w:r>
      </w:ins>
      <w:ins w:id="336" w:author="Gann, Julie" w:date="2025-07-09T10:36:00Z" w16du:dateUtc="2025-07-09T15:36:00Z">
        <w:r>
          <w:rPr>
            <w:rFonts w:ascii="Calibri" w:hAnsi="Calibri" w:cs="Calibri"/>
            <w:sz w:val="22"/>
            <w:szCs w:val="22"/>
          </w:rPr>
          <w:t>.</w:t>
        </w:r>
        <w:r w:rsidRPr="00DE4298">
          <w:rPr>
            <w:rFonts w:ascii="Calibri" w:hAnsi="Calibri" w:cs="Calibri"/>
            <w:sz w:val="22"/>
            <w:szCs w:val="22"/>
          </w:rPr>
          <w:t>ii</w:t>
        </w:r>
      </w:ins>
      <w:ins w:id="337" w:author="Jacks, Wendy" w:date="2025-11-17T13:40:00Z" w16du:dateUtc="2025-11-17T19:40:00Z">
        <w:r w:rsidR="00E9330F">
          <w:rPr>
            <w:rFonts w:ascii="Calibri" w:hAnsi="Calibri" w:cs="Calibri"/>
            <w:sz w:val="22"/>
            <w:szCs w:val="22"/>
          </w:rPr>
          <w:t>.</w:t>
        </w:r>
      </w:ins>
      <w:ins w:id="338" w:author="Gann, Julie" w:date="2025-07-09T10:36:00Z" w16du:dateUtc="2025-07-09T15:36:00Z">
        <w:r w:rsidRPr="00DE4298">
          <w:rPr>
            <w:rFonts w:ascii="Calibri" w:hAnsi="Calibri" w:cs="Calibri"/>
            <w:sz w:val="22"/>
            <w:szCs w:val="22"/>
          </w:rPr>
          <w:t xml:space="preserve"> should be segregated by those securities that have been in a continuous unrealized loss position for less than 12 months and those that have been in a continuous unrealized loss position for 12 months or longer using fair values determined in accordance with SSAP No. 100.</w:t>
        </w:r>
      </w:ins>
      <w:r w:rsidR="00AA3C45">
        <w:rPr>
          <w:rFonts w:ascii="Calibri" w:hAnsi="Calibri" w:cs="Calibri"/>
          <w:sz w:val="22"/>
          <w:szCs w:val="22"/>
        </w:rPr>
        <w:t xml:space="preserve"> </w:t>
      </w:r>
      <w:r w:rsidR="00AA3C45" w:rsidRPr="00344626">
        <w:rPr>
          <w:rFonts w:asciiTheme="minorHAnsi" w:hAnsiTheme="minorHAnsi" w:cstheme="minorHAnsi"/>
          <w:i/>
          <w:iCs/>
          <w:sz w:val="22"/>
          <w:szCs w:val="22"/>
          <w:shd w:val="clear" w:color="auto" w:fill="BFBFBF" w:themeFill="background1" w:themeFillShade="BF"/>
        </w:rPr>
        <w:t>(Added to Note 5D(4).)</w:t>
      </w:r>
    </w:p>
    <w:p w14:paraId="5C3C41A1" w14:textId="02EE4D22" w:rsidR="002D613E" w:rsidRPr="00DE4298" w:rsidRDefault="002D613E">
      <w:pPr>
        <w:pStyle w:val="ListNumber2"/>
        <w:numPr>
          <w:ilvl w:val="0"/>
          <w:numId w:val="27"/>
        </w:numPr>
        <w:spacing w:after="220"/>
        <w:jc w:val="both"/>
        <w:rPr>
          <w:ins w:id="339" w:author="Gann, Julie" w:date="2025-07-09T10:36:00Z" w16du:dateUtc="2025-07-09T15:36:00Z"/>
          <w:rFonts w:ascii="Calibri" w:hAnsi="Calibri" w:cs="Calibri"/>
          <w:sz w:val="22"/>
          <w:szCs w:val="22"/>
        </w:rPr>
        <w:pPrChange w:id="340" w:author="Gann, Julie" w:date="2025-07-09T10:38:00Z" w16du:dateUtc="2025-07-09T15:38:00Z">
          <w:pPr>
            <w:pStyle w:val="ListNumber2"/>
            <w:numPr>
              <w:ilvl w:val="0"/>
              <w:numId w:val="56"/>
            </w:numPr>
            <w:tabs>
              <w:tab w:val="clear" w:pos="1800"/>
              <w:tab w:val="num" w:pos="720"/>
            </w:tabs>
            <w:spacing w:after="220"/>
            <w:ind w:left="2160"/>
            <w:jc w:val="both"/>
          </w:pPr>
        </w:pPrChange>
      </w:pPr>
      <w:ins w:id="341" w:author="Gann, Julie" w:date="2025-07-09T10:36:00Z" w16du:dateUtc="2025-07-09T15:36:00Z">
        <w:r w:rsidRPr="002D613E">
          <w:rPr>
            <w:rFonts w:ascii="Calibri" w:hAnsi="Calibri" w:cs="Calibri"/>
            <w:sz w:val="22"/>
            <w:szCs w:val="22"/>
            <w:rPrChange w:id="342" w:author="Gann, Julie" w:date="2025-07-09T10:38:00Z" w16du:dateUtc="2025-07-09T15:38:00Z">
              <w:rPr>
                <w:rFonts w:asciiTheme="minorHAnsi" w:hAnsiTheme="minorHAnsi" w:cstheme="minorHAnsi"/>
                <w:sz w:val="22"/>
                <w:szCs w:val="22"/>
              </w:rPr>
            </w:rPrChange>
          </w:rPr>
          <w:t xml:space="preserve">For the impaired items identified in paragraph </w:t>
        </w:r>
      </w:ins>
      <w:ins w:id="343" w:author="Gann, Julie" w:date="2025-07-09T10:39:00Z" w16du:dateUtc="2025-07-09T15:39:00Z">
        <w:r w:rsidR="00F42CF3">
          <w:rPr>
            <w:rFonts w:ascii="Calibri" w:hAnsi="Calibri" w:cs="Calibri"/>
            <w:sz w:val="22"/>
            <w:szCs w:val="22"/>
          </w:rPr>
          <w:t>39.d</w:t>
        </w:r>
      </w:ins>
      <w:ins w:id="344" w:author="Gann, Julie" w:date="2025-07-09T10:36:00Z" w16du:dateUtc="2025-07-09T15:36:00Z">
        <w:r w:rsidRPr="002D613E">
          <w:rPr>
            <w:rFonts w:ascii="Calibri" w:hAnsi="Calibri" w:cs="Calibri"/>
            <w:sz w:val="22"/>
            <w:szCs w:val="22"/>
            <w:rPrChange w:id="345" w:author="Gann, Julie" w:date="2025-07-09T10:38:00Z" w16du:dateUtc="2025-07-09T15:38:00Z">
              <w:rPr>
                <w:rFonts w:asciiTheme="minorHAnsi" w:hAnsiTheme="minorHAnsi" w:cstheme="minorHAnsi"/>
                <w:sz w:val="22"/>
                <w:szCs w:val="22"/>
              </w:rPr>
            </w:rPrChange>
          </w:rPr>
          <w:t xml:space="preserve">., </w:t>
        </w:r>
        <w:r>
          <w:rPr>
            <w:rFonts w:ascii="Calibri" w:hAnsi="Calibri" w:cs="Calibri"/>
            <w:sz w:val="22"/>
            <w:szCs w:val="22"/>
          </w:rPr>
          <w:t>a</w:t>
        </w:r>
        <w:r w:rsidRPr="00DE4298">
          <w:rPr>
            <w:rFonts w:ascii="Calibri" w:hAnsi="Calibri" w:cs="Calibri"/>
            <w:sz w:val="22"/>
            <w:szCs w:val="22"/>
          </w:rPr>
          <w:t>dditional information should be included describing the general categories of information that the investor considered in reaching the conclusion that the impairments are not other-than-temporary.</w:t>
        </w:r>
      </w:ins>
      <w:r w:rsidR="00AA3C45">
        <w:rPr>
          <w:rFonts w:ascii="Calibri" w:hAnsi="Calibri" w:cs="Calibri"/>
          <w:sz w:val="22"/>
          <w:szCs w:val="22"/>
        </w:rPr>
        <w:t xml:space="preserve"> </w:t>
      </w:r>
      <w:r w:rsidR="00004019">
        <w:rPr>
          <w:rFonts w:asciiTheme="minorHAnsi" w:hAnsiTheme="minorHAnsi" w:cstheme="minorHAnsi"/>
          <w:i/>
          <w:iCs/>
          <w:sz w:val="22"/>
          <w:szCs w:val="22"/>
          <w:shd w:val="clear" w:color="auto" w:fill="BFBFBF" w:themeFill="background1" w:themeFillShade="BF"/>
        </w:rPr>
        <w:t>Captured in</w:t>
      </w:r>
      <w:r w:rsidR="00AA3C45" w:rsidRPr="00344626">
        <w:rPr>
          <w:rFonts w:asciiTheme="minorHAnsi" w:hAnsiTheme="minorHAnsi" w:cstheme="minorHAnsi"/>
          <w:i/>
          <w:iCs/>
          <w:sz w:val="22"/>
          <w:szCs w:val="22"/>
          <w:shd w:val="clear" w:color="auto" w:fill="BFBFBF" w:themeFill="background1" w:themeFillShade="BF"/>
        </w:rPr>
        <w:t xml:space="preserve"> Note 5D(</w:t>
      </w:r>
      <w:r w:rsidR="00AA3C45">
        <w:rPr>
          <w:rFonts w:asciiTheme="minorHAnsi" w:hAnsiTheme="minorHAnsi" w:cstheme="minorHAnsi"/>
          <w:i/>
          <w:iCs/>
          <w:sz w:val="22"/>
          <w:szCs w:val="22"/>
          <w:shd w:val="clear" w:color="auto" w:fill="BFBFBF" w:themeFill="background1" w:themeFillShade="BF"/>
        </w:rPr>
        <w:t>5</w:t>
      </w:r>
      <w:r w:rsidR="00AA3C45" w:rsidRPr="00344626">
        <w:rPr>
          <w:rFonts w:asciiTheme="minorHAnsi" w:hAnsiTheme="minorHAnsi" w:cstheme="minorHAnsi"/>
          <w:i/>
          <w:iCs/>
          <w:sz w:val="22"/>
          <w:szCs w:val="22"/>
          <w:shd w:val="clear" w:color="auto" w:fill="BFBFBF" w:themeFill="background1" w:themeFillShade="BF"/>
        </w:rPr>
        <w:t>).</w:t>
      </w:r>
      <w:r w:rsidR="00004019">
        <w:rPr>
          <w:rFonts w:asciiTheme="minorHAnsi" w:hAnsiTheme="minorHAnsi" w:cstheme="minorHAnsi"/>
          <w:i/>
          <w:iCs/>
          <w:sz w:val="22"/>
          <w:szCs w:val="22"/>
          <w:shd w:val="clear" w:color="auto" w:fill="BFBFBF" w:themeFill="background1" w:themeFillShade="BF"/>
        </w:rPr>
        <w:t xml:space="preserve"> No revisions to note needed</w:t>
      </w:r>
      <w:r w:rsidR="00AA3C45" w:rsidRPr="00344626">
        <w:rPr>
          <w:rFonts w:asciiTheme="minorHAnsi" w:hAnsiTheme="minorHAnsi" w:cstheme="minorHAnsi"/>
          <w:i/>
          <w:iCs/>
          <w:sz w:val="22"/>
          <w:szCs w:val="22"/>
          <w:shd w:val="clear" w:color="auto" w:fill="BFBFBF" w:themeFill="background1" w:themeFillShade="BF"/>
        </w:rPr>
        <w:t>)</w:t>
      </w:r>
    </w:p>
    <w:p w14:paraId="2B389429" w14:textId="1E41BBBD" w:rsidR="00D062BF" w:rsidRPr="00901DCD" w:rsidRDefault="00D062BF">
      <w:pPr>
        <w:pStyle w:val="ListNumber2"/>
        <w:numPr>
          <w:ilvl w:val="0"/>
          <w:numId w:val="27"/>
        </w:numPr>
        <w:spacing w:after="220"/>
        <w:jc w:val="both"/>
        <w:rPr>
          <w:ins w:id="346" w:author="Gann, Julie" w:date="2025-06-12T13:49:00Z" w16du:dateUtc="2025-06-12T18:49:00Z"/>
          <w:rFonts w:ascii="Calibri" w:hAnsi="Calibri" w:cs="Calibri"/>
          <w:sz w:val="22"/>
          <w:szCs w:val="22"/>
          <w:rPrChange w:id="347" w:author="Gann, Julie" w:date="2025-06-12T13:53:00Z" w16du:dateUtc="2025-06-12T18:53:00Z">
            <w:rPr>
              <w:ins w:id="348" w:author="Gann, Julie" w:date="2025-06-12T13:49:00Z" w16du:dateUtc="2025-06-12T18:49:00Z"/>
              <w:sz w:val="22"/>
              <w:szCs w:val="22"/>
            </w:rPr>
          </w:rPrChange>
        </w:rPr>
        <w:pPrChange w:id="349" w:author="Gann, Julie" w:date="2025-06-12T13:50:00Z" w16du:dateUtc="2025-06-12T18:50:00Z">
          <w:pPr>
            <w:pStyle w:val="ListNumber2"/>
            <w:numPr>
              <w:ilvl w:val="0"/>
              <w:numId w:val="18"/>
            </w:numPr>
            <w:tabs>
              <w:tab w:val="clear" w:pos="1800"/>
              <w:tab w:val="num" w:pos="0"/>
              <w:tab w:val="num" w:pos="720"/>
            </w:tabs>
            <w:spacing w:after="220"/>
            <w:ind w:left="2160"/>
            <w:jc w:val="both"/>
          </w:pPr>
        </w:pPrChange>
      </w:pPr>
      <w:ins w:id="350" w:author="Gann, Julie" w:date="2025-06-12T13:49:00Z" w16du:dateUtc="2025-06-12T18:49:00Z">
        <w:r w:rsidRPr="00901DCD">
          <w:rPr>
            <w:rFonts w:ascii="Calibri" w:hAnsi="Calibri" w:cs="Calibri"/>
            <w:sz w:val="22"/>
            <w:szCs w:val="22"/>
            <w:rPrChange w:id="351" w:author="Gann, Julie" w:date="2025-06-12T13:53:00Z" w16du:dateUtc="2025-06-12T18:53:00Z">
              <w:rPr>
                <w:sz w:val="22"/>
                <w:szCs w:val="22"/>
              </w:rPr>
            </w:rPrChange>
          </w:rPr>
          <w:lastRenderedPageBreak/>
          <w:t>When it is not practicable to estimate fair value, the investor should disclose the following additional information, if applicable:</w:t>
        </w:r>
      </w:ins>
      <w:r w:rsidR="00464BD9">
        <w:rPr>
          <w:rFonts w:ascii="Calibri" w:hAnsi="Calibri" w:cs="Calibri"/>
          <w:sz w:val="22"/>
          <w:szCs w:val="22"/>
        </w:rPr>
        <w:t xml:space="preserve"> </w:t>
      </w:r>
      <w:r w:rsidR="00464BD9">
        <w:rPr>
          <w:rFonts w:asciiTheme="minorHAnsi" w:hAnsiTheme="minorHAnsi" w:cstheme="minorHAnsi"/>
          <w:i/>
          <w:iCs/>
          <w:sz w:val="22"/>
          <w:szCs w:val="22"/>
          <w:shd w:val="clear" w:color="auto" w:fill="BFBFBF" w:themeFill="background1" w:themeFillShade="BF"/>
        </w:rPr>
        <w:t>(Annual Audited Only)</w:t>
      </w:r>
    </w:p>
    <w:p w14:paraId="3498B399" w14:textId="6165D849" w:rsidR="00D062BF" w:rsidRPr="00901DCD" w:rsidRDefault="00D062BF">
      <w:pPr>
        <w:pStyle w:val="ListNumber2"/>
        <w:numPr>
          <w:ilvl w:val="0"/>
          <w:numId w:val="29"/>
        </w:numPr>
        <w:spacing w:after="220"/>
        <w:ind w:left="2880" w:hanging="720"/>
        <w:jc w:val="both"/>
        <w:rPr>
          <w:ins w:id="352" w:author="Gann, Julie" w:date="2025-06-12T13:49:00Z" w16du:dateUtc="2025-06-12T18:49:00Z"/>
          <w:rFonts w:ascii="Calibri" w:hAnsi="Calibri" w:cs="Calibri"/>
          <w:sz w:val="22"/>
          <w:szCs w:val="22"/>
          <w:rPrChange w:id="353" w:author="Gann, Julie" w:date="2025-06-12T13:53:00Z" w16du:dateUtc="2025-06-12T18:53:00Z">
            <w:rPr>
              <w:ins w:id="354" w:author="Gann, Julie" w:date="2025-06-12T13:49:00Z" w16du:dateUtc="2025-06-12T18:49:00Z"/>
              <w:sz w:val="22"/>
              <w:szCs w:val="22"/>
            </w:rPr>
          </w:rPrChange>
        </w:rPr>
        <w:pPrChange w:id="355" w:author="Gann, Julie" w:date="2025-06-12T15:49:00Z" w16du:dateUtc="2025-06-12T20:49:00Z">
          <w:pPr>
            <w:pStyle w:val="ListNumber2"/>
            <w:numPr>
              <w:ilvl w:val="0"/>
              <w:numId w:val="19"/>
            </w:numPr>
            <w:tabs>
              <w:tab w:val="clear" w:pos="1800"/>
            </w:tabs>
            <w:spacing w:after="220"/>
            <w:ind w:left="1440" w:firstLine="720"/>
            <w:jc w:val="both"/>
          </w:pPr>
        </w:pPrChange>
      </w:pPr>
      <w:ins w:id="356" w:author="Gann, Julie" w:date="2025-06-12T13:49:00Z" w16du:dateUtc="2025-06-12T18:49:00Z">
        <w:r w:rsidRPr="00901DCD">
          <w:rPr>
            <w:rFonts w:ascii="Calibri" w:hAnsi="Calibri" w:cs="Calibri"/>
            <w:sz w:val="22"/>
            <w:szCs w:val="22"/>
            <w:rPrChange w:id="357" w:author="Gann, Julie" w:date="2025-06-12T13:53:00Z" w16du:dateUtc="2025-06-12T18:53:00Z">
              <w:rPr>
                <w:sz w:val="22"/>
                <w:szCs w:val="22"/>
              </w:rPr>
            </w:rPrChange>
          </w:rPr>
          <w:t>The aggregate carrying value of the investments not evaluated for impairment, and,</w:t>
        </w:r>
      </w:ins>
    </w:p>
    <w:p w14:paraId="612ED217" w14:textId="77777777" w:rsidR="00D062BF" w:rsidRPr="00901DCD" w:rsidRDefault="00D062BF">
      <w:pPr>
        <w:pStyle w:val="ListNumber2"/>
        <w:numPr>
          <w:ilvl w:val="0"/>
          <w:numId w:val="29"/>
        </w:numPr>
        <w:spacing w:after="220"/>
        <w:ind w:left="2880" w:hanging="720"/>
        <w:jc w:val="both"/>
        <w:rPr>
          <w:ins w:id="358" w:author="Gann, Julie" w:date="2025-06-12T13:49:00Z" w16du:dateUtc="2025-06-12T18:49:00Z"/>
          <w:rFonts w:ascii="Calibri" w:hAnsi="Calibri" w:cs="Calibri"/>
          <w:sz w:val="22"/>
          <w:szCs w:val="22"/>
          <w:rPrChange w:id="359" w:author="Gann, Julie" w:date="2025-06-12T13:53:00Z" w16du:dateUtc="2025-06-12T18:53:00Z">
            <w:rPr>
              <w:ins w:id="360" w:author="Gann, Julie" w:date="2025-06-12T13:49:00Z" w16du:dateUtc="2025-06-12T18:49:00Z"/>
              <w:sz w:val="22"/>
              <w:szCs w:val="22"/>
            </w:rPr>
          </w:rPrChange>
        </w:rPr>
        <w:pPrChange w:id="361" w:author="Gann, Julie" w:date="2025-06-12T13:55:00Z" w16du:dateUtc="2025-06-12T18:55:00Z">
          <w:pPr>
            <w:pStyle w:val="ListNumber2"/>
            <w:numPr>
              <w:ilvl w:val="0"/>
              <w:numId w:val="19"/>
            </w:numPr>
            <w:tabs>
              <w:tab w:val="clear" w:pos="1800"/>
            </w:tabs>
            <w:spacing w:after="220"/>
            <w:ind w:left="2880" w:hanging="360"/>
            <w:jc w:val="both"/>
          </w:pPr>
        </w:pPrChange>
      </w:pPr>
      <w:ins w:id="362" w:author="Gann, Julie" w:date="2025-06-12T13:49:00Z" w16du:dateUtc="2025-06-12T18:49:00Z">
        <w:r w:rsidRPr="00901DCD">
          <w:rPr>
            <w:rFonts w:ascii="Calibri" w:hAnsi="Calibri" w:cs="Calibri"/>
            <w:sz w:val="22"/>
            <w:szCs w:val="22"/>
            <w:rPrChange w:id="363" w:author="Gann, Julie" w:date="2025-06-12T13:53:00Z" w16du:dateUtc="2025-06-12T18:53:00Z">
              <w:rPr>
                <w:sz w:val="22"/>
                <w:szCs w:val="22"/>
              </w:rPr>
            </w:rPrChange>
          </w:rPr>
          <w:t>The circumstances that may have a significant adverse effect on the fair value.</w:t>
        </w:r>
      </w:ins>
    </w:p>
    <w:p w14:paraId="31DE6D95" w14:textId="59F4F447" w:rsidR="008E1EDD" w:rsidRDefault="008E1EDD">
      <w:pPr>
        <w:rPr>
          <w:rFonts w:asciiTheme="minorHAnsi" w:hAnsiTheme="minorHAnsi" w:cstheme="minorHAnsi"/>
          <w:b/>
          <w:bCs/>
          <w:sz w:val="22"/>
          <w:szCs w:val="22"/>
        </w:rPr>
      </w:pPr>
    </w:p>
    <w:p w14:paraId="1C83470C" w14:textId="77777777" w:rsidR="00695308" w:rsidRPr="002B0AD0" w:rsidRDefault="00695308" w:rsidP="00695308">
      <w:pPr>
        <w:pStyle w:val="BodyText2"/>
        <w:rPr>
          <w:szCs w:val="22"/>
          <w:u w:val="single"/>
        </w:rPr>
      </w:pPr>
      <w:r w:rsidRPr="002B0AD0">
        <w:rPr>
          <w:szCs w:val="22"/>
          <w:u w:val="single"/>
        </w:rPr>
        <w:t>SSAP No. 2—</w:t>
      </w:r>
      <w:r>
        <w:rPr>
          <w:szCs w:val="22"/>
          <w:u w:val="single"/>
        </w:rPr>
        <w:t>Cash, Cash Equivalents, Drafts and short-Term Investments</w:t>
      </w:r>
    </w:p>
    <w:p w14:paraId="73495CF7" w14:textId="77777777" w:rsidR="00695308" w:rsidRPr="00FE127A" w:rsidRDefault="00695308" w:rsidP="00695308">
      <w:pPr>
        <w:spacing w:before="240" w:after="120" w:line="280" w:lineRule="exact"/>
        <w:jc w:val="both"/>
        <w:outlineLvl w:val="2"/>
        <w:rPr>
          <w:rFonts w:asciiTheme="minorHAnsi" w:hAnsiTheme="minorHAnsi" w:cstheme="minorHAnsi"/>
          <w:b/>
          <w:sz w:val="22"/>
          <w:szCs w:val="22"/>
        </w:rPr>
      </w:pPr>
      <w:r w:rsidRPr="00FE127A">
        <w:rPr>
          <w:rFonts w:asciiTheme="minorHAnsi" w:hAnsiTheme="minorHAnsi" w:cstheme="minorHAnsi"/>
          <w:b/>
          <w:sz w:val="22"/>
          <w:szCs w:val="22"/>
        </w:rPr>
        <w:t>Disclosures</w:t>
      </w:r>
    </w:p>
    <w:p w14:paraId="6080661E" w14:textId="77777777" w:rsidR="00695308" w:rsidRPr="00FE127A" w:rsidRDefault="00695308" w:rsidP="00FE127A">
      <w:pPr>
        <w:numPr>
          <w:ilvl w:val="0"/>
          <w:numId w:val="77"/>
        </w:numPr>
        <w:spacing w:after="220"/>
        <w:jc w:val="both"/>
        <w:rPr>
          <w:rFonts w:asciiTheme="minorHAnsi" w:hAnsiTheme="minorHAnsi" w:cstheme="minorHAnsi"/>
          <w:sz w:val="22"/>
          <w:szCs w:val="22"/>
        </w:rPr>
      </w:pPr>
      <w:r w:rsidRPr="00FE127A">
        <w:rPr>
          <w:rFonts w:asciiTheme="minorHAnsi" w:hAnsiTheme="minorHAnsi" w:cstheme="minorHAnsi"/>
          <w:sz w:val="22"/>
          <w:szCs w:val="22"/>
        </w:rPr>
        <w:t xml:space="preserve">The </w:t>
      </w:r>
      <w:r w:rsidRPr="00FE127A">
        <w:rPr>
          <w:rFonts w:asciiTheme="minorHAnsi" w:hAnsiTheme="minorHAnsi" w:cstheme="minorHAnsi"/>
          <w:sz w:val="22"/>
        </w:rPr>
        <w:t>following</w:t>
      </w:r>
      <w:r w:rsidRPr="00FE127A">
        <w:rPr>
          <w:rFonts w:asciiTheme="minorHAnsi" w:hAnsiTheme="minorHAnsi" w:cstheme="minorHAnsi"/>
          <w:sz w:val="22"/>
          <w:szCs w:val="22"/>
        </w:rPr>
        <w:t xml:space="preserve"> disclosures shall be made for short-term investments in the financial statements:</w:t>
      </w:r>
    </w:p>
    <w:p w14:paraId="38DA6670" w14:textId="440C37A5"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sz w:val="22"/>
          <w:szCs w:val="22"/>
        </w:rPr>
        <w:t xml:space="preserve">Fair values in accordance with </w:t>
      </w:r>
      <w:r w:rsidRPr="00FE127A">
        <w:rPr>
          <w:rFonts w:asciiTheme="minorHAnsi" w:hAnsiTheme="minorHAnsi" w:cstheme="minorHAnsi"/>
          <w:i/>
          <w:sz w:val="22"/>
          <w:szCs w:val="22"/>
        </w:rPr>
        <w:t>SSAP No. 100—Fair Value</w:t>
      </w:r>
      <w:r w:rsidRPr="00FE127A">
        <w:rPr>
          <w:rFonts w:asciiTheme="minorHAnsi" w:hAnsiTheme="minorHAnsi" w:cstheme="minorHAnsi"/>
          <w:sz w:val="22"/>
          <w:szCs w:val="22"/>
        </w:rPr>
        <w:t xml:space="preserve">; </w:t>
      </w:r>
      <w:r w:rsidR="004E3328" w:rsidRPr="00FE127A">
        <w:rPr>
          <w:rFonts w:asciiTheme="minorHAnsi" w:hAnsiTheme="minorHAnsi" w:cstheme="minorHAnsi"/>
          <w:i/>
          <w:iCs/>
          <w:sz w:val="22"/>
          <w:szCs w:val="22"/>
          <w:shd w:val="clear" w:color="auto" w:fill="BFBFBF" w:themeFill="background1" w:themeFillShade="BF"/>
        </w:rPr>
        <w:t>(Note 20 – Required Quarterly)</w:t>
      </w:r>
    </w:p>
    <w:p w14:paraId="2D98B2DA" w14:textId="365B8703"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sz w:val="22"/>
          <w:szCs w:val="22"/>
        </w:rPr>
        <w:t xml:space="preserve">Concentrations of credit risk in accordance with </w:t>
      </w:r>
      <w:r w:rsidRPr="00FE127A">
        <w:rPr>
          <w:rFonts w:asciiTheme="minorHAnsi" w:hAnsiTheme="minorHAnsi" w:cstheme="minorHAnsi"/>
          <w:i/>
          <w:sz w:val="22"/>
          <w:szCs w:val="22"/>
        </w:rPr>
        <w:t>SSAP No. 27—Off-Balance-Sheet and Credit Risk Disclosures</w:t>
      </w:r>
      <w:r w:rsidRPr="00FE127A">
        <w:rPr>
          <w:rFonts w:asciiTheme="minorHAnsi" w:hAnsiTheme="minorHAnsi" w:cstheme="minorHAnsi"/>
          <w:sz w:val="22"/>
          <w:szCs w:val="22"/>
        </w:rPr>
        <w:t>;</w:t>
      </w:r>
      <w:r w:rsidR="004E3328" w:rsidRPr="00FE127A">
        <w:rPr>
          <w:rFonts w:asciiTheme="minorHAnsi" w:hAnsiTheme="minorHAnsi" w:cstheme="minorHAnsi"/>
          <w:sz w:val="22"/>
          <w:szCs w:val="22"/>
        </w:rPr>
        <w:t xml:space="preserve"> </w:t>
      </w:r>
      <w:r w:rsidR="004E3328" w:rsidRPr="00FE127A">
        <w:rPr>
          <w:rFonts w:asciiTheme="minorHAnsi" w:hAnsiTheme="minorHAnsi" w:cstheme="minorHAnsi"/>
          <w:i/>
          <w:iCs/>
          <w:sz w:val="22"/>
          <w:szCs w:val="22"/>
          <w:shd w:val="clear" w:color="auto" w:fill="BFBFBF" w:themeFill="background1" w:themeFillShade="BF"/>
        </w:rPr>
        <w:t>(Annual Audited Only)</w:t>
      </w:r>
    </w:p>
    <w:p w14:paraId="561218B4" w14:textId="1B9252EF"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sz w:val="22"/>
          <w:szCs w:val="22"/>
        </w:rPr>
        <w:t>Basis at which the short-term investments are stated.</w:t>
      </w:r>
      <w:r w:rsidR="004E3328" w:rsidRPr="00FE127A">
        <w:rPr>
          <w:rFonts w:asciiTheme="minorHAnsi" w:hAnsiTheme="minorHAnsi" w:cstheme="minorHAnsi"/>
          <w:sz w:val="22"/>
          <w:szCs w:val="22"/>
        </w:rPr>
        <w:t xml:space="preserve"> </w:t>
      </w:r>
      <w:r w:rsidR="004E3328" w:rsidRPr="00FE127A">
        <w:rPr>
          <w:rFonts w:asciiTheme="minorHAnsi" w:hAnsiTheme="minorHAnsi" w:cstheme="minorHAnsi"/>
          <w:i/>
          <w:iCs/>
          <w:sz w:val="22"/>
          <w:szCs w:val="22"/>
          <w:shd w:val="clear" w:color="auto" w:fill="BFBFBF" w:themeFill="background1" w:themeFillShade="BF"/>
        </w:rPr>
        <w:t>(Note 1C(</w:t>
      </w:r>
      <w:r w:rsidR="00717308" w:rsidRPr="00FE127A">
        <w:rPr>
          <w:rFonts w:asciiTheme="minorHAnsi" w:hAnsiTheme="minorHAnsi" w:cstheme="minorHAnsi"/>
          <w:i/>
          <w:iCs/>
          <w:sz w:val="22"/>
          <w:szCs w:val="22"/>
          <w:shd w:val="clear" w:color="auto" w:fill="BFBFBF" w:themeFill="background1" w:themeFillShade="BF"/>
        </w:rPr>
        <w:t>1</w:t>
      </w:r>
      <w:r w:rsidR="004E3328" w:rsidRPr="00FE127A">
        <w:rPr>
          <w:rFonts w:asciiTheme="minorHAnsi" w:hAnsiTheme="minorHAnsi" w:cstheme="minorHAnsi"/>
          <w:i/>
          <w:iCs/>
          <w:sz w:val="22"/>
          <w:szCs w:val="22"/>
          <w:shd w:val="clear" w:color="auto" w:fill="BFBFBF" w:themeFill="background1" w:themeFillShade="BF"/>
        </w:rPr>
        <w:t>) Required Quarterly.)</w:t>
      </w:r>
    </w:p>
    <w:p w14:paraId="29F1FE56" w14:textId="5BF1776D" w:rsidR="00FC631A" w:rsidRPr="00FE127A" w:rsidRDefault="00695308" w:rsidP="009B3400">
      <w:pPr>
        <w:numPr>
          <w:ilvl w:val="0"/>
          <w:numId w:val="72"/>
        </w:numPr>
        <w:spacing w:after="220"/>
        <w:jc w:val="both"/>
        <w:rPr>
          <w:ins w:id="364" w:author="Gann, Julie" w:date="2025-07-09T11:13:00Z" w16du:dateUtc="2025-07-09T16:13:00Z"/>
          <w:rFonts w:asciiTheme="minorHAnsi" w:hAnsiTheme="minorHAnsi" w:cstheme="minorHAnsi"/>
          <w:sz w:val="22"/>
          <w:szCs w:val="22"/>
        </w:rPr>
      </w:pPr>
      <w:del w:id="365" w:author="Gann, Julie" w:date="2025-07-09T11:14:00Z" w16du:dateUtc="2025-07-09T16:14:00Z">
        <w:r w:rsidRPr="00FE127A" w:rsidDel="009B3400">
          <w:rPr>
            <w:rFonts w:asciiTheme="minorHAnsi" w:hAnsiTheme="minorHAnsi" w:cstheme="minorHAnsi"/>
            <w:sz w:val="22"/>
            <w:szCs w:val="22"/>
          </w:rPr>
          <w:delText xml:space="preserve">The items in the scope of this statement are also subject to the annual audited disclosures in </w:delText>
        </w:r>
        <w:r w:rsidRPr="00FE127A" w:rsidDel="009B3400">
          <w:rPr>
            <w:rFonts w:asciiTheme="minorHAnsi" w:hAnsiTheme="minorHAnsi" w:cstheme="minorHAnsi"/>
            <w:i/>
            <w:sz w:val="22"/>
            <w:szCs w:val="22"/>
          </w:rPr>
          <w:delText>SSAP No. 26—Bonds</w:delText>
        </w:r>
        <w:r w:rsidRPr="00FE127A" w:rsidDel="009B3400">
          <w:rPr>
            <w:rFonts w:asciiTheme="minorHAnsi" w:hAnsiTheme="minorHAnsi" w:cstheme="minorHAnsi"/>
            <w:sz w:val="22"/>
            <w:szCs w:val="22"/>
          </w:rPr>
          <w:delText>, paragraph 40.f</w:delText>
        </w:r>
      </w:del>
      <w:r w:rsidRPr="00FE127A">
        <w:rPr>
          <w:rFonts w:asciiTheme="minorHAnsi" w:hAnsiTheme="minorHAnsi" w:cstheme="minorHAnsi"/>
          <w:sz w:val="22"/>
          <w:szCs w:val="22"/>
        </w:rPr>
        <w:t>.</w:t>
      </w:r>
      <w:ins w:id="366" w:author="Gann, Julie" w:date="2025-07-09T11:13:00Z" w16du:dateUtc="2025-07-09T16:13:00Z">
        <w:r w:rsidR="00FC631A" w:rsidRPr="00FE127A">
          <w:rPr>
            <w:rFonts w:asciiTheme="minorHAnsi" w:hAnsiTheme="minorHAnsi" w:cstheme="minorHAnsi"/>
            <w:sz w:val="22"/>
            <w:szCs w:val="22"/>
          </w:rPr>
          <w:t xml:space="preserve"> </w:t>
        </w:r>
        <w:del w:id="367" w:author="Gann, Julie" w:date="2025-06-12T11:56:00Z" w16du:dateUtc="2025-06-12T16:56:00Z">
          <w:r w:rsidR="00FC631A" w:rsidRPr="00FE127A" w:rsidDel="00C46D6E">
            <w:rPr>
              <w:rFonts w:asciiTheme="minorHAnsi" w:hAnsiTheme="minorHAnsi" w:cstheme="minorHAnsi"/>
              <w:sz w:val="22"/>
              <w:szCs w:val="22"/>
            </w:rPr>
            <w:delText>the</w:delText>
          </w:r>
        </w:del>
        <w:r w:rsidR="00FC631A" w:rsidRPr="00FE127A">
          <w:rPr>
            <w:rFonts w:asciiTheme="minorHAnsi" w:hAnsiTheme="minorHAnsi" w:cstheme="minorHAnsi"/>
            <w:sz w:val="22"/>
            <w:szCs w:val="22"/>
          </w:rPr>
          <w:t xml:space="preserve">The book/adjusted carrying values and the fair values of bonds and assets in scope of this statement, reported in statutory annual statement Schedule D, Part 1A, due in accordance with the maturity timeframes below. A summary presentation divided by maturity timeframe with the aggregate BACV and fair value is required in the annual audited report. </w:t>
        </w:r>
        <w:del w:id="368" w:author="Gann, Julie" w:date="2025-07-08T13:24:00Z" w16du:dateUtc="2025-07-08T18:24:00Z">
          <w:r w:rsidR="00FC631A" w:rsidRPr="00FE127A" w:rsidDel="006D36D7">
            <w:rPr>
              <w:rFonts w:asciiTheme="minorHAnsi" w:hAnsiTheme="minorHAnsi" w:cstheme="minorHAnsi"/>
              <w:sz w:val="22"/>
              <w:szCs w:val="22"/>
            </w:rPr>
            <w:delText>:</w:delText>
          </w:r>
        </w:del>
        <w:r w:rsidR="00FC631A" w:rsidRPr="00FE127A">
          <w:rPr>
            <w:rFonts w:asciiTheme="minorHAnsi" w:hAnsiTheme="minorHAnsi" w:cstheme="minorHAnsi"/>
            <w:sz w:val="22"/>
            <w:szCs w:val="22"/>
          </w:rPr>
          <w:t xml:space="preserve"> </w:t>
        </w:r>
      </w:ins>
      <w:r w:rsidR="004E3328" w:rsidRPr="00FE127A">
        <w:rPr>
          <w:rFonts w:asciiTheme="minorHAnsi" w:hAnsiTheme="minorHAnsi" w:cstheme="minorHAnsi"/>
          <w:i/>
          <w:iCs/>
          <w:sz w:val="22"/>
          <w:szCs w:val="22"/>
          <w:shd w:val="clear" w:color="auto" w:fill="BFBFBF" w:themeFill="background1" w:themeFillShade="BF"/>
        </w:rPr>
        <w:t>(Schedule D, Part 1A with Summary in Annual Audited Report.</w:t>
      </w:r>
      <w:r w:rsidR="0098779C" w:rsidRPr="00FE127A">
        <w:rPr>
          <w:rFonts w:asciiTheme="minorHAnsi" w:hAnsiTheme="minorHAnsi" w:cstheme="minorHAnsi"/>
          <w:i/>
          <w:iCs/>
          <w:sz w:val="22"/>
          <w:szCs w:val="22"/>
          <w:shd w:val="clear" w:color="auto" w:fill="BFBFBF" w:themeFill="background1" w:themeFillShade="BF"/>
        </w:rPr>
        <w:t xml:space="preserve"> Not new. Previously required by reference.</w:t>
      </w:r>
      <w:r w:rsidR="004E3328" w:rsidRPr="00FE127A">
        <w:rPr>
          <w:rFonts w:asciiTheme="minorHAnsi" w:hAnsiTheme="minorHAnsi" w:cstheme="minorHAnsi"/>
          <w:i/>
          <w:iCs/>
          <w:sz w:val="22"/>
          <w:szCs w:val="22"/>
          <w:shd w:val="clear" w:color="auto" w:fill="BFBFBF" w:themeFill="background1" w:themeFillShade="BF"/>
        </w:rPr>
        <w:t>)</w:t>
      </w:r>
    </w:p>
    <w:p w14:paraId="43B70481" w14:textId="77777777" w:rsidR="00FC631A" w:rsidRPr="00FE127A" w:rsidRDefault="00FC631A" w:rsidP="009B3400">
      <w:pPr>
        <w:pStyle w:val="ListContinue3"/>
        <w:numPr>
          <w:ilvl w:val="0"/>
          <w:numId w:val="73"/>
        </w:numPr>
        <w:spacing w:after="220"/>
        <w:ind w:left="2880" w:hanging="720"/>
        <w:contextualSpacing w:val="0"/>
        <w:jc w:val="both"/>
        <w:rPr>
          <w:ins w:id="369" w:author="Gann, Julie" w:date="2025-07-09T11:13:00Z" w16du:dateUtc="2025-07-09T16:13:00Z"/>
          <w:rFonts w:asciiTheme="minorHAnsi" w:hAnsiTheme="minorHAnsi" w:cstheme="minorHAnsi"/>
          <w:sz w:val="22"/>
          <w:szCs w:val="22"/>
        </w:rPr>
      </w:pPr>
      <w:ins w:id="370" w:author="Gann, Julie" w:date="2025-07-09T11:13:00Z" w16du:dateUtc="2025-07-09T16:13:00Z">
        <w:r w:rsidRPr="00FE127A">
          <w:rPr>
            <w:rFonts w:asciiTheme="minorHAnsi" w:hAnsiTheme="minorHAnsi" w:cstheme="minorHAnsi"/>
            <w:sz w:val="22"/>
            <w:szCs w:val="22"/>
          </w:rPr>
          <w:t>In one year or less (including items without a maturity date which are payable on demand and in good standing);</w:t>
        </w:r>
      </w:ins>
    </w:p>
    <w:p w14:paraId="5F34ABD8" w14:textId="77777777" w:rsidR="00FC631A" w:rsidRPr="00FE127A" w:rsidRDefault="00FC631A" w:rsidP="009B3400">
      <w:pPr>
        <w:pStyle w:val="ListContinue3"/>
        <w:numPr>
          <w:ilvl w:val="0"/>
          <w:numId w:val="73"/>
        </w:numPr>
        <w:spacing w:after="220"/>
        <w:ind w:left="2880" w:hanging="720"/>
        <w:contextualSpacing w:val="0"/>
        <w:jc w:val="both"/>
        <w:rPr>
          <w:ins w:id="371" w:author="Gann, Julie" w:date="2025-07-09T11:13:00Z" w16du:dateUtc="2025-07-09T16:13:00Z"/>
          <w:rFonts w:asciiTheme="minorHAnsi" w:hAnsiTheme="minorHAnsi" w:cstheme="minorHAnsi"/>
          <w:sz w:val="22"/>
          <w:szCs w:val="22"/>
        </w:rPr>
      </w:pPr>
      <w:ins w:id="372" w:author="Gann, Julie" w:date="2025-07-09T11:13:00Z" w16du:dateUtc="2025-07-09T16:13:00Z">
        <w:r w:rsidRPr="00FE127A">
          <w:rPr>
            <w:rFonts w:asciiTheme="minorHAnsi" w:hAnsiTheme="minorHAnsi" w:cstheme="minorHAnsi"/>
            <w:sz w:val="22"/>
            <w:szCs w:val="22"/>
          </w:rPr>
          <w:t>After one year through five years;</w:t>
        </w:r>
      </w:ins>
    </w:p>
    <w:p w14:paraId="02B1554A" w14:textId="77777777" w:rsidR="00FC631A" w:rsidRPr="00FE127A" w:rsidRDefault="00FC631A" w:rsidP="009B3400">
      <w:pPr>
        <w:pStyle w:val="ListContinue3"/>
        <w:numPr>
          <w:ilvl w:val="0"/>
          <w:numId w:val="73"/>
        </w:numPr>
        <w:spacing w:after="220"/>
        <w:ind w:left="2880" w:hanging="720"/>
        <w:contextualSpacing w:val="0"/>
        <w:jc w:val="both"/>
        <w:rPr>
          <w:ins w:id="373" w:author="Gann, Julie" w:date="2025-07-09T11:13:00Z" w16du:dateUtc="2025-07-09T16:13:00Z"/>
          <w:rFonts w:asciiTheme="minorHAnsi" w:hAnsiTheme="minorHAnsi" w:cstheme="minorHAnsi"/>
          <w:sz w:val="22"/>
          <w:szCs w:val="22"/>
        </w:rPr>
      </w:pPr>
      <w:ins w:id="374" w:author="Gann, Julie" w:date="2025-07-09T11:13:00Z" w16du:dateUtc="2025-07-09T16:13:00Z">
        <w:r w:rsidRPr="00FE127A">
          <w:rPr>
            <w:rFonts w:asciiTheme="minorHAnsi" w:hAnsiTheme="minorHAnsi" w:cstheme="minorHAnsi"/>
            <w:sz w:val="22"/>
            <w:szCs w:val="22"/>
          </w:rPr>
          <w:t>After five years through ten years;</w:t>
        </w:r>
      </w:ins>
    </w:p>
    <w:p w14:paraId="6821A6DC" w14:textId="77777777" w:rsidR="00FC631A" w:rsidRPr="00FE127A" w:rsidRDefault="00FC631A" w:rsidP="009B3400">
      <w:pPr>
        <w:pStyle w:val="ListContinue3"/>
        <w:numPr>
          <w:ilvl w:val="0"/>
          <w:numId w:val="73"/>
        </w:numPr>
        <w:spacing w:after="220"/>
        <w:ind w:left="2880" w:hanging="720"/>
        <w:contextualSpacing w:val="0"/>
        <w:jc w:val="both"/>
        <w:rPr>
          <w:ins w:id="375" w:author="Gann, Julie" w:date="2025-07-09T11:13:00Z" w16du:dateUtc="2025-07-09T16:13:00Z"/>
          <w:rFonts w:asciiTheme="minorHAnsi" w:hAnsiTheme="minorHAnsi" w:cstheme="minorHAnsi"/>
          <w:sz w:val="22"/>
          <w:szCs w:val="22"/>
          <w:highlight w:val="lightGray"/>
        </w:rPr>
      </w:pPr>
      <w:ins w:id="376" w:author="Gann, Julie" w:date="2025-07-09T11:13:00Z" w16du:dateUtc="2025-07-09T16:13:00Z">
        <w:r w:rsidRPr="00FE127A">
          <w:rPr>
            <w:rFonts w:asciiTheme="minorHAnsi" w:hAnsiTheme="minorHAnsi" w:cstheme="minorHAnsi"/>
            <w:sz w:val="22"/>
            <w:szCs w:val="22"/>
            <w:highlight w:val="lightGray"/>
          </w:rPr>
          <w:t>After ten years through twenty years;</w:t>
        </w:r>
      </w:ins>
    </w:p>
    <w:p w14:paraId="6E0B41DA" w14:textId="77777777" w:rsidR="00FC631A" w:rsidRPr="00FE127A" w:rsidRDefault="00FC631A" w:rsidP="009B3400">
      <w:pPr>
        <w:pStyle w:val="ListContinue3"/>
        <w:numPr>
          <w:ilvl w:val="0"/>
          <w:numId w:val="73"/>
        </w:numPr>
        <w:spacing w:after="220"/>
        <w:ind w:left="2880" w:hanging="720"/>
        <w:contextualSpacing w:val="0"/>
        <w:jc w:val="both"/>
        <w:rPr>
          <w:ins w:id="377" w:author="Gann, Julie" w:date="2025-07-09T11:13:00Z" w16du:dateUtc="2025-07-09T16:13:00Z"/>
          <w:rFonts w:asciiTheme="minorHAnsi" w:hAnsiTheme="minorHAnsi" w:cstheme="minorHAnsi"/>
          <w:sz w:val="22"/>
          <w:szCs w:val="22"/>
          <w:highlight w:val="lightGray"/>
        </w:rPr>
      </w:pPr>
      <w:ins w:id="378" w:author="Gann, Julie" w:date="2025-07-09T11:13:00Z" w16du:dateUtc="2025-07-09T16:13:00Z">
        <w:r w:rsidRPr="00FE127A">
          <w:rPr>
            <w:rFonts w:asciiTheme="minorHAnsi" w:hAnsiTheme="minorHAnsi" w:cstheme="minorHAnsi"/>
            <w:sz w:val="22"/>
            <w:szCs w:val="22"/>
            <w:highlight w:val="lightGray"/>
          </w:rPr>
          <w:t>Over 20 years.</w:t>
        </w:r>
      </w:ins>
    </w:p>
    <w:p w14:paraId="7F2BE16B" w14:textId="2B417703" w:rsidR="001F5144" w:rsidRPr="00FE127A" w:rsidRDefault="001F5144">
      <w:pPr>
        <w:numPr>
          <w:ilvl w:val="0"/>
          <w:numId w:val="72"/>
        </w:numPr>
        <w:spacing w:after="220"/>
        <w:jc w:val="both"/>
        <w:rPr>
          <w:ins w:id="379" w:author="Gann, Julie" w:date="2025-07-09T10:25:00Z" w16du:dateUtc="2025-07-09T15:25:00Z"/>
          <w:rFonts w:asciiTheme="minorHAnsi" w:hAnsiTheme="minorHAnsi" w:cstheme="minorHAnsi"/>
          <w:sz w:val="22"/>
          <w:szCs w:val="22"/>
        </w:rPr>
        <w:pPrChange w:id="380" w:author="Gann, Julie" w:date="2025-07-09T10:25:00Z" w16du:dateUtc="2025-07-09T15:25:00Z">
          <w:pPr>
            <w:pStyle w:val="ListNumber2"/>
            <w:numPr>
              <w:ilvl w:val="0"/>
              <w:numId w:val="65"/>
            </w:numPr>
            <w:tabs>
              <w:tab w:val="clear" w:pos="1800"/>
            </w:tabs>
            <w:spacing w:after="220"/>
            <w:ind w:left="2520" w:hanging="360"/>
            <w:jc w:val="both"/>
          </w:pPr>
        </w:pPrChange>
      </w:pPr>
      <w:ins w:id="381" w:author="Gann, Julie" w:date="2025-07-09T10:25:00Z" w16du:dateUtc="2025-07-09T15:25:00Z">
        <w:r w:rsidRPr="00FE127A">
          <w:rPr>
            <w:rFonts w:asciiTheme="minorHAnsi" w:hAnsiTheme="minorHAnsi" w:cstheme="minorHAnsi"/>
            <w:sz w:val="22"/>
            <w:szCs w:val="22"/>
          </w:rPr>
          <w:t>Separately report the proceeds from sales and maturities of</w:t>
        </w:r>
      </w:ins>
      <w:ins w:id="382" w:author="Gann, Julie" w:date="2025-07-09T10:26:00Z" w16du:dateUtc="2025-07-09T15:26:00Z">
        <w:r w:rsidRPr="00FE127A">
          <w:rPr>
            <w:rFonts w:asciiTheme="minorHAnsi" w:hAnsiTheme="minorHAnsi" w:cstheme="minorHAnsi"/>
            <w:sz w:val="22"/>
            <w:szCs w:val="22"/>
          </w:rPr>
          <w:t xml:space="preserve"> </w:t>
        </w:r>
      </w:ins>
      <w:ins w:id="383" w:author="Gann, Julie" w:date="2025-07-09T11:15:00Z" w16du:dateUtc="2025-07-09T16:15:00Z">
        <w:r w:rsidRPr="00FE127A">
          <w:rPr>
            <w:rFonts w:asciiTheme="minorHAnsi" w:hAnsiTheme="minorHAnsi" w:cstheme="minorHAnsi"/>
            <w:sz w:val="22"/>
            <w:szCs w:val="22"/>
          </w:rPr>
          <w:t xml:space="preserve">bonds </w:t>
        </w:r>
      </w:ins>
      <w:ins w:id="384" w:author="Gann, Julie" w:date="2025-07-09T10:25:00Z" w16du:dateUtc="2025-07-09T15:25:00Z">
        <w:r w:rsidRPr="00FE127A">
          <w:rPr>
            <w:rFonts w:asciiTheme="minorHAnsi" w:hAnsiTheme="minorHAnsi" w:cstheme="minorHAnsi"/>
            <w:sz w:val="22"/>
            <w:szCs w:val="22"/>
          </w:rPr>
          <w:t xml:space="preserve">in scope of this Statement and the resulting gross realized gains and losses. </w:t>
        </w:r>
      </w:ins>
      <w:r w:rsidR="00B904FE" w:rsidRPr="00FE127A">
        <w:rPr>
          <w:rFonts w:asciiTheme="minorHAnsi" w:hAnsiTheme="minorHAnsi" w:cstheme="minorHAnsi"/>
          <w:i/>
          <w:iCs/>
          <w:sz w:val="22"/>
          <w:szCs w:val="22"/>
          <w:shd w:val="clear" w:color="auto" w:fill="BFBFBF" w:themeFill="background1" w:themeFillShade="BF"/>
        </w:rPr>
        <w:t>Proposed New Note 5D(6).)</w:t>
      </w:r>
    </w:p>
    <w:p w14:paraId="3D94DC86" w14:textId="77777777" w:rsidR="00695308" w:rsidRPr="00FE127A" w:rsidRDefault="00695308" w:rsidP="009B3400">
      <w:pPr>
        <w:numPr>
          <w:ilvl w:val="0"/>
          <w:numId w:val="72"/>
        </w:numPr>
        <w:spacing w:after="220"/>
        <w:jc w:val="both"/>
        <w:rPr>
          <w:rFonts w:asciiTheme="minorHAnsi" w:hAnsiTheme="minorHAnsi" w:cstheme="minorHAnsi"/>
          <w:sz w:val="22"/>
          <w:szCs w:val="22"/>
        </w:rPr>
      </w:pPr>
      <w:r w:rsidRPr="00FE127A">
        <w:rPr>
          <w:rFonts w:asciiTheme="minorHAnsi" w:hAnsiTheme="minorHAnsi" w:cstheme="minorHAnsi"/>
          <w:iCs/>
          <w:sz w:val="22"/>
          <w:szCs w:val="22"/>
        </w:rPr>
        <w:t>Identification of cash equivalents (excluding money market mutual funds as detailed in paragraph 8) and sh</w:t>
      </w:r>
      <w:r w:rsidRPr="00FE127A">
        <w:rPr>
          <w:rFonts w:asciiTheme="minorHAnsi" w:hAnsiTheme="minorHAnsi" w:cstheme="minorHAnsi"/>
          <w:sz w:val="22"/>
          <w:szCs w:val="22"/>
        </w:rPr>
        <w:t>ort-term investments (or substantially similar investments), which remain on the same reporting schedule for more than one consecutive reporting period. This disclosure is satisfied by use of a designated code in the investment schedules of the statutory financial statements.</w:t>
      </w:r>
    </w:p>
    <w:p w14:paraId="00B44240" w14:textId="77777777" w:rsidR="00FE127A" w:rsidRPr="00754A3F" w:rsidRDefault="00FE127A" w:rsidP="00FE127A">
      <w:pPr>
        <w:numPr>
          <w:ilvl w:val="0"/>
          <w:numId w:val="77"/>
        </w:numPr>
        <w:spacing w:after="220"/>
        <w:jc w:val="both"/>
        <w:rPr>
          <w:rFonts w:asciiTheme="minorHAnsi" w:hAnsiTheme="minorHAnsi" w:cstheme="minorHAnsi"/>
          <w:sz w:val="22"/>
          <w:szCs w:val="22"/>
        </w:rPr>
      </w:pPr>
      <w:r w:rsidRPr="00754A3F">
        <w:rPr>
          <w:rFonts w:asciiTheme="minorHAnsi" w:hAnsiTheme="minorHAnsi" w:cstheme="minorHAnsi"/>
          <w:sz w:val="22"/>
          <w:szCs w:val="22"/>
        </w:rPr>
        <w:t>The financial statements shall disclose the reporting entity’s share of the cash pool by asset type (cash, cash equivalents or short-term investments).</w:t>
      </w:r>
    </w:p>
    <w:p w14:paraId="1E5E39F0" w14:textId="3224AAB8" w:rsidR="00FE127A" w:rsidRPr="00754A3F" w:rsidRDefault="00FE127A" w:rsidP="00FE127A">
      <w:pPr>
        <w:numPr>
          <w:ilvl w:val="0"/>
          <w:numId w:val="77"/>
        </w:numPr>
        <w:spacing w:after="220"/>
        <w:jc w:val="both"/>
        <w:rPr>
          <w:rFonts w:asciiTheme="minorHAnsi" w:hAnsiTheme="minorHAnsi" w:cstheme="minorHAnsi"/>
          <w:sz w:val="22"/>
          <w:szCs w:val="22"/>
        </w:rPr>
      </w:pPr>
      <w:r w:rsidRPr="00754A3F">
        <w:rPr>
          <w:rFonts w:asciiTheme="minorHAnsi" w:hAnsiTheme="minorHAnsi" w:cstheme="minorHAnsi"/>
          <w:sz w:val="22"/>
          <w:szCs w:val="22"/>
        </w:rPr>
        <w:lastRenderedPageBreak/>
        <w:t xml:space="preserve">Refer to the </w:t>
      </w:r>
      <w:r w:rsidRPr="009E636E">
        <w:rPr>
          <w:rFonts w:asciiTheme="minorHAnsi" w:hAnsiTheme="minorHAnsi" w:cstheme="minorHAnsi"/>
          <w:sz w:val="22"/>
          <w:szCs w:val="22"/>
        </w:rPr>
        <w:t xml:space="preserve">Preamble for further discussion regarding disclosure requirements. </w:t>
      </w:r>
      <w:ins w:id="385" w:author="Gann, Julie" w:date="2025-07-14T10:16:00Z" w16du:dateUtc="2025-07-14T15:16:00Z">
        <w:r w:rsidR="009E636E" w:rsidRPr="009E636E">
          <w:rPr>
            <w:rFonts w:asciiTheme="minorHAnsi" w:hAnsiTheme="minorHAnsi" w:cstheme="minorHAnsi"/>
            <w:sz w:val="22"/>
            <w:szCs w:val="22"/>
            <w:rPrChange w:id="386" w:author="Gann, Julie" w:date="2025-07-14T10:16:00Z" w16du:dateUtc="2025-07-14T15:16:00Z">
              <w:rPr>
                <w:rFonts w:asciiTheme="minorHAnsi" w:hAnsiTheme="minorHAnsi" w:cstheme="minorHAnsi"/>
                <w:szCs w:val="22"/>
              </w:rPr>
            </w:rPrChange>
          </w:rPr>
          <w:t xml:space="preserve">Disclosures in paragraphs </w:t>
        </w:r>
      </w:ins>
      <w:ins w:id="387" w:author="Gann, Julie" w:date="2025-07-14T10:17:00Z" w16du:dateUtc="2025-07-14T15:17:00Z">
        <w:r w:rsidR="00E4130D">
          <w:rPr>
            <w:rFonts w:asciiTheme="minorHAnsi" w:hAnsiTheme="minorHAnsi" w:cstheme="minorHAnsi"/>
            <w:sz w:val="22"/>
            <w:szCs w:val="22"/>
          </w:rPr>
          <w:t>18</w:t>
        </w:r>
      </w:ins>
      <w:ins w:id="388" w:author="Gann, Julie" w:date="2025-07-14T10:16:00Z" w16du:dateUtc="2025-07-14T15:16:00Z">
        <w:r w:rsidR="009E636E" w:rsidRPr="009E636E">
          <w:rPr>
            <w:rFonts w:asciiTheme="minorHAnsi" w:hAnsiTheme="minorHAnsi" w:cstheme="minorHAnsi"/>
            <w:sz w:val="22"/>
            <w:szCs w:val="22"/>
            <w:rPrChange w:id="389" w:author="Gann, Julie" w:date="2025-07-14T10:16:00Z" w16du:dateUtc="2025-07-14T15:16:00Z">
              <w:rPr>
                <w:rFonts w:asciiTheme="minorHAnsi" w:hAnsiTheme="minorHAnsi" w:cstheme="minorHAnsi"/>
                <w:szCs w:val="22"/>
              </w:rPr>
            </w:rPrChange>
          </w:rPr>
          <w:t xml:space="preserve">.a., </w:t>
        </w:r>
      </w:ins>
      <w:ins w:id="390" w:author="Gann, Julie" w:date="2025-07-14T10:17:00Z" w16du:dateUtc="2025-07-14T15:17:00Z">
        <w:r w:rsidR="00E4130D">
          <w:rPr>
            <w:rFonts w:asciiTheme="minorHAnsi" w:hAnsiTheme="minorHAnsi" w:cstheme="minorHAnsi"/>
            <w:sz w:val="22"/>
            <w:szCs w:val="22"/>
          </w:rPr>
          <w:t>and 18</w:t>
        </w:r>
      </w:ins>
      <w:ins w:id="391" w:author="Jacks, Wendy" w:date="2025-08-15T07:39:00Z" w16du:dateUtc="2025-08-15T12:39:00Z">
        <w:r w:rsidR="00D815C8">
          <w:rPr>
            <w:rFonts w:asciiTheme="minorHAnsi" w:hAnsiTheme="minorHAnsi" w:cstheme="minorHAnsi"/>
            <w:sz w:val="22"/>
            <w:szCs w:val="22"/>
          </w:rPr>
          <w:t>.</w:t>
        </w:r>
      </w:ins>
      <w:ins w:id="392" w:author="Gann, Julie" w:date="2025-07-14T10:16:00Z" w16du:dateUtc="2025-07-14T15:16:00Z">
        <w:r w:rsidR="009E636E" w:rsidRPr="009E636E">
          <w:rPr>
            <w:rFonts w:asciiTheme="minorHAnsi" w:hAnsiTheme="minorHAnsi" w:cstheme="minorHAnsi"/>
            <w:sz w:val="22"/>
            <w:szCs w:val="22"/>
            <w:rPrChange w:id="393" w:author="Gann, Julie" w:date="2025-07-14T10:16:00Z" w16du:dateUtc="2025-07-14T15:16:00Z">
              <w:rPr>
                <w:rFonts w:asciiTheme="minorHAnsi" w:hAnsiTheme="minorHAnsi" w:cstheme="minorHAnsi"/>
                <w:szCs w:val="22"/>
              </w:rPr>
            </w:rPrChange>
          </w:rPr>
          <w:t>c. are required in all interim and annual financial statements.</w:t>
        </w:r>
      </w:ins>
      <w:ins w:id="394" w:author="Gann, Julie" w:date="2025-07-14T10:17:00Z" w16du:dateUtc="2025-07-14T15:17:00Z">
        <w:r w:rsidR="00E4130D">
          <w:rPr>
            <w:rFonts w:asciiTheme="minorHAnsi" w:hAnsiTheme="minorHAnsi" w:cstheme="minorHAnsi"/>
            <w:sz w:val="22"/>
            <w:szCs w:val="22"/>
          </w:rPr>
          <w:t xml:space="preserve"> </w:t>
        </w:r>
      </w:ins>
      <w:r w:rsidRPr="009E636E">
        <w:rPr>
          <w:rFonts w:asciiTheme="minorHAnsi" w:hAnsiTheme="minorHAnsi" w:cstheme="minorHAnsi"/>
          <w:sz w:val="22"/>
          <w:szCs w:val="22"/>
        </w:rPr>
        <w:t xml:space="preserve">The disclosures in paragraph 18.b. </w:t>
      </w:r>
      <w:del w:id="395" w:author="Gann, Julie" w:date="2025-07-14T10:16:00Z" w16du:dateUtc="2025-07-14T15:16:00Z">
        <w:r w:rsidRPr="009E636E" w:rsidDel="00754A3F">
          <w:rPr>
            <w:rFonts w:asciiTheme="minorHAnsi" w:hAnsiTheme="minorHAnsi" w:cstheme="minorHAnsi"/>
            <w:sz w:val="22"/>
            <w:szCs w:val="22"/>
          </w:rPr>
          <w:delText xml:space="preserve">and paragraph 18.d. of this statement </w:delText>
        </w:r>
      </w:del>
      <w:r w:rsidRPr="009E636E">
        <w:rPr>
          <w:rFonts w:asciiTheme="minorHAnsi" w:hAnsiTheme="minorHAnsi" w:cstheme="minorHAnsi"/>
          <w:sz w:val="22"/>
          <w:szCs w:val="22"/>
        </w:rPr>
        <w:t xml:space="preserve">shall be included in the annual </w:t>
      </w:r>
      <w:proofErr w:type="gramStart"/>
      <w:r w:rsidRPr="009E636E">
        <w:rPr>
          <w:rFonts w:asciiTheme="minorHAnsi" w:hAnsiTheme="minorHAnsi" w:cstheme="minorHAnsi"/>
          <w:sz w:val="22"/>
          <w:szCs w:val="22"/>
        </w:rPr>
        <w:t>audited statutory financial</w:t>
      </w:r>
      <w:r w:rsidRPr="00754A3F">
        <w:rPr>
          <w:rFonts w:asciiTheme="minorHAnsi" w:hAnsiTheme="minorHAnsi" w:cstheme="minorHAnsi"/>
          <w:sz w:val="22"/>
          <w:szCs w:val="22"/>
        </w:rPr>
        <w:t xml:space="preserve"> reports</w:t>
      </w:r>
      <w:proofErr w:type="gramEnd"/>
      <w:r w:rsidRPr="00754A3F">
        <w:rPr>
          <w:rFonts w:asciiTheme="minorHAnsi" w:hAnsiTheme="minorHAnsi" w:cstheme="minorHAnsi"/>
          <w:sz w:val="22"/>
          <w:szCs w:val="22"/>
        </w:rPr>
        <w:t xml:space="preserve"> only.</w:t>
      </w:r>
      <w:r w:rsidR="00754A3F" w:rsidRPr="00754A3F">
        <w:rPr>
          <w:rFonts w:asciiTheme="minorHAnsi" w:hAnsiTheme="minorHAnsi" w:cstheme="minorHAnsi"/>
          <w:sz w:val="22"/>
          <w:szCs w:val="22"/>
        </w:rPr>
        <w:t xml:space="preserve"> </w:t>
      </w:r>
      <w:ins w:id="396" w:author="Gann, Julie" w:date="2025-07-09T10:06:00Z" w16du:dateUtc="2025-07-09T15:06:00Z">
        <w:r w:rsidR="00754A3F" w:rsidRPr="00754A3F">
          <w:rPr>
            <w:rFonts w:asciiTheme="minorHAnsi" w:hAnsiTheme="minorHAnsi" w:cstheme="minorHAnsi"/>
            <w:sz w:val="22"/>
            <w:szCs w:val="22"/>
            <w:rPrChange w:id="397" w:author="Gann, Julie" w:date="2025-07-14T10:16:00Z" w16du:dateUtc="2025-07-14T15:16:00Z">
              <w:rPr>
                <w:rFonts w:asciiTheme="minorHAnsi" w:hAnsiTheme="minorHAnsi" w:cstheme="minorHAnsi"/>
              </w:rPr>
            </w:rPrChange>
          </w:rPr>
          <w:t xml:space="preserve">The disclosure in paragraph </w:t>
        </w:r>
      </w:ins>
      <w:ins w:id="398" w:author="Gann, Julie" w:date="2025-07-14T10:17:00Z" w16du:dateUtc="2025-07-14T15:17:00Z">
        <w:r w:rsidR="00E4130D">
          <w:rPr>
            <w:rFonts w:asciiTheme="minorHAnsi" w:hAnsiTheme="minorHAnsi" w:cstheme="minorHAnsi"/>
            <w:sz w:val="22"/>
            <w:szCs w:val="22"/>
          </w:rPr>
          <w:t>18</w:t>
        </w:r>
      </w:ins>
      <w:ins w:id="399" w:author="Gann, Julie" w:date="2025-07-09T10:06:00Z" w16du:dateUtc="2025-07-09T15:06:00Z">
        <w:r w:rsidR="00754A3F" w:rsidRPr="00754A3F">
          <w:rPr>
            <w:rFonts w:asciiTheme="minorHAnsi" w:hAnsiTheme="minorHAnsi" w:cstheme="minorHAnsi"/>
            <w:sz w:val="22"/>
            <w:szCs w:val="22"/>
            <w:rPrChange w:id="400" w:author="Gann, Julie" w:date="2025-07-14T10:16:00Z" w16du:dateUtc="2025-07-14T15:16:00Z">
              <w:rPr>
                <w:rFonts w:asciiTheme="minorHAnsi" w:hAnsiTheme="minorHAnsi" w:cstheme="minorHAnsi"/>
              </w:rPr>
            </w:rPrChange>
          </w:rPr>
          <w:t>.</w:t>
        </w:r>
      </w:ins>
      <w:ins w:id="401" w:author="Gann, Julie" w:date="2025-07-14T10:17:00Z" w16du:dateUtc="2025-07-14T15:17:00Z">
        <w:r w:rsidR="00E4130D">
          <w:rPr>
            <w:rFonts w:asciiTheme="minorHAnsi" w:hAnsiTheme="minorHAnsi" w:cstheme="minorHAnsi"/>
            <w:sz w:val="22"/>
            <w:szCs w:val="22"/>
          </w:rPr>
          <w:t>d</w:t>
        </w:r>
      </w:ins>
      <w:ins w:id="402" w:author="Gann, Julie" w:date="2025-07-09T10:06:00Z" w16du:dateUtc="2025-07-09T15:06:00Z">
        <w:r w:rsidR="00754A3F" w:rsidRPr="00754A3F">
          <w:rPr>
            <w:rFonts w:asciiTheme="minorHAnsi" w:hAnsiTheme="minorHAnsi" w:cstheme="minorHAnsi"/>
            <w:sz w:val="22"/>
            <w:szCs w:val="22"/>
            <w:rPrChange w:id="403" w:author="Gann, Julie" w:date="2025-07-14T10:16:00Z" w16du:dateUtc="2025-07-14T15:16:00Z">
              <w:rPr>
                <w:rFonts w:asciiTheme="minorHAnsi" w:hAnsiTheme="minorHAnsi" w:cstheme="minorHAnsi"/>
              </w:rPr>
            </w:rPrChange>
          </w:rPr>
          <w:t>. is detailed within Schedule D, Part 1A, but a summary presentation divided by maturity timeframe is required in the annual audited statutory financial report</w:t>
        </w:r>
      </w:ins>
      <w:ins w:id="404" w:author="Gann, Julie" w:date="2025-07-14T10:16:00Z" w16du:dateUtc="2025-07-14T15:16:00Z">
        <w:r w:rsidR="00754A3F">
          <w:rPr>
            <w:rFonts w:asciiTheme="minorHAnsi" w:hAnsiTheme="minorHAnsi" w:cstheme="minorHAnsi"/>
            <w:sz w:val="22"/>
            <w:szCs w:val="22"/>
          </w:rPr>
          <w:t>.</w:t>
        </w:r>
      </w:ins>
    </w:p>
    <w:p w14:paraId="7130A19F" w14:textId="77777777" w:rsidR="00695308" w:rsidRDefault="00695308">
      <w:pPr>
        <w:rPr>
          <w:rFonts w:asciiTheme="minorHAnsi" w:hAnsiTheme="minorHAnsi" w:cstheme="minorHAnsi"/>
          <w:b/>
          <w:bCs/>
          <w:sz w:val="22"/>
          <w:szCs w:val="22"/>
        </w:rPr>
      </w:pPr>
    </w:p>
    <w:p w14:paraId="0B770C52" w14:textId="04B4C7B4" w:rsidR="00607C0A" w:rsidRDefault="00607C0A">
      <w:pPr>
        <w:rPr>
          <w:rFonts w:asciiTheme="minorHAnsi" w:hAnsiTheme="minorHAnsi" w:cstheme="minorHAnsi"/>
          <w:b/>
          <w:bCs/>
          <w:sz w:val="22"/>
          <w:szCs w:val="22"/>
        </w:rPr>
      </w:pPr>
      <w:r>
        <w:rPr>
          <w:rFonts w:asciiTheme="minorHAnsi" w:hAnsiTheme="minorHAnsi" w:cstheme="minorHAnsi"/>
          <w:b/>
          <w:bCs/>
          <w:sz w:val="22"/>
          <w:szCs w:val="22"/>
        </w:rPr>
        <w:t xml:space="preserve">Annual Statement Instructions / Illustrations: </w:t>
      </w:r>
    </w:p>
    <w:p w14:paraId="6D9BE7DB" w14:textId="77777777" w:rsidR="003C0F4E" w:rsidRDefault="003C0F4E">
      <w:pPr>
        <w:rPr>
          <w:rFonts w:asciiTheme="minorHAnsi" w:hAnsiTheme="minorHAnsi" w:cstheme="minorHAnsi"/>
          <w:b/>
          <w:bCs/>
          <w:sz w:val="22"/>
          <w:szCs w:val="22"/>
        </w:rPr>
      </w:pPr>
    </w:p>
    <w:p w14:paraId="5758798B" w14:textId="29685E9F" w:rsidR="003C0F4E" w:rsidRDefault="00EC0EE5" w:rsidP="003C0F4E">
      <w:pPr>
        <w:pStyle w:val="ListParagraph"/>
        <w:numPr>
          <w:ilvl w:val="0"/>
          <w:numId w:val="34"/>
        </w:numPr>
        <w:rPr>
          <w:rFonts w:asciiTheme="minorHAnsi" w:hAnsiTheme="minorHAnsi" w:cstheme="minorHAnsi"/>
          <w:b/>
          <w:bCs/>
          <w:sz w:val="22"/>
          <w:szCs w:val="22"/>
        </w:rPr>
      </w:pPr>
      <w:r>
        <w:rPr>
          <w:rFonts w:asciiTheme="minorHAnsi" w:hAnsiTheme="minorHAnsi" w:cstheme="minorHAnsi"/>
          <w:b/>
          <w:bCs/>
          <w:sz w:val="22"/>
          <w:szCs w:val="22"/>
        </w:rPr>
        <w:t>New</w:t>
      </w:r>
      <w:r w:rsidR="0095714B">
        <w:rPr>
          <w:rFonts w:asciiTheme="minorHAnsi" w:hAnsiTheme="minorHAnsi" w:cstheme="minorHAnsi"/>
          <w:b/>
          <w:bCs/>
          <w:sz w:val="22"/>
          <w:szCs w:val="22"/>
        </w:rPr>
        <w:t xml:space="preserve"> General </w:t>
      </w:r>
      <w:r w:rsidR="005B1C4D">
        <w:rPr>
          <w:rFonts w:asciiTheme="minorHAnsi" w:hAnsiTheme="minorHAnsi" w:cstheme="minorHAnsi"/>
          <w:b/>
          <w:bCs/>
          <w:sz w:val="22"/>
          <w:szCs w:val="22"/>
        </w:rPr>
        <w:t>Interrogatories</w:t>
      </w:r>
      <w:r>
        <w:rPr>
          <w:rFonts w:asciiTheme="minorHAnsi" w:hAnsiTheme="minorHAnsi" w:cstheme="minorHAnsi"/>
          <w:b/>
          <w:bCs/>
          <w:sz w:val="22"/>
          <w:szCs w:val="22"/>
        </w:rPr>
        <w:t xml:space="preserve">: </w:t>
      </w:r>
      <w:r w:rsidR="003C0F4E">
        <w:rPr>
          <w:rFonts w:asciiTheme="minorHAnsi" w:hAnsiTheme="minorHAnsi" w:cstheme="minorHAnsi"/>
          <w:b/>
          <w:bCs/>
          <w:sz w:val="22"/>
          <w:szCs w:val="22"/>
        </w:rPr>
        <w:t xml:space="preserve">Residual Measurement Method: </w:t>
      </w:r>
      <w:r>
        <w:rPr>
          <w:rFonts w:asciiTheme="minorHAnsi" w:hAnsiTheme="minorHAnsi" w:cstheme="minorHAnsi"/>
          <w:b/>
          <w:bCs/>
          <w:sz w:val="22"/>
          <w:szCs w:val="22"/>
        </w:rPr>
        <w:t>(Satisfie</w:t>
      </w:r>
      <w:r w:rsidR="00080AFA">
        <w:rPr>
          <w:rFonts w:asciiTheme="minorHAnsi" w:hAnsiTheme="minorHAnsi" w:cstheme="minorHAnsi"/>
          <w:b/>
          <w:bCs/>
          <w:sz w:val="22"/>
          <w:szCs w:val="22"/>
        </w:rPr>
        <w:t>s</w:t>
      </w:r>
      <w:r>
        <w:rPr>
          <w:rFonts w:asciiTheme="minorHAnsi" w:hAnsiTheme="minorHAnsi" w:cstheme="minorHAnsi"/>
          <w:b/>
          <w:bCs/>
          <w:sz w:val="22"/>
          <w:szCs w:val="22"/>
        </w:rPr>
        <w:t xml:space="preserve"> </w:t>
      </w:r>
      <w:r w:rsidR="00080AFA">
        <w:rPr>
          <w:rFonts w:asciiTheme="minorHAnsi" w:hAnsiTheme="minorHAnsi" w:cstheme="minorHAnsi"/>
          <w:b/>
          <w:bCs/>
          <w:sz w:val="22"/>
          <w:szCs w:val="22"/>
        </w:rPr>
        <w:t xml:space="preserve">SSAP No. 21, paragraph </w:t>
      </w:r>
      <w:r w:rsidR="00FE6F23">
        <w:rPr>
          <w:rFonts w:asciiTheme="minorHAnsi" w:hAnsiTheme="minorHAnsi" w:cstheme="minorHAnsi"/>
          <w:b/>
          <w:bCs/>
          <w:sz w:val="22"/>
          <w:szCs w:val="22"/>
        </w:rPr>
        <w:t>39</w:t>
      </w:r>
      <w:r w:rsidR="00D815C8">
        <w:rPr>
          <w:rFonts w:asciiTheme="minorHAnsi" w:hAnsiTheme="minorHAnsi" w:cstheme="minorHAnsi"/>
          <w:b/>
          <w:bCs/>
          <w:sz w:val="22"/>
          <w:szCs w:val="22"/>
        </w:rPr>
        <w:t>.</w:t>
      </w:r>
      <w:r w:rsidR="00FE6F23">
        <w:rPr>
          <w:rFonts w:asciiTheme="minorHAnsi" w:hAnsiTheme="minorHAnsi" w:cstheme="minorHAnsi"/>
          <w:b/>
          <w:bCs/>
          <w:sz w:val="22"/>
          <w:szCs w:val="22"/>
        </w:rPr>
        <w:t>b</w:t>
      </w:r>
      <w:r w:rsidR="00080AFA">
        <w:rPr>
          <w:rFonts w:asciiTheme="minorHAnsi" w:hAnsiTheme="minorHAnsi" w:cstheme="minorHAnsi"/>
          <w:b/>
          <w:bCs/>
          <w:sz w:val="22"/>
          <w:szCs w:val="22"/>
        </w:rPr>
        <w:t xml:space="preserve">.) </w:t>
      </w:r>
    </w:p>
    <w:p w14:paraId="1858665D" w14:textId="0BB5B926" w:rsidR="003C0F4E" w:rsidRDefault="003C0F4E" w:rsidP="00C22777">
      <w:pPr>
        <w:pStyle w:val="ListParagraph"/>
        <w:jc w:val="both"/>
        <w:rPr>
          <w:rFonts w:asciiTheme="minorHAnsi" w:hAnsiTheme="minorHAnsi" w:cstheme="minorHAnsi"/>
          <w:sz w:val="22"/>
          <w:szCs w:val="22"/>
        </w:rPr>
      </w:pPr>
      <w:r w:rsidRPr="00C22777">
        <w:rPr>
          <w:rFonts w:asciiTheme="minorHAnsi" w:hAnsiTheme="minorHAnsi" w:cstheme="minorHAnsi"/>
          <w:sz w:val="22"/>
          <w:szCs w:val="22"/>
        </w:rPr>
        <w:t xml:space="preserve">Since all residuals held by a company shall follow the same measurement method </w:t>
      </w:r>
      <w:r w:rsidR="00C22777" w:rsidRPr="00C22777">
        <w:rPr>
          <w:rFonts w:asciiTheme="minorHAnsi" w:hAnsiTheme="minorHAnsi" w:cstheme="minorHAnsi"/>
          <w:sz w:val="22"/>
          <w:szCs w:val="22"/>
        </w:rPr>
        <w:t>unless the</w:t>
      </w:r>
      <w:r w:rsidRPr="00C22777">
        <w:rPr>
          <w:rFonts w:asciiTheme="minorHAnsi" w:hAnsiTheme="minorHAnsi" w:cstheme="minorHAnsi"/>
          <w:sz w:val="22"/>
          <w:szCs w:val="22"/>
        </w:rPr>
        <w:t xml:space="preserve"> company is transitioning from the PE to AEY method, this is proposed to be captured in a </w:t>
      </w:r>
      <w:r w:rsidR="007C3346" w:rsidRPr="00C22777">
        <w:rPr>
          <w:rFonts w:asciiTheme="minorHAnsi" w:hAnsiTheme="minorHAnsi" w:cstheme="minorHAnsi"/>
          <w:sz w:val="22"/>
          <w:szCs w:val="22"/>
        </w:rPr>
        <w:t xml:space="preserve">new general interrogatory instead of an investment schedule note or disclosure. </w:t>
      </w:r>
      <w:r w:rsidR="00C22777">
        <w:rPr>
          <w:rFonts w:asciiTheme="minorHAnsi" w:hAnsiTheme="minorHAnsi" w:cstheme="minorHAnsi"/>
          <w:sz w:val="22"/>
          <w:szCs w:val="22"/>
        </w:rPr>
        <w:t xml:space="preserve">(By capturing in a GI, the information can be easily aggregated, which is not possible in a narrative note.) </w:t>
      </w:r>
      <w:r w:rsidR="004E278F">
        <w:rPr>
          <w:rFonts w:asciiTheme="minorHAnsi" w:hAnsiTheme="minorHAnsi" w:cstheme="minorHAnsi"/>
          <w:sz w:val="22"/>
          <w:szCs w:val="22"/>
        </w:rPr>
        <w:t>Proposed new GIs:</w:t>
      </w:r>
    </w:p>
    <w:p w14:paraId="24E382DC" w14:textId="77777777" w:rsidR="00ED697C" w:rsidRDefault="00ED697C" w:rsidP="00C22777">
      <w:pPr>
        <w:pStyle w:val="ListParagraph"/>
        <w:jc w:val="both"/>
        <w:rPr>
          <w:rFonts w:asciiTheme="minorHAnsi" w:hAnsiTheme="minorHAnsi" w:cstheme="minorHAnsi"/>
          <w:sz w:val="22"/>
          <w:szCs w:val="22"/>
        </w:rPr>
      </w:pPr>
    </w:p>
    <w:p w14:paraId="28F12B2B" w14:textId="0E4024C8" w:rsidR="004E278F" w:rsidRPr="00905FFC" w:rsidRDefault="004E278F" w:rsidP="004E278F">
      <w:pPr>
        <w:pStyle w:val="ListParagraph"/>
        <w:ind w:left="1440"/>
        <w:jc w:val="both"/>
        <w:rPr>
          <w:ins w:id="405" w:author="Gann, Julie" w:date="2025-06-12T15:11:00Z" w16du:dateUtc="2025-06-12T20:11:00Z"/>
          <w:rFonts w:asciiTheme="minorHAnsi" w:hAnsiTheme="minorHAnsi" w:cstheme="minorHAnsi"/>
          <w:sz w:val="18"/>
          <w:szCs w:val="18"/>
        </w:rPr>
      </w:pPr>
      <w:ins w:id="406" w:author="Gann, Julie" w:date="2025-06-12T15:11:00Z" w16du:dateUtc="2025-06-12T20:11:00Z">
        <w:r w:rsidRPr="00905FFC">
          <w:rPr>
            <w:rFonts w:asciiTheme="minorHAnsi" w:hAnsiTheme="minorHAnsi" w:cstheme="minorHAnsi"/>
            <w:sz w:val="18"/>
            <w:szCs w:val="18"/>
          </w:rPr>
          <w:t>For residuals, does the company utilize the Practical Expedient or Allowable Earned Yield Method</w:t>
        </w:r>
      </w:ins>
      <w:r w:rsidR="0099599A" w:rsidRPr="00905FFC">
        <w:rPr>
          <w:rFonts w:asciiTheme="minorHAnsi" w:hAnsiTheme="minorHAnsi" w:cstheme="minorHAnsi"/>
          <w:sz w:val="18"/>
          <w:szCs w:val="18"/>
        </w:rPr>
        <w:t xml:space="preserve">? </w:t>
      </w:r>
    </w:p>
    <w:p w14:paraId="4711E584" w14:textId="77777777" w:rsidR="004E278F" w:rsidRPr="00905FFC" w:rsidRDefault="004E278F" w:rsidP="004E278F">
      <w:pPr>
        <w:pStyle w:val="ListParagraph"/>
        <w:ind w:left="1440"/>
        <w:jc w:val="both"/>
        <w:rPr>
          <w:ins w:id="407" w:author="Gann, Julie" w:date="2025-06-12T15:11:00Z" w16du:dateUtc="2025-06-12T20:11:00Z"/>
          <w:rFonts w:asciiTheme="minorHAnsi" w:hAnsiTheme="minorHAnsi" w:cstheme="minorHAnsi"/>
          <w:i/>
          <w:iCs/>
          <w:sz w:val="18"/>
          <w:szCs w:val="18"/>
        </w:rPr>
      </w:pPr>
      <w:ins w:id="408" w:author="Gann, Julie" w:date="2025-06-12T15:11:00Z" w16du:dateUtc="2025-06-12T20:11:00Z">
        <w:r w:rsidRPr="00905FFC">
          <w:rPr>
            <w:rFonts w:asciiTheme="minorHAnsi" w:hAnsiTheme="minorHAnsi" w:cstheme="minorHAnsi"/>
            <w:i/>
            <w:iCs/>
            <w:sz w:val="18"/>
            <w:szCs w:val="18"/>
          </w:rPr>
          <w:t xml:space="preserve">(Select one, unless the company is transitioning to the PE to AEY method.) </w:t>
        </w:r>
      </w:ins>
    </w:p>
    <w:p w14:paraId="149ECB14" w14:textId="77777777" w:rsidR="004E278F" w:rsidRPr="00905FFC" w:rsidRDefault="004E278F" w:rsidP="004E278F">
      <w:pPr>
        <w:pStyle w:val="ListParagraph"/>
        <w:ind w:left="1440"/>
        <w:jc w:val="both"/>
        <w:rPr>
          <w:ins w:id="409" w:author="Gann, Julie" w:date="2025-06-12T15:11:00Z" w16du:dateUtc="2025-06-12T20:11:00Z"/>
          <w:rFonts w:asciiTheme="minorHAnsi" w:hAnsiTheme="minorHAnsi" w:cstheme="minorHAnsi"/>
          <w:sz w:val="18"/>
          <w:szCs w:val="18"/>
        </w:rPr>
      </w:pPr>
    </w:p>
    <w:p w14:paraId="2AE174BD" w14:textId="77777777" w:rsidR="004E278F" w:rsidRPr="00905FFC" w:rsidRDefault="004E278F">
      <w:pPr>
        <w:pStyle w:val="ListParagraph"/>
        <w:ind w:left="1440" w:right="1440"/>
        <w:jc w:val="both"/>
        <w:rPr>
          <w:ins w:id="410" w:author="Gann, Julie" w:date="2025-06-12T15:11:00Z" w16du:dateUtc="2025-06-12T20:11:00Z"/>
          <w:rFonts w:asciiTheme="minorHAnsi" w:hAnsiTheme="minorHAnsi" w:cstheme="minorHAnsi"/>
          <w:sz w:val="18"/>
          <w:szCs w:val="18"/>
        </w:rPr>
        <w:pPrChange w:id="411" w:author="Gann, Julie" w:date="2025-06-12T15:53:00Z" w16du:dateUtc="2025-06-12T20:53:00Z">
          <w:pPr>
            <w:pStyle w:val="ListParagraph"/>
            <w:ind w:left="1440"/>
            <w:jc w:val="both"/>
          </w:pPr>
        </w:pPrChange>
      </w:pPr>
      <w:ins w:id="412" w:author="Gann, Julie" w:date="2025-06-12T15:11:00Z" w16du:dateUtc="2025-06-12T20:11:00Z">
        <w:r w:rsidRPr="00905FFC">
          <w:rPr>
            <w:rFonts w:asciiTheme="minorHAnsi" w:hAnsiTheme="minorHAnsi" w:cstheme="minorHAnsi"/>
            <w:sz w:val="18"/>
            <w:szCs w:val="18"/>
          </w:rPr>
          <w:t>If the company is transitioning from the Practical Expedient to Allowable Earned Yield Method, what is the transition date to apply the AEY method</w:t>
        </w:r>
        <w:proofErr w:type="gramStart"/>
        <w:r w:rsidRPr="00905FFC">
          <w:rPr>
            <w:rFonts w:asciiTheme="minorHAnsi" w:hAnsiTheme="minorHAnsi" w:cstheme="minorHAnsi"/>
            <w:sz w:val="18"/>
            <w:szCs w:val="18"/>
          </w:rPr>
          <w:t xml:space="preserve">?  </w:t>
        </w:r>
        <w:proofErr w:type="gramEnd"/>
        <w:r w:rsidRPr="00905FFC">
          <w:rPr>
            <w:rFonts w:asciiTheme="minorHAnsi" w:hAnsiTheme="minorHAnsi" w:cstheme="minorHAnsi"/>
            <w:sz w:val="18"/>
            <w:szCs w:val="18"/>
          </w:rPr>
          <w:t xml:space="preserve">(Under SSAP No. 21, residuals acquired prior to the transition date shall continue the PE method, whereas residuals acquired after the transition date shall follow the AEY method.) </w:t>
        </w:r>
      </w:ins>
    </w:p>
    <w:p w14:paraId="67C7FB06" w14:textId="77777777" w:rsidR="00607C0A" w:rsidRDefault="00607C0A">
      <w:pPr>
        <w:rPr>
          <w:rFonts w:asciiTheme="minorHAnsi" w:hAnsiTheme="minorHAnsi" w:cstheme="minorHAnsi"/>
          <w:b/>
          <w:bCs/>
          <w:sz w:val="22"/>
          <w:szCs w:val="22"/>
        </w:rPr>
      </w:pPr>
    </w:p>
    <w:p w14:paraId="43F1FAFE" w14:textId="0883A087" w:rsidR="004F3B6D" w:rsidRDefault="004F3B6D" w:rsidP="004F3B6D">
      <w:pPr>
        <w:pStyle w:val="ListParagraph"/>
        <w:numPr>
          <w:ilvl w:val="0"/>
          <w:numId w:val="34"/>
        </w:numPr>
        <w:rPr>
          <w:rFonts w:asciiTheme="minorHAnsi" w:hAnsiTheme="minorHAnsi" w:cstheme="minorHAnsi"/>
          <w:b/>
          <w:bCs/>
          <w:sz w:val="22"/>
          <w:szCs w:val="22"/>
        </w:rPr>
      </w:pPr>
      <w:r>
        <w:rPr>
          <w:rFonts w:asciiTheme="minorHAnsi" w:hAnsiTheme="minorHAnsi" w:cstheme="minorHAnsi"/>
          <w:b/>
          <w:bCs/>
          <w:sz w:val="22"/>
          <w:szCs w:val="22"/>
        </w:rPr>
        <w:t>Updated Note Disclosures – Note 1</w:t>
      </w:r>
    </w:p>
    <w:p w14:paraId="3536BBD0" w14:textId="56723C74" w:rsidR="004F3B6D" w:rsidRDefault="007D58D5" w:rsidP="004F3B6D">
      <w:pPr>
        <w:pStyle w:val="ListParagraph"/>
        <w:jc w:val="both"/>
        <w:rPr>
          <w:rFonts w:asciiTheme="minorHAnsi" w:hAnsiTheme="minorHAnsi" w:cstheme="minorHAnsi"/>
          <w:sz w:val="22"/>
          <w:szCs w:val="22"/>
        </w:rPr>
      </w:pPr>
      <w:r>
        <w:rPr>
          <w:rFonts w:asciiTheme="minorHAnsi" w:hAnsiTheme="minorHAnsi" w:cstheme="minorHAnsi"/>
          <w:sz w:val="22"/>
          <w:szCs w:val="22"/>
        </w:rPr>
        <w:t xml:space="preserve">Reference to non-bond debt securities has been added to Note 1C(6): </w:t>
      </w:r>
    </w:p>
    <w:p w14:paraId="301A395A" w14:textId="77777777" w:rsidR="007D58D5" w:rsidRDefault="007D58D5" w:rsidP="004F3B6D">
      <w:pPr>
        <w:pStyle w:val="ListParagraph"/>
        <w:jc w:val="both"/>
        <w:rPr>
          <w:rFonts w:asciiTheme="minorHAnsi" w:hAnsiTheme="minorHAnsi" w:cstheme="minorHAnsi"/>
          <w:sz w:val="22"/>
          <w:szCs w:val="22"/>
        </w:rPr>
      </w:pPr>
    </w:p>
    <w:p w14:paraId="563C91B7" w14:textId="1AF9F4D2" w:rsidR="007D58D5" w:rsidRPr="00E37A9B" w:rsidRDefault="00E37A9B" w:rsidP="004F3B6D">
      <w:pPr>
        <w:pStyle w:val="ListParagraph"/>
        <w:jc w:val="both"/>
        <w:rPr>
          <w:rFonts w:asciiTheme="minorHAnsi" w:hAnsiTheme="minorHAnsi" w:cstheme="minorHAnsi"/>
          <w:sz w:val="22"/>
          <w:szCs w:val="22"/>
        </w:rPr>
      </w:pPr>
      <w:r w:rsidRPr="00E37A9B">
        <w:rPr>
          <w:rFonts w:asciiTheme="minorHAnsi" w:hAnsiTheme="minorHAnsi" w:cstheme="minorHAnsi"/>
          <w:sz w:val="22"/>
          <w:szCs w:val="22"/>
        </w:rPr>
        <w:t>(6)</w:t>
      </w:r>
      <w:r w:rsidRPr="00E37A9B">
        <w:rPr>
          <w:rFonts w:asciiTheme="minorHAnsi" w:hAnsiTheme="minorHAnsi" w:cstheme="minorHAnsi"/>
          <w:sz w:val="22"/>
          <w:szCs w:val="22"/>
        </w:rPr>
        <w:tab/>
        <w:t xml:space="preserve">Basis at which </w:t>
      </w:r>
      <w:del w:id="413" w:author="Gann, Julie" w:date="2025-07-10T09:26:00Z" w16du:dateUtc="2025-07-10T14:26:00Z">
        <w:r w:rsidRPr="00E37A9B" w:rsidDel="00E37A9B">
          <w:rPr>
            <w:rFonts w:asciiTheme="minorHAnsi" w:hAnsiTheme="minorHAnsi" w:cstheme="minorHAnsi"/>
            <w:sz w:val="22"/>
            <w:szCs w:val="22"/>
          </w:rPr>
          <w:delText>the loan-backed</w:delText>
        </w:r>
      </w:del>
      <w:ins w:id="414" w:author="Gann, Julie" w:date="2025-07-10T09:26:00Z" w16du:dateUtc="2025-07-10T14:26:00Z">
        <w:r>
          <w:rPr>
            <w:rFonts w:asciiTheme="minorHAnsi" w:hAnsiTheme="minorHAnsi" w:cstheme="minorHAnsi"/>
            <w:sz w:val="22"/>
            <w:szCs w:val="22"/>
          </w:rPr>
          <w:t>asset-backed</w:t>
        </w:r>
      </w:ins>
      <w:r w:rsidRPr="00E37A9B">
        <w:rPr>
          <w:rFonts w:asciiTheme="minorHAnsi" w:hAnsiTheme="minorHAnsi" w:cstheme="minorHAnsi"/>
          <w:sz w:val="22"/>
          <w:szCs w:val="22"/>
        </w:rPr>
        <w:t xml:space="preserve"> securities </w:t>
      </w:r>
      <w:ins w:id="415" w:author="Gann, Julie" w:date="2025-07-10T09:26:00Z" w16du:dateUtc="2025-07-10T14:26:00Z">
        <w:r>
          <w:rPr>
            <w:rFonts w:asciiTheme="minorHAnsi" w:hAnsiTheme="minorHAnsi" w:cstheme="minorHAnsi"/>
            <w:sz w:val="22"/>
            <w:szCs w:val="22"/>
          </w:rPr>
          <w:t xml:space="preserve">and non-bond debt securities </w:t>
        </w:r>
      </w:ins>
      <w:r w:rsidRPr="00E37A9B">
        <w:rPr>
          <w:rFonts w:asciiTheme="minorHAnsi" w:hAnsiTheme="minorHAnsi" w:cstheme="minorHAnsi"/>
          <w:sz w:val="22"/>
          <w:szCs w:val="22"/>
        </w:rPr>
        <w:t>are stated and the adjustment methodology used for each type of security (prospective or retrospective).</w:t>
      </w:r>
    </w:p>
    <w:p w14:paraId="13219118" w14:textId="77777777" w:rsidR="004F3B6D" w:rsidRDefault="004F3B6D" w:rsidP="004F3B6D">
      <w:pPr>
        <w:pStyle w:val="ListParagraph"/>
        <w:jc w:val="both"/>
        <w:rPr>
          <w:rFonts w:asciiTheme="minorHAnsi" w:hAnsiTheme="minorHAnsi" w:cstheme="minorHAnsi"/>
          <w:sz w:val="22"/>
          <w:szCs w:val="22"/>
        </w:rPr>
      </w:pPr>
    </w:p>
    <w:p w14:paraId="745B108F" w14:textId="18CD6361" w:rsidR="00A555D9" w:rsidRDefault="00A555D9" w:rsidP="00A555D9">
      <w:pPr>
        <w:pStyle w:val="ListParagraph"/>
        <w:numPr>
          <w:ilvl w:val="0"/>
          <w:numId w:val="34"/>
        </w:numPr>
        <w:rPr>
          <w:rFonts w:asciiTheme="minorHAnsi" w:hAnsiTheme="minorHAnsi" w:cstheme="minorHAnsi"/>
          <w:b/>
          <w:bCs/>
          <w:sz w:val="22"/>
          <w:szCs w:val="22"/>
        </w:rPr>
      </w:pPr>
      <w:r>
        <w:rPr>
          <w:rFonts w:asciiTheme="minorHAnsi" w:hAnsiTheme="minorHAnsi" w:cstheme="minorHAnsi"/>
          <w:b/>
          <w:bCs/>
          <w:sz w:val="22"/>
          <w:szCs w:val="22"/>
        </w:rPr>
        <w:t>Updated Note Disclosures</w:t>
      </w:r>
      <w:r w:rsidR="00294F30">
        <w:rPr>
          <w:rFonts w:asciiTheme="minorHAnsi" w:hAnsiTheme="minorHAnsi" w:cstheme="minorHAnsi"/>
          <w:b/>
          <w:bCs/>
          <w:sz w:val="22"/>
          <w:szCs w:val="22"/>
        </w:rPr>
        <w:t xml:space="preserve"> – Note 5D</w:t>
      </w:r>
      <w:r>
        <w:rPr>
          <w:rFonts w:asciiTheme="minorHAnsi" w:hAnsiTheme="minorHAnsi" w:cstheme="minorHAnsi"/>
          <w:b/>
          <w:bCs/>
          <w:sz w:val="22"/>
          <w:szCs w:val="22"/>
        </w:rPr>
        <w:t xml:space="preserve"> </w:t>
      </w:r>
    </w:p>
    <w:p w14:paraId="3B4555EF" w14:textId="4C7251F8" w:rsidR="0040122E" w:rsidRDefault="0040122E" w:rsidP="0040122E">
      <w:pPr>
        <w:pStyle w:val="ListParagraph"/>
        <w:jc w:val="both"/>
        <w:rPr>
          <w:rFonts w:asciiTheme="minorHAnsi" w:hAnsiTheme="minorHAnsi" w:cstheme="minorHAnsi"/>
          <w:sz w:val="22"/>
          <w:szCs w:val="22"/>
        </w:rPr>
      </w:pPr>
      <w:r>
        <w:rPr>
          <w:rFonts w:asciiTheme="minorHAnsi" w:hAnsiTheme="minorHAnsi" w:cstheme="minorHAnsi"/>
          <w:sz w:val="22"/>
          <w:szCs w:val="22"/>
        </w:rPr>
        <w:t xml:space="preserve">Note 5D has previously been limited to asset-backed securities. The note has been expanded to encompass SSAP No. 26 and SSAP No. 21 </w:t>
      </w:r>
      <w:r w:rsidR="00D75599">
        <w:rPr>
          <w:rFonts w:asciiTheme="minorHAnsi" w:hAnsiTheme="minorHAnsi" w:cstheme="minorHAnsi"/>
          <w:sz w:val="22"/>
          <w:szCs w:val="22"/>
        </w:rPr>
        <w:t xml:space="preserve">for non-bond debt securities and residuals </w:t>
      </w:r>
      <w:r>
        <w:rPr>
          <w:rFonts w:asciiTheme="minorHAnsi" w:hAnsiTheme="minorHAnsi" w:cstheme="minorHAnsi"/>
          <w:sz w:val="22"/>
          <w:szCs w:val="22"/>
        </w:rPr>
        <w:t xml:space="preserve">when </w:t>
      </w:r>
      <w:r w:rsidR="00ED2CA5">
        <w:rPr>
          <w:rFonts w:asciiTheme="minorHAnsi" w:hAnsiTheme="minorHAnsi" w:cstheme="minorHAnsi"/>
          <w:sz w:val="22"/>
          <w:szCs w:val="22"/>
        </w:rPr>
        <w:t>disclosures are consistent</w:t>
      </w:r>
      <w:r>
        <w:rPr>
          <w:rFonts w:asciiTheme="minorHAnsi" w:hAnsiTheme="minorHAnsi" w:cstheme="minorHAnsi"/>
          <w:sz w:val="22"/>
          <w:szCs w:val="22"/>
        </w:rPr>
        <w:t xml:space="preserve">. </w:t>
      </w:r>
    </w:p>
    <w:p w14:paraId="023CBD21" w14:textId="77777777" w:rsidR="00AE0E38" w:rsidRDefault="00AE0E38" w:rsidP="0040122E">
      <w:pPr>
        <w:pStyle w:val="ListParagraph"/>
        <w:jc w:val="both"/>
        <w:rPr>
          <w:rFonts w:asciiTheme="minorHAnsi" w:hAnsiTheme="minorHAnsi" w:cstheme="minorHAnsi"/>
          <w:sz w:val="22"/>
          <w:szCs w:val="22"/>
        </w:rPr>
      </w:pPr>
    </w:p>
    <w:p w14:paraId="6DFA0D9B" w14:textId="536090FD" w:rsidR="00AE0E38" w:rsidRPr="00362B76" w:rsidRDefault="00AE0E38" w:rsidP="00AE0E38">
      <w:pPr>
        <w:ind w:left="1440" w:hanging="720"/>
        <w:rPr>
          <w:rFonts w:asciiTheme="minorHAnsi" w:hAnsiTheme="minorHAnsi" w:cstheme="minorHAnsi"/>
          <w:sz w:val="22"/>
          <w:szCs w:val="22"/>
        </w:rPr>
      </w:pPr>
      <w:r w:rsidRPr="00362B76">
        <w:rPr>
          <w:rFonts w:asciiTheme="minorHAnsi" w:hAnsiTheme="minorHAnsi" w:cstheme="minorHAnsi"/>
          <w:sz w:val="22"/>
          <w:szCs w:val="22"/>
        </w:rPr>
        <w:t>D.</w:t>
      </w:r>
      <w:r w:rsidRPr="00362B76">
        <w:rPr>
          <w:rFonts w:asciiTheme="minorHAnsi" w:hAnsiTheme="minorHAnsi" w:cstheme="minorHAnsi"/>
          <w:sz w:val="22"/>
          <w:szCs w:val="22"/>
        </w:rPr>
        <w:tab/>
      </w:r>
      <w:del w:id="416" w:author="Gann, Julie" w:date="2025-06-12T15:02:00Z" w16du:dateUtc="2025-06-12T20:02:00Z">
        <w:r w:rsidRPr="00362B76" w:rsidDel="00C23B1E">
          <w:rPr>
            <w:rFonts w:asciiTheme="minorHAnsi" w:hAnsiTheme="minorHAnsi" w:cstheme="minorHAnsi"/>
            <w:sz w:val="22"/>
            <w:szCs w:val="22"/>
          </w:rPr>
          <w:delText>Asset-Backed Securities</w:delText>
        </w:r>
      </w:del>
      <w:ins w:id="417" w:author="Gann, Julie" w:date="2025-06-12T15:02:00Z" w16du:dateUtc="2025-06-12T20:02:00Z">
        <w:r w:rsidR="00C23B1E">
          <w:rPr>
            <w:rFonts w:asciiTheme="minorHAnsi" w:hAnsiTheme="minorHAnsi" w:cstheme="minorHAnsi"/>
            <w:sz w:val="22"/>
            <w:szCs w:val="22"/>
          </w:rPr>
          <w:t>Debt Securities and Residual Interests</w:t>
        </w:r>
      </w:ins>
    </w:p>
    <w:p w14:paraId="2CE8DFA8" w14:textId="77777777" w:rsidR="00AE0E38" w:rsidRPr="00362B76" w:rsidRDefault="00AE0E38" w:rsidP="00AE0E38">
      <w:pPr>
        <w:rPr>
          <w:rFonts w:asciiTheme="minorHAnsi" w:hAnsiTheme="minorHAnsi" w:cstheme="minorHAnsi"/>
          <w:sz w:val="22"/>
          <w:szCs w:val="22"/>
        </w:rPr>
      </w:pPr>
    </w:p>
    <w:p w14:paraId="7CD8FCAE" w14:textId="179B301A" w:rsidR="00AE0E38" w:rsidRPr="00362B76" w:rsidDel="00C23B1E" w:rsidRDefault="00AE0E38" w:rsidP="00AE0E38">
      <w:pPr>
        <w:ind w:left="1440"/>
        <w:rPr>
          <w:del w:id="418" w:author="Gann, Julie" w:date="2025-06-12T15:02:00Z" w16du:dateUtc="2025-06-12T20:02:00Z"/>
          <w:rFonts w:asciiTheme="minorHAnsi" w:hAnsiTheme="minorHAnsi" w:cstheme="minorHAnsi"/>
          <w:sz w:val="22"/>
          <w:szCs w:val="22"/>
        </w:rPr>
      </w:pPr>
      <w:del w:id="419" w:author="Gann, Julie" w:date="2025-06-12T15:02:00Z" w16du:dateUtc="2025-06-12T20:02:00Z">
        <w:r w:rsidRPr="00362B76" w:rsidDel="00C23B1E">
          <w:rPr>
            <w:rFonts w:asciiTheme="minorHAnsi" w:hAnsiTheme="minorHAnsi" w:cstheme="minorHAnsi"/>
            <w:sz w:val="22"/>
            <w:szCs w:val="22"/>
          </w:rPr>
          <w:delText>For asset-backed securities, disclose the following:</w:delText>
        </w:r>
      </w:del>
    </w:p>
    <w:p w14:paraId="2B629872" w14:textId="77777777" w:rsidR="00AE0E38" w:rsidRPr="00362B76" w:rsidRDefault="00AE0E38" w:rsidP="00AE0E38">
      <w:pPr>
        <w:rPr>
          <w:rFonts w:asciiTheme="minorHAnsi" w:hAnsiTheme="minorHAnsi" w:cstheme="minorHAnsi"/>
          <w:sz w:val="22"/>
          <w:szCs w:val="22"/>
        </w:rPr>
      </w:pPr>
    </w:p>
    <w:p w14:paraId="007F235C" w14:textId="03B41EF3" w:rsidR="00AE0E38" w:rsidRPr="00362B76" w:rsidRDefault="00AE0E38" w:rsidP="00F712A7">
      <w:pPr>
        <w:tabs>
          <w:tab w:val="right" w:pos="1620"/>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(1)</w:t>
      </w:r>
      <w:r w:rsidRPr="00362B76">
        <w:rPr>
          <w:rFonts w:asciiTheme="minorHAnsi" w:hAnsiTheme="minorHAnsi" w:cstheme="minorHAnsi"/>
          <w:sz w:val="22"/>
          <w:szCs w:val="22"/>
        </w:rPr>
        <w:tab/>
      </w:r>
      <w:ins w:id="420" w:author="Gann, Julie" w:date="2025-06-12T15:54:00Z" w16du:dateUtc="2025-06-12T20:54:00Z">
        <w:r w:rsidR="007F311B" w:rsidRPr="00362B76">
          <w:rPr>
            <w:rFonts w:asciiTheme="minorHAnsi" w:hAnsiTheme="minorHAnsi" w:cstheme="minorHAnsi"/>
            <w:sz w:val="22"/>
            <w:szCs w:val="22"/>
          </w:rPr>
          <w:t xml:space="preserve">All securities within the scope of </w:t>
        </w:r>
        <w:r w:rsidR="007F311B" w:rsidRPr="00362B76">
          <w:rPr>
            <w:rFonts w:asciiTheme="minorHAnsi" w:hAnsiTheme="minorHAnsi" w:cstheme="minorHAnsi"/>
            <w:i/>
            <w:sz w:val="22"/>
            <w:szCs w:val="22"/>
          </w:rPr>
          <w:t>SSAP No. 43—Asset-Backed Securities</w:t>
        </w:r>
      </w:ins>
      <w:ins w:id="421" w:author="Gann, Julie" w:date="2025-07-09T10:43:00Z" w16du:dateUtc="2025-07-09T15:43:00Z">
        <w:r w:rsidR="00AD1117">
          <w:rPr>
            <w:rFonts w:asciiTheme="minorHAnsi" w:hAnsiTheme="minorHAnsi" w:cstheme="minorHAnsi"/>
            <w:i/>
            <w:sz w:val="22"/>
            <w:szCs w:val="22"/>
          </w:rPr>
          <w:t xml:space="preserve"> </w:t>
        </w:r>
      </w:ins>
      <w:ins w:id="422" w:author="Gann, Julie" w:date="2025-07-09T10:44:00Z" w16du:dateUtc="2025-07-09T15:44:00Z">
        <w:r w:rsidR="00AD1117">
          <w:rPr>
            <w:rFonts w:asciiTheme="minorHAnsi" w:hAnsiTheme="minorHAnsi" w:cstheme="minorHAnsi"/>
            <w:iCs/>
            <w:sz w:val="22"/>
            <w:szCs w:val="22"/>
          </w:rPr>
          <w:t xml:space="preserve">and as applicable to non-bond debt securities in scope of </w:t>
        </w:r>
        <w:r w:rsidR="00AD1117" w:rsidRPr="00AD1117">
          <w:rPr>
            <w:rFonts w:asciiTheme="minorHAnsi" w:hAnsiTheme="minorHAnsi" w:cstheme="minorHAnsi"/>
            <w:i/>
            <w:sz w:val="22"/>
            <w:szCs w:val="22"/>
            <w:rPrChange w:id="423" w:author="Gann, Julie" w:date="2025-07-09T10:44:00Z" w16du:dateUtc="2025-07-09T15:44:00Z">
              <w:rPr>
                <w:rFonts w:asciiTheme="minorHAnsi" w:hAnsiTheme="minorHAnsi" w:cstheme="minorHAnsi"/>
                <w:iCs/>
                <w:sz w:val="22"/>
                <w:szCs w:val="22"/>
              </w:rPr>
            </w:rPrChange>
          </w:rPr>
          <w:t>SSAP No. 21—Other Admitted Assets</w:t>
        </w:r>
      </w:ins>
      <w:ins w:id="424" w:author="Gann, Julie" w:date="2025-06-12T15:54:00Z" w16du:dateUtc="2025-06-12T20:54:00Z">
        <w:r w:rsidR="007F311B">
          <w:rPr>
            <w:rFonts w:asciiTheme="minorHAnsi" w:hAnsiTheme="minorHAnsi" w:cstheme="minorHAnsi"/>
            <w:i/>
            <w:sz w:val="22"/>
            <w:szCs w:val="22"/>
          </w:rPr>
          <w:t>,</w:t>
        </w:r>
        <w:r w:rsidR="007F311B" w:rsidRPr="00362B76">
          <w:rPr>
            <w:rFonts w:asciiTheme="minorHAnsi" w:hAnsiTheme="minorHAnsi" w:cstheme="minorHAnsi"/>
            <w:sz w:val="22"/>
            <w:szCs w:val="22"/>
          </w:rPr>
          <w:t xml:space="preserve"> </w:t>
        </w:r>
      </w:ins>
      <w:del w:id="425" w:author="Gann, Julie" w:date="2025-06-12T15:02:00Z" w16du:dateUtc="2025-06-12T20:02:00Z">
        <w:r w:rsidRPr="00362B76" w:rsidDel="00C23B1E">
          <w:rPr>
            <w:rFonts w:asciiTheme="minorHAnsi" w:hAnsiTheme="minorHAnsi" w:cstheme="minorHAnsi"/>
            <w:sz w:val="22"/>
            <w:szCs w:val="22"/>
          </w:rPr>
          <w:delText>D</w:delText>
        </w:r>
      </w:del>
      <w:ins w:id="426" w:author="Gann, Julie" w:date="2025-06-12T15:02:00Z" w16du:dateUtc="2025-06-12T20:02:00Z">
        <w:r w:rsidR="00C23B1E">
          <w:rPr>
            <w:rFonts w:asciiTheme="minorHAnsi" w:hAnsiTheme="minorHAnsi" w:cstheme="minorHAnsi"/>
            <w:sz w:val="22"/>
            <w:szCs w:val="22"/>
          </w:rPr>
          <w:t>d</w:t>
        </w:r>
      </w:ins>
      <w:r w:rsidRPr="00362B76">
        <w:rPr>
          <w:rFonts w:asciiTheme="minorHAnsi" w:hAnsiTheme="minorHAnsi" w:cstheme="minorHAnsi"/>
          <w:sz w:val="22"/>
          <w:szCs w:val="22"/>
        </w:rPr>
        <w:t>escriptions of sources used to determine prepayment assumptions.</w:t>
      </w:r>
    </w:p>
    <w:p w14:paraId="287C4103" w14:textId="77777777" w:rsidR="00AE0E38" w:rsidRPr="00362B76" w:rsidRDefault="00AE0E38" w:rsidP="00F712A7">
      <w:pPr>
        <w:jc w:val="both"/>
        <w:rPr>
          <w:rFonts w:asciiTheme="minorHAnsi" w:hAnsiTheme="minorHAnsi" w:cstheme="minorHAnsi"/>
          <w:sz w:val="22"/>
          <w:szCs w:val="22"/>
        </w:rPr>
      </w:pPr>
    </w:p>
    <w:p w14:paraId="41D6D999" w14:textId="1361087A" w:rsidR="00AE0E38" w:rsidRPr="00362B76" w:rsidRDefault="00AE0E38" w:rsidP="00F712A7">
      <w:pPr>
        <w:tabs>
          <w:tab w:val="right" w:pos="1627"/>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(2)</w:t>
      </w:r>
      <w:r w:rsidRPr="00362B76">
        <w:rPr>
          <w:rFonts w:asciiTheme="minorHAnsi" w:hAnsiTheme="minorHAnsi" w:cstheme="minorHAnsi"/>
          <w:sz w:val="22"/>
          <w:szCs w:val="22"/>
        </w:rPr>
        <w:tab/>
        <w:t xml:space="preserve">All securities within the scope of </w:t>
      </w:r>
      <w:r w:rsidRPr="00362B76">
        <w:rPr>
          <w:rFonts w:asciiTheme="minorHAnsi" w:hAnsiTheme="minorHAnsi" w:cstheme="minorHAnsi"/>
          <w:i/>
          <w:sz w:val="22"/>
          <w:szCs w:val="22"/>
        </w:rPr>
        <w:t>SSAP No. 43—Asset-Backed Securities</w:t>
      </w:r>
      <w:r w:rsidRPr="00362B76">
        <w:rPr>
          <w:rFonts w:asciiTheme="minorHAnsi" w:hAnsiTheme="minorHAnsi" w:cstheme="minorHAnsi"/>
          <w:sz w:val="22"/>
          <w:szCs w:val="22"/>
        </w:rPr>
        <w:t xml:space="preserve"> </w:t>
      </w:r>
      <w:ins w:id="427" w:author="Gann, Julie" w:date="2025-07-09T12:42:00Z" w16du:dateUtc="2025-07-09T17:42:00Z">
        <w:r w:rsidR="0036299D">
          <w:rPr>
            <w:rFonts w:asciiTheme="minorHAnsi" w:hAnsiTheme="minorHAnsi" w:cstheme="minorHAnsi"/>
            <w:sz w:val="22"/>
            <w:szCs w:val="22"/>
          </w:rPr>
          <w:t xml:space="preserve">and non-bond debt securities in scope of </w:t>
        </w:r>
        <w:r w:rsidR="0036299D" w:rsidRPr="0036299D">
          <w:rPr>
            <w:rFonts w:asciiTheme="minorHAnsi" w:hAnsiTheme="minorHAnsi" w:cstheme="minorHAnsi"/>
            <w:i/>
            <w:iCs/>
            <w:sz w:val="22"/>
            <w:szCs w:val="22"/>
            <w:rPrChange w:id="428" w:author="Gann, Julie" w:date="2025-07-09T12:42:00Z" w16du:dateUtc="2025-07-09T17:42:00Z">
              <w:rPr>
                <w:rFonts w:asciiTheme="minorHAnsi" w:hAnsiTheme="minorHAnsi" w:cstheme="minorHAnsi"/>
                <w:sz w:val="22"/>
                <w:szCs w:val="22"/>
              </w:rPr>
            </w:rPrChange>
          </w:rPr>
          <w:t>SSAP No. 21—Other Admitted Assets</w:t>
        </w:r>
        <w:r w:rsidR="0036299D">
          <w:rPr>
            <w:rFonts w:asciiTheme="minorHAnsi" w:hAnsiTheme="minorHAnsi" w:cstheme="minorHAnsi"/>
            <w:sz w:val="22"/>
            <w:szCs w:val="22"/>
          </w:rPr>
          <w:t xml:space="preserve"> </w:t>
        </w:r>
      </w:ins>
      <w:r w:rsidRPr="00362B76">
        <w:rPr>
          <w:rFonts w:asciiTheme="minorHAnsi" w:hAnsiTheme="minorHAnsi" w:cstheme="minorHAnsi"/>
          <w:sz w:val="22"/>
          <w:szCs w:val="22"/>
        </w:rPr>
        <w:t>with a recognized other-than-temporary impairment, disclosed in the aggregate, classified on the basis for the other-than-temporary impairment:</w:t>
      </w:r>
    </w:p>
    <w:p w14:paraId="6A6688D3" w14:textId="77777777" w:rsidR="00AE0E38" w:rsidRPr="00362B76" w:rsidRDefault="00AE0E38" w:rsidP="00F712A7">
      <w:pPr>
        <w:jc w:val="both"/>
        <w:rPr>
          <w:rFonts w:asciiTheme="minorHAnsi" w:hAnsiTheme="minorHAnsi" w:cstheme="minorHAnsi"/>
          <w:sz w:val="22"/>
          <w:szCs w:val="22"/>
        </w:rPr>
      </w:pPr>
    </w:p>
    <w:p w14:paraId="7A9BFEAF" w14:textId="77777777" w:rsidR="00AE0E38" w:rsidRPr="00362B76" w:rsidRDefault="00AE0E38" w:rsidP="00F712A7">
      <w:pPr>
        <w:numPr>
          <w:ilvl w:val="0"/>
          <w:numId w:val="35"/>
        </w:numPr>
        <w:tabs>
          <w:tab w:val="clear" w:pos="3600"/>
        </w:tabs>
        <w:ind w:left="2520"/>
        <w:jc w:val="both"/>
        <w:rPr>
          <w:rFonts w:asciiTheme="minorHAnsi" w:hAnsiTheme="minorHAnsi" w:cstheme="minorHAnsi"/>
          <w:sz w:val="22"/>
          <w:szCs w:val="22"/>
        </w:rPr>
      </w:pPr>
      <w:r w:rsidRPr="00362B76">
        <w:rPr>
          <w:rFonts w:asciiTheme="minorHAnsi" w:hAnsiTheme="minorHAnsi" w:cstheme="minorHAnsi"/>
          <w:sz w:val="22"/>
          <w:szCs w:val="22"/>
        </w:rPr>
        <w:t>Intent to sell.</w:t>
      </w:r>
    </w:p>
    <w:p w14:paraId="4D867F54" w14:textId="77777777" w:rsidR="00AE0E38" w:rsidRPr="00362B76" w:rsidRDefault="00AE0E38" w:rsidP="00F712A7">
      <w:pPr>
        <w:jc w:val="both"/>
        <w:rPr>
          <w:rFonts w:asciiTheme="minorHAnsi" w:hAnsiTheme="minorHAnsi" w:cstheme="minorHAnsi"/>
          <w:sz w:val="22"/>
          <w:szCs w:val="22"/>
        </w:rPr>
      </w:pPr>
    </w:p>
    <w:p w14:paraId="3BCF87D1" w14:textId="77777777" w:rsidR="00AE0E38" w:rsidRPr="00362B76" w:rsidRDefault="00AE0E38" w:rsidP="00F712A7">
      <w:pPr>
        <w:numPr>
          <w:ilvl w:val="0"/>
          <w:numId w:val="35"/>
        </w:numPr>
        <w:tabs>
          <w:tab w:val="clear" w:pos="3600"/>
        </w:tabs>
        <w:ind w:left="2520"/>
        <w:jc w:val="both"/>
        <w:rPr>
          <w:rFonts w:asciiTheme="minorHAnsi" w:hAnsiTheme="minorHAnsi" w:cstheme="minorHAnsi"/>
          <w:sz w:val="22"/>
          <w:szCs w:val="22"/>
        </w:rPr>
      </w:pPr>
      <w:r w:rsidRPr="00362B76">
        <w:rPr>
          <w:rFonts w:asciiTheme="minorHAnsi" w:hAnsiTheme="minorHAnsi" w:cstheme="minorHAnsi"/>
          <w:sz w:val="22"/>
          <w:szCs w:val="22"/>
        </w:rPr>
        <w:lastRenderedPageBreak/>
        <w:t xml:space="preserve">Inability or lack of intent to retain the investment in the security for </w:t>
      </w:r>
      <w:proofErr w:type="gramStart"/>
      <w:r w:rsidRPr="00362B76">
        <w:rPr>
          <w:rFonts w:asciiTheme="minorHAnsi" w:hAnsiTheme="minorHAnsi" w:cstheme="minorHAnsi"/>
          <w:sz w:val="22"/>
          <w:szCs w:val="22"/>
        </w:rPr>
        <w:t>a period of time</w:t>
      </w:r>
      <w:proofErr w:type="gramEnd"/>
      <w:r w:rsidRPr="00362B76">
        <w:rPr>
          <w:rFonts w:asciiTheme="minorHAnsi" w:hAnsiTheme="minorHAnsi" w:cstheme="minorHAnsi"/>
          <w:sz w:val="22"/>
          <w:szCs w:val="22"/>
        </w:rPr>
        <w:t xml:space="preserve"> sufficient to recover the amortized cost basis.</w:t>
      </w:r>
    </w:p>
    <w:p w14:paraId="239A2FA6" w14:textId="77777777" w:rsidR="00AE0E38" w:rsidRPr="00362B76" w:rsidRDefault="00AE0E38" w:rsidP="00F712A7">
      <w:pPr>
        <w:jc w:val="both"/>
        <w:rPr>
          <w:rFonts w:asciiTheme="minorHAnsi" w:hAnsiTheme="minorHAnsi" w:cstheme="minorHAnsi"/>
          <w:sz w:val="22"/>
          <w:szCs w:val="22"/>
        </w:rPr>
      </w:pPr>
    </w:p>
    <w:p w14:paraId="6D22BB29" w14:textId="3B4987C0" w:rsidR="00AE0E38" w:rsidRPr="00362B76" w:rsidRDefault="00AE0E38" w:rsidP="00F712A7">
      <w:pPr>
        <w:tabs>
          <w:tab w:val="right" w:pos="1627"/>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(3)</w:t>
      </w:r>
      <w:r w:rsidRPr="00362B76">
        <w:rPr>
          <w:rFonts w:asciiTheme="minorHAnsi" w:hAnsiTheme="minorHAnsi" w:cstheme="minorHAnsi"/>
          <w:sz w:val="22"/>
          <w:szCs w:val="22"/>
        </w:rPr>
        <w:tab/>
      </w:r>
      <w:ins w:id="429" w:author="Gann, Julie" w:date="2025-06-12T15:06:00Z" w16du:dateUtc="2025-06-12T20:06:00Z">
        <w:r w:rsidR="005A4BAB">
          <w:rPr>
            <w:rFonts w:asciiTheme="minorHAnsi" w:hAnsiTheme="minorHAnsi" w:cstheme="minorHAnsi"/>
            <w:sz w:val="22"/>
            <w:szCs w:val="22"/>
          </w:rPr>
          <w:t xml:space="preserve">For </w:t>
        </w:r>
      </w:ins>
      <w:ins w:id="430" w:author="Gann, Julie" w:date="2025-06-12T15:54:00Z" w16du:dateUtc="2025-06-12T20:54:00Z">
        <w:r w:rsidR="00C11037" w:rsidRPr="00362B76">
          <w:rPr>
            <w:rFonts w:asciiTheme="minorHAnsi" w:hAnsiTheme="minorHAnsi" w:cstheme="minorHAnsi"/>
            <w:sz w:val="22"/>
            <w:szCs w:val="22"/>
          </w:rPr>
          <w:t xml:space="preserve">All securities within the scope of </w:t>
        </w:r>
        <w:r w:rsidR="00C11037" w:rsidRPr="00362B76">
          <w:rPr>
            <w:rFonts w:asciiTheme="minorHAnsi" w:hAnsiTheme="minorHAnsi" w:cstheme="minorHAnsi"/>
            <w:i/>
            <w:sz w:val="22"/>
            <w:szCs w:val="22"/>
          </w:rPr>
          <w:t>SSAP No. 43—Asset-Backed Securities</w:t>
        </w:r>
      </w:ins>
      <w:ins w:id="431" w:author="Gann, Julie" w:date="2025-06-12T15:06:00Z" w16du:dateUtc="2025-06-12T20:06:00Z">
        <w:r w:rsidR="005A4BAB">
          <w:rPr>
            <w:rFonts w:asciiTheme="minorHAnsi" w:hAnsiTheme="minorHAnsi" w:cstheme="minorHAnsi"/>
            <w:sz w:val="22"/>
            <w:szCs w:val="22"/>
          </w:rPr>
          <w:t xml:space="preserve">, </w:t>
        </w:r>
      </w:ins>
      <w:ins w:id="432" w:author="Gann, Julie" w:date="2025-07-09T10:45:00Z" w16du:dateUtc="2025-07-09T15:45:00Z">
        <w:r w:rsidR="00442C80">
          <w:rPr>
            <w:rFonts w:asciiTheme="minorHAnsi" w:hAnsiTheme="minorHAnsi" w:cstheme="minorHAnsi"/>
            <w:sz w:val="22"/>
            <w:szCs w:val="22"/>
          </w:rPr>
          <w:t xml:space="preserve">all </w:t>
        </w:r>
      </w:ins>
      <w:ins w:id="433" w:author="Gann, Julie" w:date="2025-06-12T15:06:00Z" w16du:dateUtc="2025-06-12T20:06:00Z">
        <w:r w:rsidR="005A4BAB">
          <w:rPr>
            <w:rFonts w:asciiTheme="minorHAnsi" w:hAnsiTheme="minorHAnsi" w:cstheme="minorHAnsi"/>
            <w:sz w:val="22"/>
            <w:szCs w:val="22"/>
          </w:rPr>
          <w:t xml:space="preserve">non-bond </w:t>
        </w:r>
      </w:ins>
      <w:ins w:id="434" w:author="Gann, Julie" w:date="2025-06-12T15:03:00Z" w16du:dateUtc="2025-06-12T20:03:00Z">
        <w:r w:rsidR="00B65C85">
          <w:rPr>
            <w:rFonts w:asciiTheme="minorHAnsi" w:hAnsiTheme="minorHAnsi" w:cstheme="minorHAnsi"/>
            <w:sz w:val="22"/>
            <w:szCs w:val="22"/>
          </w:rPr>
          <w:t>debt securities</w:t>
        </w:r>
      </w:ins>
      <w:ins w:id="435" w:author="Gann, Julie" w:date="2025-06-13T10:19:00Z" w16du:dateUtc="2025-06-13T15:19:00Z">
        <w:r w:rsidR="003B4980">
          <w:rPr>
            <w:rFonts w:asciiTheme="minorHAnsi" w:hAnsiTheme="minorHAnsi" w:cstheme="minorHAnsi"/>
            <w:sz w:val="22"/>
            <w:szCs w:val="22"/>
          </w:rPr>
          <w:t>,</w:t>
        </w:r>
      </w:ins>
      <w:ins w:id="436" w:author="Gann, Julie" w:date="2025-06-12T15:03:00Z" w16du:dateUtc="2025-06-12T20:03:00Z">
        <w:r w:rsidR="00B65C85">
          <w:rPr>
            <w:rFonts w:asciiTheme="minorHAnsi" w:hAnsiTheme="minorHAnsi" w:cstheme="minorHAnsi"/>
            <w:sz w:val="22"/>
            <w:szCs w:val="22"/>
          </w:rPr>
          <w:t xml:space="preserve"> </w:t>
        </w:r>
        <w:r w:rsidR="00163DD1">
          <w:rPr>
            <w:rFonts w:asciiTheme="minorHAnsi" w:hAnsiTheme="minorHAnsi" w:cstheme="minorHAnsi"/>
            <w:sz w:val="22"/>
            <w:szCs w:val="22"/>
          </w:rPr>
          <w:t xml:space="preserve">and residual interests </w:t>
        </w:r>
      </w:ins>
      <w:ins w:id="437" w:author="Gann, Julie" w:date="2025-06-12T15:04:00Z" w16du:dateUtc="2025-06-12T20:04:00Z">
        <w:r w:rsidR="00163DD1">
          <w:rPr>
            <w:rFonts w:asciiTheme="minorHAnsi" w:hAnsiTheme="minorHAnsi" w:cstheme="minorHAnsi"/>
            <w:sz w:val="22"/>
            <w:szCs w:val="22"/>
          </w:rPr>
          <w:t>captured under the allowable earned yield</w:t>
        </w:r>
      </w:ins>
      <w:ins w:id="438" w:author="Gann, Julie" w:date="2025-06-12T15:07:00Z" w16du:dateUtc="2025-06-12T20:07:00Z">
        <w:r w:rsidR="005A4BAB">
          <w:rPr>
            <w:rFonts w:asciiTheme="minorHAnsi" w:hAnsiTheme="minorHAnsi" w:cstheme="minorHAnsi"/>
            <w:sz w:val="22"/>
            <w:szCs w:val="22"/>
          </w:rPr>
          <w:t xml:space="preserve"> in scope of </w:t>
        </w:r>
        <w:r w:rsidR="005A4BAB" w:rsidRPr="00C11037">
          <w:rPr>
            <w:rFonts w:asciiTheme="minorHAnsi" w:hAnsiTheme="minorHAnsi" w:cstheme="minorHAnsi"/>
            <w:i/>
            <w:iCs/>
            <w:sz w:val="22"/>
            <w:szCs w:val="22"/>
            <w:rPrChange w:id="439" w:author="Gann, Julie" w:date="2025-06-12T15:54:00Z" w16du:dateUtc="2025-06-12T20:54:00Z">
              <w:rPr>
                <w:rFonts w:asciiTheme="minorHAnsi" w:hAnsiTheme="minorHAnsi" w:cstheme="minorHAnsi"/>
                <w:sz w:val="22"/>
                <w:szCs w:val="22"/>
              </w:rPr>
            </w:rPrChange>
          </w:rPr>
          <w:t>SSAP No. 21</w:t>
        </w:r>
      </w:ins>
      <w:ins w:id="440" w:author="Gann, Julie" w:date="2025-06-12T15:54:00Z" w16du:dateUtc="2025-06-12T20:54:00Z">
        <w:r w:rsidR="00C11037" w:rsidRPr="00C11037">
          <w:rPr>
            <w:rFonts w:asciiTheme="minorHAnsi" w:hAnsiTheme="minorHAnsi" w:cstheme="minorHAnsi"/>
            <w:i/>
            <w:iCs/>
            <w:sz w:val="22"/>
            <w:szCs w:val="22"/>
            <w:rPrChange w:id="441" w:author="Gann, Julie" w:date="2025-06-12T15:54:00Z" w16du:dateUtc="2025-06-12T20:54:00Z">
              <w:rPr>
                <w:rFonts w:asciiTheme="minorHAnsi" w:hAnsiTheme="minorHAnsi" w:cstheme="minorHAnsi"/>
                <w:sz w:val="22"/>
                <w:szCs w:val="22"/>
              </w:rPr>
            </w:rPrChange>
          </w:rPr>
          <w:t>—Other Admitted Assets</w:t>
        </w:r>
      </w:ins>
      <w:ins w:id="442" w:author="Gann, Julie" w:date="2025-06-12T15:04:00Z" w16du:dateUtc="2025-06-12T20:04:00Z">
        <w:r w:rsidR="00163DD1">
          <w:rPr>
            <w:rFonts w:asciiTheme="minorHAnsi" w:hAnsiTheme="minorHAnsi" w:cstheme="minorHAnsi"/>
            <w:sz w:val="22"/>
            <w:szCs w:val="22"/>
          </w:rPr>
          <w:t xml:space="preserve">, </w:t>
        </w:r>
      </w:ins>
      <w:del w:id="443" w:author="Gann, Julie" w:date="2025-06-12T15:04:00Z" w16du:dateUtc="2025-06-12T20:04:00Z">
        <w:r w:rsidRPr="00362B76" w:rsidDel="00163DD1">
          <w:rPr>
            <w:rFonts w:asciiTheme="minorHAnsi" w:hAnsiTheme="minorHAnsi" w:cstheme="minorHAnsi"/>
            <w:sz w:val="22"/>
            <w:szCs w:val="22"/>
          </w:rPr>
          <w:delText>F</w:delText>
        </w:r>
      </w:del>
      <w:ins w:id="444" w:author="Gann, Julie" w:date="2025-06-12T15:04:00Z" w16du:dateUtc="2025-06-12T20:04:00Z">
        <w:r w:rsidR="00163DD1">
          <w:rPr>
            <w:rFonts w:asciiTheme="minorHAnsi" w:hAnsiTheme="minorHAnsi" w:cstheme="minorHAnsi"/>
            <w:sz w:val="22"/>
            <w:szCs w:val="22"/>
          </w:rPr>
          <w:t>f</w:t>
        </w:r>
      </w:ins>
      <w:r w:rsidRPr="00362B76">
        <w:rPr>
          <w:rFonts w:asciiTheme="minorHAnsi" w:hAnsiTheme="minorHAnsi" w:cstheme="minorHAnsi"/>
          <w:sz w:val="22"/>
          <w:szCs w:val="22"/>
        </w:rPr>
        <w:t xml:space="preserve">or each security, by CUSIP, with an other-than-temporary impairment, </w:t>
      </w:r>
      <w:r w:rsidRPr="00362B76">
        <w:rPr>
          <w:rFonts w:asciiTheme="minorHAnsi" w:hAnsiTheme="minorHAnsi" w:cstheme="minorHAnsi"/>
          <w:bCs/>
          <w:sz w:val="22"/>
          <w:szCs w:val="22"/>
        </w:rPr>
        <w:t>recognized in the current reporting period</w:t>
      </w:r>
      <w:r w:rsidRPr="00362B76">
        <w:rPr>
          <w:rFonts w:asciiTheme="minorHAnsi" w:hAnsiTheme="minorHAnsi" w:cstheme="minorHAnsi"/>
          <w:sz w:val="22"/>
          <w:szCs w:val="22"/>
        </w:rPr>
        <w:t xml:space="preserve"> by the reporting entity, as the present value of cash flows expected to be collected is less than the amortized cost basis of the securities:</w:t>
      </w:r>
    </w:p>
    <w:p w14:paraId="6872F526" w14:textId="77777777" w:rsidR="00AE0E38" w:rsidRPr="00362B76" w:rsidRDefault="00AE0E38" w:rsidP="00F712A7">
      <w:pPr>
        <w:jc w:val="both"/>
        <w:rPr>
          <w:rFonts w:asciiTheme="minorHAnsi" w:hAnsiTheme="minorHAnsi" w:cstheme="minorHAnsi"/>
          <w:sz w:val="22"/>
          <w:szCs w:val="22"/>
        </w:rPr>
      </w:pPr>
    </w:p>
    <w:p w14:paraId="1D33AA51"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The amortized cost basis, prior to any current-period other-than-temporary impairment.</w:t>
      </w:r>
    </w:p>
    <w:p w14:paraId="6219B466" w14:textId="77777777" w:rsidR="00AE0E38" w:rsidRPr="00362B76" w:rsidRDefault="00AE0E38" w:rsidP="00F712A7">
      <w:pPr>
        <w:jc w:val="both"/>
        <w:rPr>
          <w:rFonts w:asciiTheme="minorHAnsi" w:hAnsiTheme="minorHAnsi" w:cstheme="minorHAnsi"/>
          <w:sz w:val="22"/>
          <w:szCs w:val="22"/>
        </w:rPr>
      </w:pPr>
    </w:p>
    <w:p w14:paraId="0F2A9821"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The other-than-temporary impairment recognized in earnings as a realized loss.</w:t>
      </w:r>
    </w:p>
    <w:p w14:paraId="701AF31E" w14:textId="77777777" w:rsidR="00AE0E38" w:rsidRPr="00362B76" w:rsidRDefault="00AE0E38" w:rsidP="00F712A7">
      <w:pPr>
        <w:jc w:val="both"/>
        <w:rPr>
          <w:rFonts w:asciiTheme="minorHAnsi" w:hAnsiTheme="minorHAnsi" w:cstheme="minorHAnsi"/>
          <w:sz w:val="22"/>
          <w:szCs w:val="22"/>
        </w:rPr>
      </w:pPr>
    </w:p>
    <w:p w14:paraId="54EDAA87"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The fair value of the security.</w:t>
      </w:r>
    </w:p>
    <w:p w14:paraId="3CB3D4C9" w14:textId="77777777" w:rsidR="00AE0E38" w:rsidRPr="00362B76" w:rsidRDefault="00AE0E38" w:rsidP="00F712A7">
      <w:pPr>
        <w:jc w:val="both"/>
        <w:rPr>
          <w:rFonts w:asciiTheme="minorHAnsi" w:hAnsiTheme="minorHAnsi" w:cstheme="minorHAnsi"/>
          <w:sz w:val="22"/>
          <w:szCs w:val="22"/>
        </w:rPr>
      </w:pPr>
    </w:p>
    <w:p w14:paraId="59F6F165" w14:textId="77777777" w:rsidR="00AE0E38" w:rsidRPr="00362B76" w:rsidRDefault="00AE0E38" w:rsidP="00F712A7">
      <w:pPr>
        <w:numPr>
          <w:ilvl w:val="0"/>
          <w:numId w:val="36"/>
        </w:numPr>
        <w:ind w:left="2520"/>
        <w:jc w:val="both"/>
        <w:rPr>
          <w:rFonts w:asciiTheme="minorHAnsi" w:hAnsiTheme="minorHAnsi" w:cstheme="minorHAnsi"/>
          <w:sz w:val="22"/>
          <w:szCs w:val="22"/>
        </w:rPr>
      </w:pPr>
      <w:r w:rsidRPr="00362B76">
        <w:rPr>
          <w:rFonts w:asciiTheme="minorHAnsi" w:hAnsiTheme="minorHAnsi" w:cstheme="minorHAnsi"/>
          <w:sz w:val="22"/>
          <w:szCs w:val="22"/>
        </w:rPr>
        <w:t xml:space="preserve">The amortized cost basis after the current-period other-than-temporary impairment. </w:t>
      </w:r>
    </w:p>
    <w:p w14:paraId="71978961" w14:textId="77777777" w:rsidR="00AE0E38" w:rsidRPr="00362B76" w:rsidRDefault="00AE0E38" w:rsidP="00F712A7">
      <w:pPr>
        <w:jc w:val="both"/>
        <w:rPr>
          <w:rFonts w:asciiTheme="minorHAnsi" w:hAnsiTheme="minorHAnsi" w:cstheme="minorHAnsi"/>
          <w:sz w:val="22"/>
          <w:szCs w:val="22"/>
        </w:rPr>
      </w:pPr>
    </w:p>
    <w:p w14:paraId="5D7E3856" w14:textId="05D7B3EA" w:rsidR="00AE0E38" w:rsidRPr="00362B76" w:rsidRDefault="00AE0E38" w:rsidP="00F712A7">
      <w:pPr>
        <w:tabs>
          <w:tab w:val="right" w:pos="1627"/>
        </w:tabs>
        <w:ind w:left="2160" w:hanging="2160"/>
        <w:jc w:val="both"/>
        <w:rPr>
          <w:rFonts w:asciiTheme="minorHAnsi" w:hAnsiTheme="minorHAnsi" w:cstheme="minorHAnsi"/>
          <w:sz w:val="22"/>
          <w:szCs w:val="22"/>
        </w:rPr>
      </w:pPr>
      <w:r w:rsidRPr="00362B76">
        <w:rPr>
          <w:rFonts w:asciiTheme="minorHAnsi" w:hAnsiTheme="minorHAnsi" w:cstheme="minorHAnsi"/>
          <w:sz w:val="22"/>
          <w:szCs w:val="22"/>
        </w:rPr>
        <w:tab/>
        <w:t>(4)</w:t>
      </w:r>
      <w:r w:rsidRPr="00362B76">
        <w:rPr>
          <w:rFonts w:asciiTheme="minorHAnsi" w:hAnsiTheme="minorHAnsi" w:cstheme="minorHAnsi"/>
          <w:sz w:val="22"/>
          <w:szCs w:val="22"/>
        </w:rPr>
        <w:tab/>
      </w:r>
      <w:ins w:id="445" w:author="Gann, Julie" w:date="2025-06-12T15:08:00Z" w16du:dateUtc="2025-06-12T20:08:00Z">
        <w:r w:rsidR="008C5CEC">
          <w:rPr>
            <w:rFonts w:asciiTheme="minorHAnsi" w:hAnsiTheme="minorHAnsi" w:cstheme="minorHAnsi"/>
            <w:sz w:val="22"/>
            <w:szCs w:val="22"/>
          </w:rPr>
          <w:t xml:space="preserve">For </w:t>
        </w:r>
      </w:ins>
      <w:ins w:id="446" w:author="Gann, Julie" w:date="2025-06-12T15:55:00Z" w16du:dateUtc="2025-06-12T20:55:00Z">
        <w:r w:rsidR="008701EB">
          <w:rPr>
            <w:rFonts w:asciiTheme="minorHAnsi" w:hAnsiTheme="minorHAnsi" w:cstheme="minorHAnsi"/>
            <w:sz w:val="22"/>
            <w:szCs w:val="22"/>
          </w:rPr>
          <w:t>non-bond debt</w:t>
        </w:r>
      </w:ins>
      <w:ins w:id="447" w:author="Gann, Julie" w:date="2025-06-12T15:08:00Z" w16du:dateUtc="2025-06-12T20:08:00Z">
        <w:r w:rsidR="008C5CEC">
          <w:rPr>
            <w:rFonts w:asciiTheme="minorHAnsi" w:hAnsiTheme="minorHAnsi" w:cstheme="minorHAnsi"/>
            <w:sz w:val="22"/>
            <w:szCs w:val="22"/>
          </w:rPr>
          <w:t xml:space="preserve"> securities </w:t>
        </w:r>
      </w:ins>
      <w:ins w:id="448" w:author="Gann, Julie" w:date="2025-07-09T12:47:00Z" w16du:dateUtc="2025-07-09T17:47:00Z">
        <w:r w:rsidR="00464BD9">
          <w:rPr>
            <w:rFonts w:asciiTheme="minorHAnsi" w:hAnsiTheme="minorHAnsi" w:cstheme="minorHAnsi"/>
            <w:sz w:val="22"/>
            <w:szCs w:val="22"/>
          </w:rPr>
          <w:t xml:space="preserve">and residual interests captured under the allowable earned yield method </w:t>
        </w:r>
      </w:ins>
      <w:ins w:id="449" w:author="Gann, Julie" w:date="2025-06-12T15:08:00Z" w16du:dateUtc="2025-06-12T20:08:00Z">
        <w:r w:rsidR="00606E60">
          <w:rPr>
            <w:rFonts w:asciiTheme="minorHAnsi" w:hAnsiTheme="minorHAnsi" w:cstheme="minorHAnsi"/>
            <w:sz w:val="22"/>
            <w:szCs w:val="22"/>
          </w:rPr>
          <w:t xml:space="preserve">captured </w:t>
        </w:r>
        <w:r w:rsidR="00606E60" w:rsidRPr="008701EB">
          <w:rPr>
            <w:rFonts w:asciiTheme="minorHAnsi" w:hAnsiTheme="minorHAnsi" w:cstheme="minorHAnsi"/>
            <w:sz w:val="22"/>
            <w:szCs w:val="22"/>
          </w:rPr>
          <w:t>in</w:t>
        </w:r>
        <w:r w:rsidR="00606E60" w:rsidRPr="008701EB">
          <w:rPr>
            <w:rFonts w:asciiTheme="minorHAnsi" w:hAnsiTheme="minorHAnsi" w:cstheme="minorHAnsi"/>
            <w:i/>
            <w:iCs/>
            <w:sz w:val="22"/>
            <w:szCs w:val="22"/>
            <w:rPrChange w:id="450" w:author="Gann, Julie" w:date="2025-06-12T15:55:00Z" w16du:dateUtc="2025-06-12T20:55:00Z">
              <w:rPr>
                <w:rFonts w:asciiTheme="minorHAnsi" w:hAnsiTheme="minorHAnsi" w:cstheme="minorHAnsi"/>
                <w:sz w:val="22"/>
                <w:szCs w:val="22"/>
              </w:rPr>
            </w:rPrChange>
          </w:rPr>
          <w:t xml:space="preserve"> SSAP No. 21</w:t>
        </w:r>
      </w:ins>
      <w:ins w:id="451" w:author="Gann, Julie" w:date="2025-06-12T15:54:00Z" w16du:dateUtc="2025-06-12T20:54:00Z">
        <w:r w:rsidR="008701EB" w:rsidRPr="008701EB">
          <w:rPr>
            <w:rFonts w:asciiTheme="minorHAnsi" w:hAnsiTheme="minorHAnsi" w:cstheme="minorHAnsi"/>
            <w:i/>
            <w:iCs/>
            <w:sz w:val="22"/>
            <w:szCs w:val="22"/>
            <w:rPrChange w:id="452" w:author="Gann, Julie" w:date="2025-06-12T15:55:00Z" w16du:dateUtc="2025-06-12T20:55:00Z">
              <w:rPr>
                <w:rFonts w:asciiTheme="minorHAnsi" w:hAnsiTheme="minorHAnsi" w:cstheme="minorHAnsi"/>
                <w:sz w:val="22"/>
                <w:szCs w:val="22"/>
              </w:rPr>
            </w:rPrChange>
          </w:rPr>
          <w:t>—Other Admitted A</w:t>
        </w:r>
      </w:ins>
      <w:ins w:id="453" w:author="Gann, Julie" w:date="2025-06-12T15:55:00Z" w16du:dateUtc="2025-06-12T20:55:00Z">
        <w:r w:rsidR="008701EB" w:rsidRPr="008701EB">
          <w:rPr>
            <w:rFonts w:asciiTheme="minorHAnsi" w:hAnsiTheme="minorHAnsi" w:cstheme="minorHAnsi"/>
            <w:i/>
            <w:iCs/>
            <w:sz w:val="22"/>
            <w:szCs w:val="22"/>
            <w:rPrChange w:id="454" w:author="Gann, Julie" w:date="2025-06-12T15:55:00Z" w16du:dateUtc="2025-06-12T20:55:00Z">
              <w:rPr>
                <w:rFonts w:asciiTheme="minorHAnsi" w:hAnsiTheme="minorHAnsi" w:cstheme="minorHAnsi"/>
                <w:sz w:val="22"/>
                <w:szCs w:val="22"/>
              </w:rPr>
            </w:rPrChange>
          </w:rPr>
          <w:t>ssets</w:t>
        </w:r>
      </w:ins>
      <w:ins w:id="455" w:author="Gann, Julie" w:date="2025-06-12T15:08:00Z" w16du:dateUtc="2025-06-12T20:08:00Z">
        <w:r w:rsidR="00606E60">
          <w:rPr>
            <w:rFonts w:asciiTheme="minorHAnsi" w:hAnsiTheme="minorHAnsi" w:cstheme="minorHAnsi"/>
            <w:sz w:val="22"/>
            <w:szCs w:val="22"/>
          </w:rPr>
          <w:t xml:space="preserve">, </w:t>
        </w:r>
      </w:ins>
      <w:ins w:id="456" w:author="Gann, Julie" w:date="2025-06-12T15:09:00Z" w16du:dateUtc="2025-06-12T20:09:00Z">
        <w:r w:rsidR="00E744F0">
          <w:rPr>
            <w:rFonts w:asciiTheme="minorHAnsi" w:hAnsiTheme="minorHAnsi" w:cstheme="minorHAnsi"/>
            <w:sz w:val="22"/>
            <w:szCs w:val="22"/>
          </w:rPr>
          <w:t xml:space="preserve">and bonds in </w:t>
        </w:r>
        <w:r w:rsidR="00E744F0" w:rsidRPr="008701EB">
          <w:rPr>
            <w:rFonts w:asciiTheme="minorHAnsi" w:hAnsiTheme="minorHAnsi" w:cstheme="minorHAnsi"/>
            <w:i/>
            <w:iCs/>
            <w:sz w:val="22"/>
            <w:szCs w:val="22"/>
            <w:rPrChange w:id="457" w:author="Gann, Julie" w:date="2025-06-12T15:55:00Z" w16du:dateUtc="2025-06-12T20:55:00Z">
              <w:rPr>
                <w:rFonts w:asciiTheme="minorHAnsi" w:hAnsiTheme="minorHAnsi" w:cstheme="minorHAnsi"/>
                <w:sz w:val="22"/>
                <w:szCs w:val="22"/>
              </w:rPr>
            </w:rPrChange>
          </w:rPr>
          <w:t>SSAP No. 26</w:t>
        </w:r>
      </w:ins>
      <w:ins w:id="458" w:author="Gann, Julie" w:date="2025-06-13T10:20:00Z" w16du:dateUtc="2025-06-13T15:20:00Z">
        <w:r w:rsidR="00E4691E">
          <w:rPr>
            <w:rFonts w:asciiTheme="minorHAnsi" w:hAnsiTheme="minorHAnsi" w:cstheme="minorHAnsi"/>
            <w:i/>
            <w:iCs/>
            <w:sz w:val="22"/>
            <w:szCs w:val="22"/>
          </w:rPr>
          <w:t>—</w:t>
        </w:r>
      </w:ins>
      <w:ins w:id="459" w:author="Gann, Julie" w:date="2025-06-12T15:55:00Z" w16du:dateUtc="2025-06-12T20:55:00Z">
        <w:r w:rsidR="008701EB" w:rsidRPr="008701EB">
          <w:rPr>
            <w:rFonts w:asciiTheme="minorHAnsi" w:hAnsiTheme="minorHAnsi" w:cstheme="minorHAnsi"/>
            <w:i/>
            <w:iCs/>
            <w:sz w:val="22"/>
            <w:szCs w:val="22"/>
            <w:rPrChange w:id="460" w:author="Gann, Julie" w:date="2025-06-12T15:55:00Z" w16du:dateUtc="2025-06-12T20:55:00Z">
              <w:rPr>
                <w:rFonts w:asciiTheme="minorHAnsi" w:hAnsiTheme="minorHAnsi" w:cstheme="minorHAnsi"/>
                <w:sz w:val="22"/>
                <w:szCs w:val="22"/>
              </w:rPr>
            </w:rPrChange>
          </w:rPr>
          <w:t>Bonds</w:t>
        </w:r>
      </w:ins>
      <w:ins w:id="461" w:author="Gann, Julie" w:date="2025-06-12T15:09:00Z" w16du:dateUtc="2025-06-12T20:09:00Z">
        <w:r w:rsidR="00E744F0">
          <w:rPr>
            <w:rFonts w:asciiTheme="minorHAnsi" w:hAnsiTheme="minorHAnsi" w:cstheme="minorHAnsi"/>
            <w:sz w:val="22"/>
            <w:szCs w:val="22"/>
          </w:rPr>
          <w:t xml:space="preserve"> and </w:t>
        </w:r>
        <w:r w:rsidR="00E744F0" w:rsidRPr="008701EB">
          <w:rPr>
            <w:rFonts w:asciiTheme="minorHAnsi" w:hAnsiTheme="minorHAnsi" w:cstheme="minorHAnsi"/>
            <w:i/>
            <w:iCs/>
            <w:sz w:val="22"/>
            <w:szCs w:val="22"/>
            <w:rPrChange w:id="462" w:author="Gann, Julie" w:date="2025-06-12T15:55:00Z" w16du:dateUtc="2025-06-12T20:55:00Z">
              <w:rPr>
                <w:rFonts w:asciiTheme="minorHAnsi" w:hAnsiTheme="minorHAnsi" w:cstheme="minorHAnsi"/>
                <w:sz w:val="22"/>
                <w:szCs w:val="22"/>
              </w:rPr>
            </w:rPrChange>
          </w:rPr>
          <w:t>SSAP No. 43</w:t>
        </w:r>
      </w:ins>
      <w:ins w:id="463" w:author="Gann, Julie" w:date="2025-06-12T15:55:00Z" w16du:dateUtc="2025-06-12T20:55:00Z">
        <w:r w:rsidR="008701EB" w:rsidRPr="008701EB">
          <w:rPr>
            <w:rFonts w:asciiTheme="minorHAnsi" w:hAnsiTheme="minorHAnsi" w:cstheme="minorHAnsi"/>
            <w:i/>
            <w:iCs/>
            <w:sz w:val="22"/>
            <w:szCs w:val="22"/>
            <w:rPrChange w:id="464" w:author="Gann, Julie" w:date="2025-06-12T15:55:00Z" w16du:dateUtc="2025-06-12T20:55:00Z">
              <w:rPr>
                <w:rFonts w:asciiTheme="minorHAnsi" w:hAnsiTheme="minorHAnsi" w:cstheme="minorHAnsi"/>
                <w:sz w:val="22"/>
                <w:szCs w:val="22"/>
              </w:rPr>
            </w:rPrChange>
          </w:rPr>
          <w:t>—Asset-Backed Securities</w:t>
        </w:r>
      </w:ins>
      <w:ins w:id="465" w:author="Gann, Julie" w:date="2025-06-12T15:09:00Z" w16du:dateUtc="2025-06-12T20:09:00Z">
        <w:r w:rsidR="00E744F0">
          <w:rPr>
            <w:rFonts w:asciiTheme="minorHAnsi" w:hAnsiTheme="minorHAnsi" w:cstheme="minorHAnsi"/>
            <w:sz w:val="22"/>
            <w:szCs w:val="22"/>
          </w:rPr>
          <w:t xml:space="preserve">, </w:t>
        </w:r>
      </w:ins>
      <w:del w:id="466" w:author="Gann, Julie" w:date="2025-06-12T15:09:00Z" w16du:dateUtc="2025-06-12T20:09:00Z">
        <w:r w:rsidRPr="00362B76" w:rsidDel="00E744F0">
          <w:rPr>
            <w:rFonts w:asciiTheme="minorHAnsi" w:hAnsiTheme="minorHAnsi" w:cstheme="minorHAnsi"/>
            <w:sz w:val="22"/>
            <w:szCs w:val="22"/>
          </w:rPr>
          <w:delText>A</w:delText>
        </w:r>
      </w:del>
      <w:ins w:id="467" w:author="Gann, Julie" w:date="2025-06-12T15:09:00Z" w16du:dateUtc="2025-06-12T20:09:00Z">
        <w:r w:rsidR="00E744F0">
          <w:rPr>
            <w:rFonts w:asciiTheme="minorHAnsi" w:hAnsiTheme="minorHAnsi" w:cstheme="minorHAnsi"/>
            <w:sz w:val="22"/>
            <w:szCs w:val="22"/>
          </w:rPr>
          <w:t>a</w:t>
        </w:r>
      </w:ins>
      <w:r w:rsidRPr="00362B76">
        <w:rPr>
          <w:rFonts w:asciiTheme="minorHAnsi" w:hAnsiTheme="minorHAnsi" w:cstheme="minorHAnsi"/>
          <w:sz w:val="22"/>
          <w:szCs w:val="22"/>
        </w:rPr>
        <w:t>ll impaired securities (fair value is less than cost or amortized cost) for which an other</w:t>
      </w:r>
      <w:r w:rsidRPr="00362B76">
        <w:rPr>
          <w:rFonts w:asciiTheme="minorHAnsi" w:hAnsiTheme="minorHAnsi" w:cstheme="minorHAnsi"/>
          <w:sz w:val="22"/>
          <w:szCs w:val="22"/>
        </w:rPr>
        <w:noBreakHyphen/>
        <w:t>than</w:t>
      </w:r>
      <w:r w:rsidRPr="00362B76">
        <w:rPr>
          <w:rFonts w:asciiTheme="minorHAnsi" w:hAnsiTheme="minorHAnsi" w:cstheme="minorHAnsi"/>
          <w:sz w:val="22"/>
          <w:szCs w:val="22"/>
        </w:rPr>
        <w:noBreakHyphen/>
        <w:t xml:space="preserve">temporary impairment has not been recognized </w:t>
      </w:r>
      <w:del w:id="468" w:author="Gann, Julie" w:date="2025-06-23T15:10:00Z" w16du:dateUtc="2025-06-23T20:10:00Z">
        <w:r w:rsidRPr="00362B76" w:rsidDel="009F4C92">
          <w:rPr>
            <w:rFonts w:asciiTheme="minorHAnsi" w:hAnsiTheme="minorHAnsi" w:cstheme="minorHAnsi"/>
            <w:sz w:val="22"/>
            <w:szCs w:val="22"/>
          </w:rPr>
          <w:delText xml:space="preserve">in earnings </w:delText>
        </w:r>
      </w:del>
      <w:r w:rsidRPr="00362B76">
        <w:rPr>
          <w:rFonts w:asciiTheme="minorHAnsi" w:hAnsiTheme="minorHAnsi" w:cstheme="minorHAnsi"/>
          <w:sz w:val="22"/>
          <w:szCs w:val="22"/>
        </w:rPr>
        <w:t xml:space="preserve">as a realized loss </w:t>
      </w:r>
      <w:r w:rsidRPr="00362B76">
        <w:rPr>
          <w:rFonts w:asciiTheme="minorHAnsi" w:hAnsiTheme="minorHAnsi" w:cstheme="minorHAnsi"/>
          <w:sz w:val="22"/>
          <w:szCs w:val="22"/>
        </w:rPr>
        <w:br/>
        <w:t xml:space="preserve">(including securities </w:t>
      </w:r>
      <w:ins w:id="469" w:author="Gann, Julie" w:date="2025-06-12T15:45:00Z" w16du:dateUtc="2025-06-12T20:45:00Z">
        <w:r w:rsidR="004A0E51">
          <w:rPr>
            <w:rFonts w:asciiTheme="minorHAnsi" w:hAnsiTheme="minorHAnsi" w:cstheme="minorHAnsi"/>
            <w:sz w:val="22"/>
            <w:szCs w:val="22"/>
          </w:rPr>
          <w:t xml:space="preserve">in scope of SSAP No. 21 and SSAP No. 43 </w:t>
        </w:r>
      </w:ins>
      <w:r w:rsidRPr="00362B76">
        <w:rPr>
          <w:rFonts w:asciiTheme="minorHAnsi" w:hAnsiTheme="minorHAnsi" w:cstheme="minorHAnsi"/>
          <w:sz w:val="22"/>
          <w:szCs w:val="22"/>
        </w:rPr>
        <w:t>with a recognized other-than-temporary impairment for non-interest related declines when a non-recognized interest related impairment remains)</w:t>
      </w:r>
      <w:ins w:id="470" w:author="Gann, Julie" w:date="2025-06-12T15:45:00Z" w16du:dateUtc="2025-06-12T20:45:00Z">
        <w:r w:rsidR="004A0E51">
          <w:rPr>
            <w:rFonts w:asciiTheme="minorHAnsi" w:hAnsiTheme="minorHAnsi" w:cstheme="minorHAnsi"/>
            <w:sz w:val="22"/>
            <w:szCs w:val="22"/>
          </w:rPr>
          <w:t>.</w:t>
        </w:r>
        <w:r w:rsidR="004A0E51" w:rsidRPr="004A0E51">
          <w:rPr>
            <w:rFonts w:asciiTheme="minorHAnsi" w:hAnsiTheme="minorHAnsi" w:cstheme="minorHAnsi"/>
            <w:sz w:val="22"/>
            <w:szCs w:val="22"/>
          </w:rPr>
          <w:t xml:space="preserve"> </w:t>
        </w:r>
      </w:ins>
      <w:ins w:id="471" w:author="Gann, Julie" w:date="2025-06-23T15:10:00Z" w16du:dateUtc="2025-06-23T20:10:00Z">
        <w:r w:rsidR="001B6CF4">
          <w:rPr>
            <w:rFonts w:asciiTheme="minorHAnsi" w:hAnsiTheme="minorHAnsi" w:cstheme="minorHAnsi"/>
            <w:sz w:val="22"/>
            <w:szCs w:val="22"/>
          </w:rPr>
          <w:t>This disclosure shall include all impaired securities, including those reported at fair value (where the unrealized loss is recognized) and those reported at amortized cost (where the unrealized loss is not recognized</w:t>
        </w:r>
        <w:r w:rsidR="001B6CF4" w:rsidRPr="009F1BA7">
          <w:rPr>
            <w:rFonts w:ascii="Calibri" w:hAnsi="Calibri" w:cs="Calibri"/>
            <w:sz w:val="22"/>
            <w:szCs w:val="22"/>
          </w:rPr>
          <w:t>:</w:t>
        </w:r>
      </w:ins>
      <w:del w:id="472" w:author="Gann, Julie" w:date="2025-06-23T15:10:00Z" w16du:dateUtc="2025-06-23T20:10:00Z">
        <w:r w:rsidRPr="00362B76" w:rsidDel="001B6CF4">
          <w:rPr>
            <w:rFonts w:asciiTheme="minorHAnsi" w:hAnsiTheme="minorHAnsi" w:cstheme="minorHAnsi"/>
            <w:sz w:val="22"/>
            <w:szCs w:val="22"/>
          </w:rPr>
          <w:delText>:</w:delText>
        </w:r>
      </w:del>
    </w:p>
    <w:p w14:paraId="4E441CE0" w14:textId="77777777" w:rsidR="00AE0E38" w:rsidRPr="00362B76" w:rsidRDefault="00AE0E38" w:rsidP="00F712A7">
      <w:pPr>
        <w:jc w:val="both"/>
        <w:rPr>
          <w:rFonts w:asciiTheme="minorHAnsi" w:hAnsiTheme="minorHAnsi" w:cstheme="minorHAnsi"/>
          <w:sz w:val="22"/>
          <w:szCs w:val="22"/>
        </w:rPr>
      </w:pPr>
    </w:p>
    <w:p w14:paraId="26148ADA" w14:textId="77777777" w:rsidR="00AE0E38" w:rsidRPr="00362B76" w:rsidRDefault="00AE0E38" w:rsidP="00F712A7">
      <w:pPr>
        <w:ind w:left="2700" w:hanging="540"/>
        <w:jc w:val="both"/>
        <w:rPr>
          <w:rFonts w:asciiTheme="minorHAnsi" w:hAnsiTheme="minorHAnsi" w:cstheme="minorHAnsi"/>
          <w:sz w:val="22"/>
          <w:szCs w:val="22"/>
        </w:rPr>
      </w:pPr>
      <w:r w:rsidRPr="00362B76">
        <w:rPr>
          <w:rFonts w:asciiTheme="minorHAnsi" w:hAnsiTheme="minorHAnsi" w:cstheme="minorHAnsi"/>
          <w:sz w:val="22"/>
          <w:szCs w:val="22"/>
        </w:rPr>
        <w:t>a.</w:t>
      </w:r>
      <w:r w:rsidRPr="00362B76">
        <w:rPr>
          <w:rFonts w:asciiTheme="minorHAnsi" w:hAnsiTheme="minorHAnsi" w:cstheme="minorHAnsi"/>
          <w:sz w:val="22"/>
          <w:szCs w:val="22"/>
        </w:rPr>
        <w:tab/>
        <w:t>The aggregate amount of unrealized losses (that is, the amount by which cost or amortized cost exceeds fair value); and</w:t>
      </w:r>
    </w:p>
    <w:p w14:paraId="7D1F9FFD" w14:textId="77777777" w:rsidR="00AE0E38" w:rsidRPr="00362B76" w:rsidRDefault="00AE0E38" w:rsidP="00F712A7">
      <w:pPr>
        <w:jc w:val="both"/>
        <w:rPr>
          <w:rFonts w:asciiTheme="minorHAnsi" w:hAnsiTheme="minorHAnsi" w:cstheme="minorHAnsi"/>
          <w:sz w:val="22"/>
          <w:szCs w:val="22"/>
        </w:rPr>
      </w:pPr>
    </w:p>
    <w:p w14:paraId="4149A219" w14:textId="77777777" w:rsidR="00AE0E38" w:rsidRPr="00362B76" w:rsidRDefault="00AE0E38" w:rsidP="00F712A7">
      <w:pPr>
        <w:ind w:left="2700" w:hanging="540"/>
        <w:jc w:val="both"/>
        <w:rPr>
          <w:rFonts w:asciiTheme="minorHAnsi" w:hAnsiTheme="minorHAnsi" w:cstheme="minorHAnsi"/>
          <w:sz w:val="22"/>
          <w:szCs w:val="22"/>
        </w:rPr>
      </w:pPr>
      <w:r w:rsidRPr="00362B76">
        <w:rPr>
          <w:rFonts w:asciiTheme="minorHAnsi" w:hAnsiTheme="minorHAnsi" w:cstheme="minorHAnsi"/>
          <w:sz w:val="22"/>
          <w:szCs w:val="22"/>
        </w:rPr>
        <w:t>b.</w:t>
      </w:r>
      <w:r w:rsidRPr="00362B76">
        <w:rPr>
          <w:rFonts w:asciiTheme="minorHAnsi" w:hAnsiTheme="minorHAnsi" w:cstheme="minorHAnsi"/>
          <w:sz w:val="22"/>
          <w:szCs w:val="22"/>
        </w:rPr>
        <w:tab/>
        <w:t>The aggregate related fair value of securities with unrealized losses.</w:t>
      </w:r>
    </w:p>
    <w:p w14:paraId="40DC7638" w14:textId="77777777" w:rsidR="00AE0E38" w:rsidRPr="00362B76" w:rsidRDefault="00AE0E38" w:rsidP="00F712A7">
      <w:pPr>
        <w:jc w:val="both"/>
        <w:rPr>
          <w:rFonts w:asciiTheme="minorHAnsi" w:hAnsiTheme="minorHAnsi" w:cstheme="minorHAnsi"/>
          <w:sz w:val="22"/>
          <w:szCs w:val="22"/>
        </w:rPr>
      </w:pPr>
    </w:p>
    <w:p w14:paraId="64B013B7" w14:textId="53D50C15" w:rsidR="00AE0E38" w:rsidRPr="00362B76" w:rsidRDefault="00AE0E38" w:rsidP="00F712A7">
      <w:pPr>
        <w:ind w:left="2160"/>
        <w:jc w:val="both"/>
        <w:rPr>
          <w:rFonts w:asciiTheme="minorHAnsi" w:hAnsiTheme="minorHAnsi" w:cstheme="minorHAnsi"/>
          <w:sz w:val="22"/>
          <w:szCs w:val="22"/>
        </w:rPr>
      </w:pPr>
      <w:r w:rsidRPr="00362B76">
        <w:rPr>
          <w:rFonts w:asciiTheme="minorHAnsi" w:hAnsiTheme="minorHAnsi" w:cstheme="minorHAnsi"/>
          <w:sz w:val="22"/>
          <w:szCs w:val="22"/>
        </w:rPr>
        <w:t xml:space="preserve">The disclosures in (a) and (b) above should be segregated by those securities that have been in a continuous unrealized loss position for less than 12 months and those that have been in a continuous unrealized loss position for 12 months or longer using fair values determined in accordance with </w:t>
      </w:r>
      <w:r w:rsidRPr="00362B76">
        <w:rPr>
          <w:rFonts w:asciiTheme="minorHAnsi" w:hAnsiTheme="minorHAnsi" w:cstheme="minorHAnsi"/>
          <w:i/>
          <w:sz w:val="22"/>
          <w:szCs w:val="22"/>
        </w:rPr>
        <w:t>SSAP No. 100—Fair Value</w:t>
      </w:r>
      <w:r w:rsidRPr="00362B76">
        <w:rPr>
          <w:rFonts w:asciiTheme="minorHAnsi" w:hAnsiTheme="minorHAnsi" w:cstheme="minorHAnsi"/>
          <w:sz w:val="22"/>
          <w:szCs w:val="22"/>
        </w:rPr>
        <w:t>.</w:t>
      </w:r>
    </w:p>
    <w:p w14:paraId="51F1375C" w14:textId="77777777" w:rsidR="00AE0E38" w:rsidRPr="00362B76" w:rsidRDefault="00AE0E38" w:rsidP="00F712A7">
      <w:pPr>
        <w:jc w:val="both"/>
        <w:rPr>
          <w:rFonts w:asciiTheme="minorHAnsi" w:hAnsiTheme="minorHAnsi" w:cstheme="minorHAnsi"/>
          <w:sz w:val="22"/>
          <w:szCs w:val="22"/>
        </w:rPr>
      </w:pPr>
    </w:p>
    <w:p w14:paraId="2DE5A322" w14:textId="0A62F563" w:rsidR="00AE0E38" w:rsidRDefault="00AE0E38" w:rsidP="00F712A7">
      <w:pPr>
        <w:tabs>
          <w:tab w:val="right" w:pos="1627"/>
        </w:tabs>
        <w:ind w:left="2160" w:hanging="2160"/>
        <w:jc w:val="both"/>
        <w:rPr>
          <w:ins w:id="473" w:author="Gann, Julie" w:date="2025-07-08T14:24:00Z" w16du:dateUtc="2025-07-08T19:24:00Z"/>
          <w:rFonts w:asciiTheme="minorHAnsi" w:hAnsiTheme="minorHAnsi" w:cstheme="minorHAnsi"/>
          <w:sz w:val="22"/>
          <w:szCs w:val="22"/>
        </w:rPr>
      </w:pPr>
      <w:r w:rsidRPr="00362B76">
        <w:rPr>
          <w:rFonts w:asciiTheme="minorHAnsi" w:hAnsiTheme="minorHAnsi" w:cstheme="minorHAnsi"/>
          <w:sz w:val="22"/>
          <w:szCs w:val="22"/>
        </w:rPr>
        <w:tab/>
        <w:t>(5)</w:t>
      </w:r>
      <w:r w:rsidRPr="00362B76">
        <w:rPr>
          <w:rFonts w:asciiTheme="minorHAnsi" w:hAnsiTheme="minorHAnsi" w:cstheme="minorHAnsi"/>
          <w:sz w:val="22"/>
          <w:szCs w:val="22"/>
        </w:rPr>
        <w:tab/>
      </w:r>
      <w:ins w:id="474" w:author="Gann, Julie" w:date="2025-07-09T10:46:00Z" w16du:dateUtc="2025-07-09T15:46:00Z">
        <w:r w:rsidR="000A1593" w:rsidRPr="00C96867">
          <w:rPr>
            <w:rFonts w:ascii="Calibri" w:hAnsi="Calibri" w:cs="Calibri"/>
            <w:sz w:val="22"/>
            <w:szCs w:val="22"/>
          </w:rPr>
          <w:t xml:space="preserve">For the impaired items identified in paragraph </w:t>
        </w:r>
        <w:r w:rsidR="000A1593">
          <w:rPr>
            <w:rFonts w:ascii="Calibri" w:hAnsi="Calibri" w:cs="Calibri"/>
            <w:sz w:val="22"/>
            <w:szCs w:val="22"/>
          </w:rPr>
          <w:t>(4)</w:t>
        </w:r>
        <w:r w:rsidR="000A1593" w:rsidRPr="00C96867">
          <w:rPr>
            <w:rFonts w:ascii="Calibri" w:hAnsi="Calibri" w:cs="Calibri"/>
            <w:sz w:val="22"/>
            <w:szCs w:val="22"/>
          </w:rPr>
          <w:t xml:space="preserve">, </w:t>
        </w:r>
      </w:ins>
      <w:del w:id="475" w:author="Gann, Julie" w:date="2025-07-09T10:46:00Z" w16du:dateUtc="2025-07-09T15:46:00Z">
        <w:r w:rsidRPr="00362B76" w:rsidDel="000A1593">
          <w:rPr>
            <w:rFonts w:asciiTheme="minorHAnsi" w:hAnsiTheme="minorHAnsi" w:cstheme="minorHAnsi"/>
            <w:sz w:val="22"/>
            <w:szCs w:val="22"/>
          </w:rPr>
          <w:delText>A</w:delText>
        </w:r>
      </w:del>
      <w:ins w:id="476" w:author="Gann, Julie" w:date="2025-07-09T10:46:00Z" w16du:dateUtc="2025-07-09T15:46:00Z">
        <w:r w:rsidR="000A1593">
          <w:rPr>
            <w:rFonts w:asciiTheme="minorHAnsi" w:hAnsiTheme="minorHAnsi" w:cstheme="minorHAnsi"/>
            <w:sz w:val="22"/>
            <w:szCs w:val="22"/>
          </w:rPr>
          <w:t>a</w:t>
        </w:r>
      </w:ins>
      <w:r w:rsidRPr="00362B76">
        <w:rPr>
          <w:rFonts w:asciiTheme="minorHAnsi" w:hAnsiTheme="minorHAnsi" w:cstheme="minorHAnsi"/>
          <w:sz w:val="22"/>
          <w:szCs w:val="22"/>
        </w:rPr>
        <w:t>dditional information should be included describing the general categories of information that the investor considered in reaching the conclusion that the impairments are not other</w:t>
      </w:r>
      <w:r w:rsidRPr="00362B76">
        <w:rPr>
          <w:rFonts w:asciiTheme="minorHAnsi" w:hAnsiTheme="minorHAnsi" w:cstheme="minorHAnsi"/>
          <w:sz w:val="22"/>
          <w:szCs w:val="22"/>
        </w:rPr>
        <w:noBreakHyphen/>
        <w:t>than</w:t>
      </w:r>
      <w:r w:rsidRPr="00362B76">
        <w:rPr>
          <w:rFonts w:asciiTheme="minorHAnsi" w:hAnsiTheme="minorHAnsi" w:cstheme="minorHAnsi"/>
          <w:sz w:val="22"/>
          <w:szCs w:val="22"/>
        </w:rPr>
        <w:noBreakHyphen/>
        <w:t>temporary.</w:t>
      </w:r>
    </w:p>
    <w:p w14:paraId="7CFE4754" w14:textId="77777777" w:rsidR="00377363" w:rsidRDefault="00377363" w:rsidP="00F712A7">
      <w:pPr>
        <w:tabs>
          <w:tab w:val="right" w:pos="1627"/>
        </w:tabs>
        <w:ind w:left="2160" w:hanging="2160"/>
        <w:jc w:val="both"/>
        <w:rPr>
          <w:ins w:id="477" w:author="Gann, Julie" w:date="2025-07-08T14:24:00Z" w16du:dateUtc="2025-07-08T19:24:00Z"/>
          <w:rFonts w:asciiTheme="minorHAnsi" w:hAnsiTheme="minorHAnsi" w:cstheme="minorHAnsi"/>
          <w:sz w:val="22"/>
          <w:szCs w:val="22"/>
        </w:rPr>
      </w:pPr>
    </w:p>
    <w:p w14:paraId="27F07C64" w14:textId="4A56202C" w:rsidR="00377363" w:rsidRPr="00362B76" w:rsidRDefault="00377363" w:rsidP="00F712A7">
      <w:pPr>
        <w:tabs>
          <w:tab w:val="right" w:pos="1627"/>
        </w:tabs>
        <w:ind w:left="2160" w:hanging="2160"/>
        <w:jc w:val="both"/>
        <w:rPr>
          <w:rFonts w:asciiTheme="minorHAnsi" w:hAnsiTheme="minorHAnsi" w:cstheme="minorHAnsi"/>
          <w:sz w:val="22"/>
          <w:szCs w:val="22"/>
        </w:rPr>
      </w:pPr>
      <w:ins w:id="478" w:author="Gann, Julie" w:date="2025-07-08T14:24:00Z" w16du:dateUtc="2025-07-08T19:24:00Z">
        <w:r>
          <w:rPr>
            <w:rFonts w:asciiTheme="minorHAnsi" w:hAnsiTheme="minorHAnsi" w:cstheme="minorHAnsi"/>
            <w:sz w:val="22"/>
            <w:szCs w:val="22"/>
          </w:rPr>
          <w:tab/>
          <w:t>(6)</w:t>
        </w:r>
        <w:r>
          <w:rPr>
            <w:rFonts w:asciiTheme="minorHAnsi" w:hAnsiTheme="minorHAnsi" w:cstheme="minorHAnsi"/>
            <w:sz w:val="22"/>
            <w:szCs w:val="22"/>
          </w:rPr>
          <w:tab/>
          <w:t xml:space="preserve">For </w:t>
        </w:r>
        <w:r w:rsidR="00224BBE">
          <w:rPr>
            <w:rFonts w:asciiTheme="minorHAnsi" w:hAnsiTheme="minorHAnsi" w:cstheme="minorHAnsi"/>
            <w:sz w:val="22"/>
            <w:szCs w:val="22"/>
          </w:rPr>
          <w:t xml:space="preserve">bonds captured in </w:t>
        </w:r>
      </w:ins>
      <w:ins w:id="479" w:author="Gann, Julie" w:date="2025-07-09T11:10:00Z" w16du:dateUtc="2025-07-09T16:10:00Z">
        <w:r w:rsidR="005F4603">
          <w:rPr>
            <w:rFonts w:asciiTheme="minorHAnsi" w:hAnsiTheme="minorHAnsi" w:cstheme="minorHAnsi"/>
            <w:sz w:val="22"/>
            <w:szCs w:val="22"/>
          </w:rPr>
          <w:t xml:space="preserve">SSAP No. 2, </w:t>
        </w:r>
      </w:ins>
      <w:ins w:id="480" w:author="Gann, Julie" w:date="2025-07-08T14:24:00Z" w16du:dateUtc="2025-07-08T19:24:00Z">
        <w:r w:rsidR="00A713EF">
          <w:rPr>
            <w:rFonts w:asciiTheme="minorHAnsi" w:hAnsiTheme="minorHAnsi" w:cstheme="minorHAnsi"/>
            <w:sz w:val="22"/>
            <w:szCs w:val="22"/>
          </w:rPr>
          <w:t xml:space="preserve">SSAP No. 26 and SSAP No. 43, and </w:t>
        </w:r>
        <w:r>
          <w:rPr>
            <w:rFonts w:asciiTheme="minorHAnsi" w:hAnsiTheme="minorHAnsi" w:cstheme="minorHAnsi"/>
            <w:sz w:val="22"/>
            <w:szCs w:val="22"/>
          </w:rPr>
          <w:t xml:space="preserve">non-bond debt securities captured </w:t>
        </w:r>
        <w:r w:rsidRPr="008701EB">
          <w:rPr>
            <w:rFonts w:asciiTheme="minorHAnsi" w:hAnsiTheme="minorHAnsi" w:cstheme="minorHAnsi"/>
            <w:sz w:val="22"/>
            <w:szCs w:val="22"/>
          </w:rPr>
          <w:t>in</w:t>
        </w:r>
        <w:r w:rsidRPr="00C96867">
          <w:rPr>
            <w:rFonts w:asciiTheme="minorHAnsi" w:hAnsiTheme="minorHAnsi" w:cstheme="minorHAnsi"/>
            <w:i/>
            <w:iCs/>
            <w:sz w:val="22"/>
            <w:szCs w:val="22"/>
          </w:rPr>
          <w:t xml:space="preserve"> SSAP No. 21—Other Admitted Assets</w:t>
        </w:r>
      </w:ins>
      <w:ins w:id="481" w:author="Jacks, Wendy" w:date="2025-11-17T13:47:00Z" w16du:dateUtc="2025-11-17T19:47:00Z">
        <w:r w:rsidR="006F1CC1">
          <w:rPr>
            <w:rFonts w:asciiTheme="minorHAnsi" w:hAnsiTheme="minorHAnsi" w:cstheme="minorHAnsi"/>
            <w:sz w:val="22"/>
            <w:szCs w:val="22"/>
          </w:rPr>
          <w:t>,</w:t>
        </w:r>
      </w:ins>
      <w:ins w:id="482" w:author="Gann, Julie" w:date="2025-07-08T14:25:00Z" w16du:dateUtc="2025-07-08T19:25:00Z">
        <w:r w:rsidR="00A713EF">
          <w:rPr>
            <w:rFonts w:asciiTheme="minorHAnsi" w:hAnsiTheme="minorHAnsi" w:cstheme="minorHAnsi"/>
            <w:sz w:val="22"/>
            <w:szCs w:val="22"/>
          </w:rPr>
          <w:t xml:space="preserve"> separately report the proceeds from sales and maturities and the resulting gross realized gains and losses</w:t>
        </w:r>
      </w:ins>
      <w:ins w:id="483" w:author="Gann, Julie" w:date="2025-07-10T09:28:00Z" w16du:dateUtc="2025-07-10T14:28:00Z">
        <w:r w:rsidR="00F74CA3">
          <w:rPr>
            <w:rFonts w:ascii="Calibri" w:hAnsi="Calibri" w:cs="Calibri"/>
            <w:sz w:val="22"/>
            <w:szCs w:val="22"/>
          </w:rPr>
          <w:t>.</w:t>
        </w:r>
      </w:ins>
    </w:p>
    <w:p w14:paraId="093A5ED1" w14:textId="77777777" w:rsidR="00AE0E38" w:rsidRDefault="00AE0E38" w:rsidP="00F712A7">
      <w:pPr>
        <w:pStyle w:val="ListParagraph"/>
        <w:jc w:val="both"/>
        <w:rPr>
          <w:rFonts w:asciiTheme="minorHAnsi" w:hAnsiTheme="minorHAnsi" w:cstheme="minorHAnsi"/>
          <w:sz w:val="22"/>
          <w:szCs w:val="22"/>
        </w:rPr>
      </w:pPr>
    </w:p>
    <w:p w14:paraId="5F8D2A00" w14:textId="77777777" w:rsidR="00CC4D3D" w:rsidRDefault="00CC4D3D">
      <w:pPr>
        <w:rPr>
          <w:rFonts w:asciiTheme="minorHAnsi" w:hAnsiTheme="minorHAnsi" w:cstheme="minorHAnsi"/>
          <w:b/>
          <w:bCs/>
          <w:sz w:val="22"/>
          <w:szCs w:val="22"/>
          <w:u w:val="single"/>
        </w:rPr>
      </w:pPr>
      <w:r>
        <w:rPr>
          <w:rFonts w:asciiTheme="minorHAnsi" w:hAnsiTheme="minorHAnsi" w:cstheme="minorHAnsi"/>
          <w:b/>
          <w:bCs/>
          <w:sz w:val="22"/>
          <w:szCs w:val="22"/>
          <w:u w:val="single"/>
        </w:rPr>
        <w:br w:type="page"/>
      </w:r>
    </w:p>
    <w:p w14:paraId="119732CE" w14:textId="54A881EC" w:rsidR="0040008C" w:rsidRPr="0040008C" w:rsidRDefault="0040008C" w:rsidP="0040008C">
      <w:pPr>
        <w:pStyle w:val="ListParagraph"/>
        <w:rPr>
          <w:rFonts w:asciiTheme="minorHAnsi" w:hAnsiTheme="minorHAnsi" w:cstheme="minorHAnsi"/>
          <w:b/>
          <w:bCs/>
          <w:sz w:val="22"/>
          <w:szCs w:val="22"/>
          <w:u w:val="single"/>
        </w:rPr>
      </w:pPr>
      <w:r w:rsidRPr="0040008C">
        <w:rPr>
          <w:rFonts w:asciiTheme="minorHAnsi" w:hAnsiTheme="minorHAnsi" w:cstheme="minorHAnsi"/>
          <w:b/>
          <w:bCs/>
          <w:sz w:val="22"/>
          <w:szCs w:val="22"/>
          <w:u w:val="single"/>
        </w:rPr>
        <w:lastRenderedPageBreak/>
        <w:t xml:space="preserve">Updated Note Illustrations – Note 5D </w:t>
      </w:r>
    </w:p>
    <w:p w14:paraId="6F57A460" w14:textId="77777777" w:rsidR="0040008C" w:rsidRDefault="0040008C">
      <w:pPr>
        <w:rPr>
          <w:rFonts w:asciiTheme="minorHAnsi" w:hAnsiTheme="minorHAnsi" w:cstheme="minorHAnsi"/>
          <w:szCs w:val="22"/>
        </w:rPr>
      </w:pPr>
    </w:p>
    <w:p w14:paraId="0858CBD7" w14:textId="578E9EEC" w:rsidR="003B352E" w:rsidRPr="00891EA2" w:rsidRDefault="003B352E" w:rsidP="003B352E">
      <w:pPr>
        <w:pStyle w:val="5indent"/>
        <w:ind w:left="1350" w:hanging="630"/>
        <w:rPr>
          <w:rFonts w:asciiTheme="minorHAnsi" w:hAnsiTheme="minorHAnsi" w:cstheme="minorHAnsi"/>
        </w:rPr>
      </w:pPr>
      <w:r w:rsidRPr="00891EA2">
        <w:rPr>
          <w:rFonts w:asciiTheme="minorHAnsi" w:hAnsiTheme="minorHAnsi" w:cstheme="minorHAnsi"/>
        </w:rPr>
        <w:t>D.</w:t>
      </w:r>
      <w:r w:rsidRPr="00891EA2">
        <w:rPr>
          <w:rFonts w:asciiTheme="minorHAnsi" w:hAnsiTheme="minorHAnsi" w:cstheme="minorHAnsi"/>
        </w:rPr>
        <w:tab/>
      </w:r>
      <w:ins w:id="484" w:author="Gann, Julie" w:date="2025-06-12T15:14:00Z" w16du:dateUtc="2025-06-12T20:14:00Z">
        <w:r w:rsidR="00D82E37">
          <w:rPr>
            <w:rFonts w:asciiTheme="minorHAnsi" w:hAnsiTheme="minorHAnsi" w:cstheme="minorHAnsi"/>
            <w:sz w:val="22"/>
            <w:szCs w:val="22"/>
          </w:rPr>
          <w:t>Debt Securities and Residual Interests</w:t>
        </w:r>
      </w:ins>
      <w:del w:id="485" w:author="Gann, Julie" w:date="2025-06-12T15:14:00Z" w16du:dateUtc="2025-06-12T20:14:00Z">
        <w:r w:rsidRPr="00891EA2" w:rsidDel="00D82E37">
          <w:rPr>
            <w:rFonts w:asciiTheme="minorHAnsi" w:hAnsiTheme="minorHAnsi" w:cstheme="minorHAnsi"/>
          </w:rPr>
          <w:delText>Asset-Backed Securities</w:delText>
        </w:r>
      </w:del>
    </w:p>
    <w:p w14:paraId="5190B6A5" w14:textId="77777777" w:rsidR="003B352E" w:rsidRPr="00891EA2" w:rsidRDefault="003B352E" w:rsidP="003B352E">
      <w:pPr>
        <w:rPr>
          <w:rFonts w:asciiTheme="minorHAnsi" w:hAnsiTheme="minorHAnsi" w:cstheme="minorHAnsi"/>
        </w:rPr>
      </w:pPr>
    </w:p>
    <w:p w14:paraId="37BBB2FB" w14:textId="18EF2D7D" w:rsidR="003B352E" w:rsidRDefault="003B352E" w:rsidP="003933E1">
      <w:pPr>
        <w:tabs>
          <w:tab w:val="right" w:pos="1627"/>
        </w:tabs>
        <w:ind w:left="2160" w:hanging="2160"/>
        <w:jc w:val="both"/>
        <w:rPr>
          <w:rFonts w:asciiTheme="minorHAnsi" w:hAnsiTheme="minorHAnsi" w:cstheme="minorHAnsi"/>
        </w:rPr>
      </w:pPr>
      <w:r w:rsidRPr="00891EA2">
        <w:rPr>
          <w:rFonts w:asciiTheme="minorHAnsi" w:hAnsiTheme="minorHAnsi" w:cstheme="minorHAnsi"/>
        </w:rPr>
        <w:tab/>
        <w:t>(1)</w:t>
      </w:r>
      <w:r w:rsidRPr="00891EA2">
        <w:rPr>
          <w:rFonts w:asciiTheme="minorHAnsi" w:hAnsiTheme="minorHAnsi" w:cstheme="minorHAnsi"/>
        </w:rPr>
        <w:tab/>
        <w:t xml:space="preserve">Prepayment assumptions for asset-backed securities </w:t>
      </w:r>
      <w:ins w:id="486" w:author="Gann, Julie" w:date="2025-07-10T09:29:00Z" w16du:dateUtc="2025-07-10T14:29:00Z">
        <w:r w:rsidR="003933E1">
          <w:rPr>
            <w:rFonts w:asciiTheme="minorHAnsi" w:hAnsiTheme="minorHAnsi" w:cstheme="minorHAnsi"/>
          </w:rPr>
          <w:t xml:space="preserve">and non-bond debt securities </w:t>
        </w:r>
      </w:ins>
      <w:r w:rsidRPr="00891EA2">
        <w:rPr>
          <w:rFonts w:asciiTheme="minorHAnsi" w:hAnsiTheme="minorHAnsi" w:cstheme="minorHAnsi"/>
        </w:rPr>
        <w:t>were obtained from broker-dealer survey values or internal estimates.</w:t>
      </w:r>
    </w:p>
    <w:p w14:paraId="0F97C0F9" w14:textId="77777777" w:rsidR="006A0EB9" w:rsidRPr="00891EA2" w:rsidRDefault="006A0EB9" w:rsidP="003B352E">
      <w:pPr>
        <w:tabs>
          <w:tab w:val="right" w:pos="1627"/>
        </w:tabs>
        <w:ind w:left="2160" w:hanging="2160"/>
        <w:rPr>
          <w:rFonts w:asciiTheme="minorHAnsi" w:hAnsiTheme="minorHAnsi" w:cstheme="minorHAnsi"/>
        </w:rPr>
      </w:pPr>
    </w:p>
    <w:p w14:paraId="6C2560E1" w14:textId="469727A1" w:rsidR="003B352E" w:rsidRPr="00891EA2" w:rsidRDefault="003B352E">
      <w:pPr>
        <w:keepNext/>
        <w:keepLines/>
        <w:tabs>
          <w:tab w:val="right" w:pos="1620"/>
        </w:tabs>
        <w:ind w:left="2250" w:hanging="2250"/>
        <w:jc w:val="both"/>
        <w:rPr>
          <w:rFonts w:asciiTheme="minorHAnsi" w:hAnsiTheme="minorHAnsi" w:cstheme="minorHAnsi"/>
        </w:rPr>
        <w:pPrChange w:id="487" w:author="Gann, Julie" w:date="2025-07-09T12:42:00Z" w16du:dateUtc="2025-07-09T17:42:00Z">
          <w:pPr>
            <w:keepNext/>
            <w:keepLines/>
            <w:tabs>
              <w:tab w:val="right" w:pos="1620"/>
            </w:tabs>
          </w:pPr>
        </w:pPrChange>
      </w:pPr>
      <w:r w:rsidRPr="00891EA2">
        <w:rPr>
          <w:rFonts w:asciiTheme="minorHAnsi" w:hAnsiTheme="minorHAnsi" w:cstheme="minorHAnsi"/>
        </w:rPr>
        <w:tab/>
        <w:t>(2)</w:t>
      </w:r>
      <w:r w:rsidR="00CE3B66">
        <w:rPr>
          <w:rFonts w:asciiTheme="minorHAnsi" w:hAnsiTheme="minorHAnsi" w:cstheme="minorHAnsi"/>
        </w:rPr>
        <w:tab/>
      </w:r>
      <w:ins w:id="488" w:author="Gann, Julie" w:date="2025-06-12T15:16:00Z" w16du:dateUtc="2025-06-12T20:16:00Z">
        <w:r w:rsidR="00CE3B66">
          <w:rPr>
            <w:rFonts w:asciiTheme="minorHAnsi" w:hAnsiTheme="minorHAnsi" w:cstheme="minorHAnsi"/>
          </w:rPr>
          <w:t xml:space="preserve">For </w:t>
        </w:r>
      </w:ins>
      <w:ins w:id="489" w:author="Gann, Julie" w:date="2025-06-12T15:17:00Z" w16du:dateUtc="2025-06-12T20:17:00Z">
        <w:r w:rsidR="00AB234F">
          <w:rPr>
            <w:rFonts w:asciiTheme="minorHAnsi" w:hAnsiTheme="minorHAnsi" w:cstheme="minorHAnsi"/>
          </w:rPr>
          <w:t>securities</w:t>
        </w:r>
      </w:ins>
      <w:ins w:id="490" w:author="Gann, Julie" w:date="2025-06-12T15:16:00Z" w16du:dateUtc="2025-06-12T20:16:00Z">
        <w:r w:rsidR="00CE3B66">
          <w:rPr>
            <w:rFonts w:asciiTheme="minorHAnsi" w:hAnsiTheme="minorHAnsi" w:cstheme="minorHAnsi"/>
          </w:rPr>
          <w:t xml:space="preserve"> </w:t>
        </w:r>
        <w:r w:rsidR="00AB234F">
          <w:rPr>
            <w:rFonts w:asciiTheme="minorHAnsi" w:hAnsiTheme="minorHAnsi" w:cstheme="minorHAnsi"/>
          </w:rPr>
          <w:t>in scope of SSAP No. 43</w:t>
        </w:r>
      </w:ins>
      <w:ins w:id="491" w:author="Gann, Julie" w:date="2025-06-12T15:17:00Z" w16du:dateUtc="2025-06-12T20:17:00Z">
        <w:r w:rsidR="00AB234F">
          <w:rPr>
            <w:rFonts w:asciiTheme="minorHAnsi" w:hAnsiTheme="minorHAnsi" w:cstheme="minorHAnsi"/>
          </w:rPr>
          <w:t xml:space="preserve"> </w:t>
        </w:r>
      </w:ins>
      <w:ins w:id="492" w:author="Gann, Julie" w:date="2025-07-09T12:42:00Z" w16du:dateUtc="2025-07-09T17:42:00Z">
        <w:r w:rsidR="0036299D">
          <w:rPr>
            <w:rFonts w:asciiTheme="minorHAnsi" w:hAnsiTheme="minorHAnsi" w:cstheme="minorHAnsi"/>
          </w:rPr>
          <w:t xml:space="preserve">and non-bond debt securities in scope of SSAP No. 21 </w:t>
        </w:r>
      </w:ins>
      <w:ins w:id="493" w:author="Gann, Julie" w:date="2025-06-12T15:17:00Z" w16du:dateUtc="2025-06-12T20:17:00Z">
        <w:r w:rsidR="00AB234F">
          <w:rPr>
            <w:rFonts w:asciiTheme="minorHAnsi" w:hAnsiTheme="minorHAnsi" w:cstheme="minorHAnsi"/>
          </w:rPr>
          <w:t>with a recognized OTTI:</w:t>
        </w:r>
      </w:ins>
      <w:r w:rsidR="00F80DD0">
        <w:rPr>
          <w:rFonts w:asciiTheme="minorHAnsi" w:hAnsiTheme="minorHAnsi" w:cstheme="minorHAnsi"/>
        </w:rPr>
        <w:t xml:space="preserve"> </w:t>
      </w:r>
      <w:r w:rsidR="00F80DD0" w:rsidRPr="00F80DD0">
        <w:rPr>
          <w:rFonts w:asciiTheme="minorHAnsi" w:hAnsiTheme="minorHAnsi" w:cstheme="minorHAnsi"/>
          <w:i/>
          <w:iCs/>
          <w:highlight w:val="lightGray"/>
        </w:rPr>
        <w:t xml:space="preserve">(Template is not new. </w:t>
      </w:r>
      <w:r w:rsidR="00F80DD0">
        <w:rPr>
          <w:rFonts w:asciiTheme="minorHAnsi" w:hAnsiTheme="minorHAnsi" w:cstheme="minorHAnsi"/>
          <w:i/>
          <w:iCs/>
          <w:highlight w:val="lightGray"/>
        </w:rPr>
        <w:t xml:space="preserve">There </w:t>
      </w:r>
      <w:r w:rsidR="0072796F">
        <w:rPr>
          <w:rFonts w:asciiTheme="minorHAnsi" w:hAnsiTheme="minorHAnsi" w:cstheme="minorHAnsi"/>
          <w:i/>
          <w:iCs/>
          <w:highlight w:val="lightGray"/>
        </w:rPr>
        <w:t>are</w:t>
      </w:r>
      <w:r w:rsidR="00F80DD0">
        <w:rPr>
          <w:rFonts w:asciiTheme="minorHAnsi" w:hAnsiTheme="minorHAnsi" w:cstheme="minorHAnsi"/>
          <w:i/>
          <w:iCs/>
          <w:highlight w:val="lightGray"/>
        </w:rPr>
        <w:t xml:space="preserve"> c</w:t>
      </w:r>
      <w:r w:rsidR="00F80DD0" w:rsidRPr="00F80DD0">
        <w:rPr>
          <w:rFonts w:asciiTheme="minorHAnsi" w:hAnsiTheme="minorHAnsi" w:cstheme="minorHAnsi"/>
          <w:i/>
          <w:iCs/>
          <w:highlight w:val="lightGray"/>
        </w:rPr>
        <w:t>urrently no instruction</w:t>
      </w:r>
      <w:r w:rsidR="0072796F">
        <w:rPr>
          <w:rFonts w:asciiTheme="minorHAnsi" w:hAnsiTheme="minorHAnsi" w:cstheme="minorHAnsi"/>
          <w:i/>
          <w:iCs/>
          <w:highlight w:val="lightGray"/>
        </w:rPr>
        <w:t>s</w:t>
      </w:r>
      <w:r w:rsidR="00F80DD0" w:rsidRPr="00F80DD0">
        <w:rPr>
          <w:rFonts w:asciiTheme="minorHAnsi" w:hAnsiTheme="minorHAnsi" w:cstheme="minorHAnsi"/>
          <w:i/>
          <w:iCs/>
          <w:highlight w:val="lightGray"/>
        </w:rPr>
        <w:t xml:space="preserve"> with </w:t>
      </w:r>
      <w:r w:rsidR="00F80DD0">
        <w:rPr>
          <w:rFonts w:asciiTheme="minorHAnsi" w:hAnsiTheme="minorHAnsi" w:cstheme="minorHAnsi"/>
          <w:i/>
          <w:iCs/>
          <w:highlight w:val="lightGray"/>
        </w:rPr>
        <w:t xml:space="preserve">the existing </w:t>
      </w:r>
      <w:r w:rsidR="00F80DD0" w:rsidRPr="00F80DD0">
        <w:rPr>
          <w:rFonts w:asciiTheme="minorHAnsi" w:hAnsiTheme="minorHAnsi" w:cstheme="minorHAnsi"/>
          <w:i/>
          <w:iCs/>
          <w:highlight w:val="lightGray"/>
        </w:rPr>
        <w:t>template.)</w:t>
      </w:r>
      <w:r w:rsidR="00F80DD0">
        <w:rPr>
          <w:rFonts w:asciiTheme="minorHAnsi" w:hAnsiTheme="minorHAnsi" w:cstheme="minorHAnsi"/>
        </w:rPr>
        <w:t xml:space="preserve"> </w:t>
      </w:r>
    </w:p>
    <w:p w14:paraId="710299A9" w14:textId="77777777" w:rsidR="003B352E" w:rsidRPr="00891EA2" w:rsidRDefault="003B352E" w:rsidP="003B352E">
      <w:pPr>
        <w:keepNext/>
        <w:keepLines/>
        <w:rPr>
          <w:rFonts w:asciiTheme="minorHAnsi" w:hAnsiTheme="minorHAnsi" w:cstheme="minorHAnsi"/>
        </w:rPr>
      </w:pPr>
    </w:p>
    <w:tbl>
      <w:tblPr>
        <w:tblW w:w="7920" w:type="dxa"/>
        <w:tblInd w:w="2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Grid>
        <w:gridCol w:w="3168"/>
        <w:gridCol w:w="1296"/>
        <w:gridCol w:w="1080"/>
        <w:gridCol w:w="1080"/>
        <w:gridCol w:w="1296"/>
      </w:tblGrid>
      <w:tr w:rsidR="003B352E" w:rsidRPr="00CC7B68" w14:paraId="22121E3B" w14:textId="77777777" w:rsidTr="00EA0D79">
        <w:trPr>
          <w:tblHeader/>
        </w:trPr>
        <w:tc>
          <w:tcPr>
            <w:tcW w:w="3168" w:type="dxa"/>
            <w:vMerge w:val="restart"/>
            <w:tcBorders>
              <w:top w:val="nil"/>
              <w:left w:val="nil"/>
              <w:bottom w:val="nil"/>
            </w:tcBorders>
            <w:vAlign w:val="bottom"/>
          </w:tcPr>
          <w:p w14:paraId="0BCDE767" w14:textId="77777777" w:rsidR="003B352E" w:rsidRPr="00CC7B68" w:rsidRDefault="003B352E" w:rsidP="00BF7774">
            <w:pPr>
              <w:keepNext/>
              <w:keepLines/>
              <w:rPr>
                <w:rFonts w:asciiTheme="minorHAnsi" w:hAnsiTheme="minorHAnsi" w:cstheme="minorHAnsi"/>
                <w:sz w:val="16"/>
                <w:szCs w:val="16"/>
              </w:rPr>
            </w:pPr>
          </w:p>
        </w:tc>
        <w:tc>
          <w:tcPr>
            <w:tcW w:w="1296" w:type="dxa"/>
            <w:vMerge w:val="restart"/>
            <w:vAlign w:val="bottom"/>
          </w:tcPr>
          <w:p w14:paraId="75330965"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(1)</w:t>
            </w:r>
          </w:p>
          <w:p w14:paraId="41FC639F"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Amortized Cost Basis Before Other-than-Temporary Impairment</w:t>
            </w:r>
          </w:p>
        </w:tc>
        <w:tc>
          <w:tcPr>
            <w:tcW w:w="2160" w:type="dxa"/>
            <w:gridSpan w:val="2"/>
            <w:tcBorders>
              <w:bottom w:val="single" w:sz="4" w:space="0" w:color="auto"/>
            </w:tcBorders>
            <w:vAlign w:val="bottom"/>
          </w:tcPr>
          <w:p w14:paraId="0A86B563"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(2)</w:t>
            </w:r>
          </w:p>
          <w:p w14:paraId="6CE95CA5"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 xml:space="preserve">Other-than-Temporary Impairment Recognized </w:t>
            </w:r>
            <w:r w:rsidRPr="00CC7B68">
              <w:rPr>
                <w:rFonts w:asciiTheme="minorHAnsi" w:hAnsiTheme="minorHAnsi" w:cstheme="minorHAnsi"/>
                <w:sz w:val="16"/>
                <w:szCs w:val="16"/>
              </w:rPr>
              <w:br/>
              <w:t>in Loss</w:t>
            </w:r>
          </w:p>
        </w:tc>
        <w:tc>
          <w:tcPr>
            <w:tcW w:w="1296" w:type="dxa"/>
            <w:vMerge w:val="restart"/>
            <w:vAlign w:val="bottom"/>
          </w:tcPr>
          <w:p w14:paraId="4F94234C"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(3)</w:t>
            </w:r>
          </w:p>
          <w:p w14:paraId="011AF01B"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0179F8F4"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3F506483"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0A2CB997"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p w14:paraId="70D87F5D"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Fair Value</w:t>
            </w:r>
          </w:p>
          <w:p w14:paraId="3C9B04C0"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1 – (2a + 2b)</w:t>
            </w:r>
          </w:p>
        </w:tc>
      </w:tr>
      <w:tr w:rsidR="003B352E" w:rsidRPr="00CC7B68" w14:paraId="37F9D5A1" w14:textId="77777777" w:rsidTr="00EA0D79">
        <w:trPr>
          <w:tblHeader/>
        </w:trPr>
        <w:tc>
          <w:tcPr>
            <w:tcW w:w="3168" w:type="dxa"/>
            <w:vMerge/>
            <w:tcBorders>
              <w:left w:val="nil"/>
              <w:bottom w:val="nil"/>
              <w:right w:val="single" w:sz="4" w:space="0" w:color="auto"/>
            </w:tcBorders>
            <w:vAlign w:val="bottom"/>
          </w:tcPr>
          <w:p w14:paraId="2C1E872A" w14:textId="77777777" w:rsidR="003B352E" w:rsidRPr="00CC7B68" w:rsidRDefault="003B352E" w:rsidP="00BF7774">
            <w:pPr>
              <w:keepNext/>
              <w:keepLines/>
              <w:rPr>
                <w:rFonts w:asciiTheme="minorHAnsi" w:hAnsiTheme="minorHAnsi" w:cstheme="minorHAnsi"/>
                <w:sz w:val="16"/>
                <w:szCs w:val="16"/>
              </w:rPr>
            </w:pPr>
          </w:p>
        </w:tc>
        <w:tc>
          <w:tcPr>
            <w:tcW w:w="1296" w:type="dxa"/>
            <w:vMerge/>
            <w:tcBorders>
              <w:top w:val="single" w:sz="4" w:space="0" w:color="auto"/>
              <w:left w:val="single" w:sz="4" w:space="0" w:color="auto"/>
              <w:bottom w:val="single" w:sz="4" w:space="0" w:color="auto"/>
              <w:right w:val="single" w:sz="4" w:space="0" w:color="auto"/>
            </w:tcBorders>
            <w:vAlign w:val="bottom"/>
          </w:tcPr>
          <w:p w14:paraId="2A3425E9"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tc>
        <w:tc>
          <w:tcPr>
            <w:tcW w:w="1080" w:type="dxa"/>
            <w:tcBorders>
              <w:top w:val="single" w:sz="4" w:space="0" w:color="auto"/>
              <w:left w:val="single" w:sz="4" w:space="0" w:color="auto"/>
              <w:bottom w:val="single" w:sz="4" w:space="0" w:color="auto"/>
              <w:right w:val="single" w:sz="4" w:space="0" w:color="auto"/>
            </w:tcBorders>
            <w:vAlign w:val="bottom"/>
          </w:tcPr>
          <w:p w14:paraId="2D9F1258"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(2a)</w:t>
            </w:r>
          </w:p>
          <w:p w14:paraId="4A8F845F"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Interest</w:t>
            </w:r>
          </w:p>
        </w:tc>
        <w:tc>
          <w:tcPr>
            <w:tcW w:w="1080" w:type="dxa"/>
            <w:tcBorders>
              <w:top w:val="single" w:sz="4" w:space="0" w:color="auto"/>
              <w:left w:val="single" w:sz="4" w:space="0" w:color="auto"/>
              <w:bottom w:val="single" w:sz="4" w:space="0" w:color="auto"/>
              <w:right w:val="single" w:sz="4" w:space="0" w:color="auto"/>
            </w:tcBorders>
            <w:vAlign w:val="bottom"/>
          </w:tcPr>
          <w:p w14:paraId="7ED61882"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(2b)</w:t>
            </w:r>
          </w:p>
          <w:p w14:paraId="767737EC"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r w:rsidRPr="00CC7B68">
              <w:rPr>
                <w:rFonts w:asciiTheme="minorHAnsi" w:hAnsiTheme="minorHAnsi" w:cstheme="minorHAnsi"/>
                <w:sz w:val="16"/>
                <w:szCs w:val="16"/>
              </w:rPr>
              <w:t>Non-interest</w:t>
            </w:r>
          </w:p>
        </w:tc>
        <w:tc>
          <w:tcPr>
            <w:tcW w:w="1296" w:type="dxa"/>
            <w:vMerge/>
            <w:tcBorders>
              <w:left w:val="single" w:sz="4" w:space="0" w:color="auto"/>
              <w:bottom w:val="single" w:sz="4" w:space="0" w:color="auto"/>
              <w:right w:val="single" w:sz="4" w:space="0" w:color="auto"/>
            </w:tcBorders>
            <w:vAlign w:val="bottom"/>
          </w:tcPr>
          <w:p w14:paraId="56A94CF2" w14:textId="77777777" w:rsidR="003B352E" w:rsidRPr="00CC7B68" w:rsidRDefault="003B352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6"/>
                <w:szCs w:val="16"/>
              </w:rPr>
            </w:pPr>
          </w:p>
        </w:tc>
      </w:tr>
      <w:tr w:rsidR="003B352E" w:rsidRPr="00CC7B68" w14:paraId="3192156C" w14:textId="77777777" w:rsidTr="00EA0D79">
        <w:tc>
          <w:tcPr>
            <w:tcW w:w="3168" w:type="dxa"/>
            <w:tcBorders>
              <w:top w:val="nil"/>
              <w:left w:val="nil"/>
              <w:bottom w:val="nil"/>
              <w:right w:val="nil"/>
            </w:tcBorders>
          </w:tcPr>
          <w:p w14:paraId="068542AE" w14:textId="77777777" w:rsidR="003B352E" w:rsidRPr="00CC7B68" w:rsidRDefault="003B352E" w:rsidP="00BF7774">
            <w:pPr>
              <w:keepNext/>
              <w:keepLines/>
              <w:rPr>
                <w:rFonts w:asciiTheme="minorHAnsi" w:hAnsiTheme="minorHAnsi" w:cstheme="minorHAnsi"/>
                <w:sz w:val="16"/>
                <w:szCs w:val="16"/>
              </w:rPr>
            </w:pPr>
            <w:r w:rsidRPr="00CC7B68">
              <w:rPr>
                <w:rFonts w:asciiTheme="minorHAnsi" w:hAnsiTheme="minorHAnsi" w:cstheme="minorHAnsi"/>
                <w:sz w:val="16"/>
                <w:szCs w:val="16"/>
              </w:rPr>
              <w:t>OTTI recognized 1</w:t>
            </w:r>
            <w:r w:rsidRPr="00CC7B68">
              <w:rPr>
                <w:rFonts w:asciiTheme="minorHAnsi" w:hAnsiTheme="minorHAnsi" w:cstheme="minorHAnsi"/>
                <w:sz w:val="16"/>
                <w:szCs w:val="16"/>
                <w:vertAlign w:val="superscript"/>
              </w:rPr>
              <w:t>st</w:t>
            </w:r>
            <w:r w:rsidRPr="00CC7B68">
              <w:rPr>
                <w:rFonts w:asciiTheme="minorHAnsi" w:hAnsiTheme="minorHAnsi" w:cstheme="minorHAnsi"/>
                <w:sz w:val="16"/>
                <w:szCs w:val="16"/>
              </w:rPr>
              <w:t xml:space="preserve"> Quarter</w:t>
            </w:r>
          </w:p>
        </w:tc>
        <w:tc>
          <w:tcPr>
            <w:tcW w:w="1296" w:type="dxa"/>
            <w:tcBorders>
              <w:left w:val="nil"/>
              <w:bottom w:val="nil"/>
              <w:right w:val="nil"/>
            </w:tcBorders>
          </w:tcPr>
          <w:p w14:paraId="415BC1BC" w14:textId="77777777" w:rsidR="003B352E" w:rsidRPr="00CC7B68" w:rsidRDefault="003B352E" w:rsidP="00BF7774">
            <w:pPr>
              <w:keepNext/>
              <w:keepLines/>
              <w:rPr>
                <w:rFonts w:asciiTheme="minorHAnsi" w:hAnsiTheme="minorHAnsi" w:cstheme="minorHAnsi"/>
                <w:sz w:val="16"/>
                <w:szCs w:val="16"/>
              </w:rPr>
            </w:pPr>
          </w:p>
        </w:tc>
        <w:tc>
          <w:tcPr>
            <w:tcW w:w="1080" w:type="dxa"/>
            <w:tcBorders>
              <w:left w:val="nil"/>
              <w:bottom w:val="nil"/>
              <w:right w:val="nil"/>
            </w:tcBorders>
          </w:tcPr>
          <w:p w14:paraId="78242FCC" w14:textId="77777777" w:rsidR="003B352E" w:rsidRPr="00CC7B68" w:rsidRDefault="003B352E" w:rsidP="00BF7774">
            <w:pPr>
              <w:keepNext/>
              <w:keepLines/>
              <w:rPr>
                <w:rFonts w:asciiTheme="minorHAnsi" w:hAnsiTheme="minorHAnsi" w:cstheme="minorHAnsi"/>
                <w:sz w:val="16"/>
                <w:szCs w:val="16"/>
              </w:rPr>
            </w:pPr>
          </w:p>
        </w:tc>
        <w:tc>
          <w:tcPr>
            <w:tcW w:w="1080" w:type="dxa"/>
            <w:tcBorders>
              <w:left w:val="nil"/>
              <w:bottom w:val="nil"/>
              <w:right w:val="nil"/>
            </w:tcBorders>
          </w:tcPr>
          <w:p w14:paraId="1F4A9188" w14:textId="77777777" w:rsidR="003B352E" w:rsidRPr="00CC7B68" w:rsidRDefault="003B352E" w:rsidP="00BF7774">
            <w:pPr>
              <w:keepNext/>
              <w:keepLines/>
              <w:rPr>
                <w:rFonts w:asciiTheme="minorHAnsi" w:hAnsiTheme="minorHAnsi" w:cstheme="minorHAnsi"/>
                <w:sz w:val="16"/>
                <w:szCs w:val="16"/>
              </w:rPr>
            </w:pPr>
          </w:p>
        </w:tc>
        <w:tc>
          <w:tcPr>
            <w:tcW w:w="1296" w:type="dxa"/>
            <w:tcBorders>
              <w:left w:val="nil"/>
              <w:bottom w:val="nil"/>
              <w:right w:val="nil"/>
            </w:tcBorders>
          </w:tcPr>
          <w:p w14:paraId="0ABDE1F4" w14:textId="77777777" w:rsidR="003B352E" w:rsidRPr="00CC7B68" w:rsidRDefault="003B352E" w:rsidP="00BF7774">
            <w:pPr>
              <w:keepNext/>
              <w:keepLines/>
              <w:rPr>
                <w:rFonts w:asciiTheme="minorHAnsi" w:hAnsiTheme="minorHAnsi" w:cstheme="minorHAnsi"/>
                <w:sz w:val="16"/>
                <w:szCs w:val="16"/>
              </w:rPr>
            </w:pPr>
          </w:p>
        </w:tc>
      </w:tr>
      <w:tr w:rsidR="003B352E" w:rsidRPr="00CC7B68" w14:paraId="6B8AEE08" w14:textId="77777777" w:rsidTr="00EA0D79">
        <w:tc>
          <w:tcPr>
            <w:tcW w:w="3168" w:type="dxa"/>
            <w:tcBorders>
              <w:top w:val="nil"/>
              <w:left w:val="nil"/>
              <w:bottom w:val="nil"/>
              <w:right w:val="nil"/>
            </w:tcBorders>
          </w:tcPr>
          <w:p w14:paraId="4C4CAA86" w14:textId="77777777" w:rsidR="003B352E" w:rsidRPr="00CC7B68" w:rsidRDefault="003B352E" w:rsidP="00BF7774">
            <w:pPr>
              <w:keepNext/>
              <w:keepLines/>
              <w:rPr>
                <w:rFonts w:asciiTheme="minorHAnsi" w:hAnsiTheme="minorHAnsi" w:cstheme="minorHAnsi"/>
                <w:sz w:val="16"/>
                <w:szCs w:val="16"/>
              </w:rPr>
            </w:pPr>
          </w:p>
        </w:tc>
        <w:tc>
          <w:tcPr>
            <w:tcW w:w="1296" w:type="dxa"/>
            <w:tcBorders>
              <w:top w:val="nil"/>
              <w:left w:val="nil"/>
              <w:bottom w:val="nil"/>
              <w:right w:val="nil"/>
            </w:tcBorders>
          </w:tcPr>
          <w:p w14:paraId="3436ABCD" w14:textId="77777777" w:rsidR="003B352E" w:rsidRPr="00CC7B68" w:rsidRDefault="003B352E" w:rsidP="00BF7774">
            <w:pPr>
              <w:keepNext/>
              <w:keepLines/>
              <w:rPr>
                <w:rFonts w:asciiTheme="minorHAnsi" w:hAnsiTheme="minorHAnsi" w:cstheme="minorHAnsi"/>
                <w:sz w:val="16"/>
                <w:szCs w:val="16"/>
              </w:rPr>
            </w:pPr>
          </w:p>
        </w:tc>
        <w:tc>
          <w:tcPr>
            <w:tcW w:w="1080" w:type="dxa"/>
            <w:tcBorders>
              <w:top w:val="nil"/>
              <w:left w:val="nil"/>
              <w:bottom w:val="nil"/>
              <w:right w:val="nil"/>
            </w:tcBorders>
          </w:tcPr>
          <w:p w14:paraId="30699823" w14:textId="77777777" w:rsidR="003B352E" w:rsidRPr="00CC7B68" w:rsidRDefault="003B352E" w:rsidP="00BF7774">
            <w:pPr>
              <w:keepNext/>
              <w:keepLines/>
              <w:rPr>
                <w:rFonts w:asciiTheme="minorHAnsi" w:hAnsiTheme="minorHAnsi" w:cstheme="minorHAnsi"/>
                <w:sz w:val="16"/>
                <w:szCs w:val="16"/>
              </w:rPr>
            </w:pPr>
          </w:p>
        </w:tc>
        <w:tc>
          <w:tcPr>
            <w:tcW w:w="1080" w:type="dxa"/>
            <w:tcBorders>
              <w:top w:val="nil"/>
              <w:left w:val="nil"/>
              <w:bottom w:val="nil"/>
              <w:right w:val="nil"/>
            </w:tcBorders>
          </w:tcPr>
          <w:p w14:paraId="5DFE4730" w14:textId="77777777" w:rsidR="003B352E" w:rsidRPr="00CC7B68" w:rsidRDefault="003B352E" w:rsidP="00BF7774">
            <w:pPr>
              <w:keepNext/>
              <w:keepLines/>
              <w:rPr>
                <w:rFonts w:asciiTheme="minorHAnsi" w:hAnsiTheme="minorHAnsi" w:cstheme="minorHAnsi"/>
                <w:sz w:val="16"/>
                <w:szCs w:val="16"/>
              </w:rPr>
            </w:pPr>
          </w:p>
        </w:tc>
        <w:tc>
          <w:tcPr>
            <w:tcW w:w="1296" w:type="dxa"/>
            <w:tcBorders>
              <w:top w:val="nil"/>
              <w:left w:val="nil"/>
              <w:bottom w:val="nil"/>
              <w:right w:val="nil"/>
            </w:tcBorders>
          </w:tcPr>
          <w:p w14:paraId="7EFDD96C" w14:textId="77777777" w:rsidR="003B352E" w:rsidRPr="00CC7B68" w:rsidRDefault="003B352E" w:rsidP="00BF7774">
            <w:pPr>
              <w:keepNext/>
              <w:keepLines/>
              <w:rPr>
                <w:rFonts w:asciiTheme="minorHAnsi" w:hAnsiTheme="minorHAnsi" w:cstheme="minorHAnsi"/>
                <w:sz w:val="16"/>
                <w:szCs w:val="16"/>
              </w:rPr>
            </w:pPr>
          </w:p>
        </w:tc>
      </w:tr>
      <w:tr w:rsidR="003B352E" w:rsidRPr="00CC7B68" w14:paraId="7395E05E" w14:textId="77777777" w:rsidTr="00EA0D79">
        <w:tc>
          <w:tcPr>
            <w:tcW w:w="3168" w:type="dxa"/>
            <w:tcBorders>
              <w:top w:val="nil"/>
              <w:left w:val="nil"/>
              <w:bottom w:val="nil"/>
              <w:right w:val="nil"/>
            </w:tcBorders>
          </w:tcPr>
          <w:p w14:paraId="4BDA9507" w14:textId="77777777" w:rsidR="003B352E" w:rsidRPr="00CC7B68" w:rsidRDefault="003B352E" w:rsidP="00BF7774">
            <w:pPr>
              <w:keepNext/>
              <w:keepLines/>
              <w:ind w:left="331" w:hanging="331"/>
              <w:rPr>
                <w:rFonts w:asciiTheme="minorHAnsi" w:hAnsiTheme="minorHAnsi" w:cstheme="minorHAnsi"/>
                <w:sz w:val="16"/>
                <w:szCs w:val="16"/>
              </w:rPr>
            </w:pPr>
            <w:r w:rsidRPr="00CC7B68">
              <w:rPr>
                <w:rFonts w:asciiTheme="minorHAnsi" w:hAnsiTheme="minorHAnsi" w:cstheme="minorHAnsi"/>
                <w:sz w:val="16"/>
                <w:szCs w:val="16"/>
              </w:rPr>
              <w:t>a.</w:t>
            </w:r>
            <w:r w:rsidRPr="00CC7B68">
              <w:rPr>
                <w:rFonts w:asciiTheme="minorHAnsi" w:hAnsiTheme="minorHAnsi" w:cstheme="minorHAnsi"/>
                <w:sz w:val="16"/>
                <w:szCs w:val="16"/>
              </w:rPr>
              <w:tab/>
              <w:t>Intent to sell</w:t>
            </w:r>
          </w:p>
        </w:tc>
        <w:tc>
          <w:tcPr>
            <w:tcW w:w="1296" w:type="dxa"/>
            <w:tcBorders>
              <w:top w:val="nil"/>
              <w:left w:val="nil"/>
              <w:bottom w:val="nil"/>
              <w:right w:val="nil"/>
            </w:tcBorders>
            <w:vAlign w:val="bottom"/>
          </w:tcPr>
          <w:p w14:paraId="1B940B95" w14:textId="77777777" w:rsidR="003B352E" w:rsidRPr="00CC7B68" w:rsidRDefault="003B352E" w:rsidP="00BF7774">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198D0509" w14:textId="77777777" w:rsidR="003B352E" w:rsidRPr="00CC7B68" w:rsidRDefault="003B352E" w:rsidP="00BF7774">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5206DCB2" w14:textId="77777777" w:rsidR="003B352E" w:rsidRPr="00CC7B68" w:rsidRDefault="003B352E" w:rsidP="00BF7774">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6C4D7BDE" w14:textId="77777777" w:rsidR="003B352E" w:rsidRPr="00CC7B68" w:rsidRDefault="003B352E" w:rsidP="00BF7774">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r>
      <w:tr w:rsidR="003B352E" w:rsidRPr="00CC7B68" w14:paraId="5E5BBE6E" w14:textId="77777777" w:rsidTr="00EA0D79">
        <w:tc>
          <w:tcPr>
            <w:tcW w:w="3168" w:type="dxa"/>
            <w:tcBorders>
              <w:top w:val="nil"/>
              <w:left w:val="nil"/>
              <w:bottom w:val="nil"/>
              <w:right w:val="nil"/>
            </w:tcBorders>
          </w:tcPr>
          <w:p w14:paraId="57CD6591" w14:textId="77777777" w:rsidR="003B352E" w:rsidRPr="00CC7B68" w:rsidRDefault="003B352E" w:rsidP="00BF7774">
            <w:pPr>
              <w:keepNext/>
              <w:keepLines/>
              <w:rPr>
                <w:rFonts w:asciiTheme="minorHAnsi" w:hAnsiTheme="minorHAnsi" w:cstheme="minorHAnsi"/>
                <w:sz w:val="16"/>
                <w:szCs w:val="16"/>
              </w:rPr>
            </w:pPr>
          </w:p>
        </w:tc>
        <w:tc>
          <w:tcPr>
            <w:tcW w:w="1296" w:type="dxa"/>
            <w:tcBorders>
              <w:top w:val="nil"/>
              <w:left w:val="nil"/>
              <w:bottom w:val="nil"/>
              <w:right w:val="nil"/>
            </w:tcBorders>
          </w:tcPr>
          <w:p w14:paraId="7DBE4968" w14:textId="77777777" w:rsidR="003B352E" w:rsidRPr="00CC7B68" w:rsidRDefault="003B352E" w:rsidP="00BF7774">
            <w:pPr>
              <w:keepNext/>
              <w:keepLines/>
              <w:rPr>
                <w:rFonts w:asciiTheme="minorHAnsi" w:hAnsiTheme="minorHAnsi" w:cstheme="minorHAnsi"/>
                <w:sz w:val="16"/>
                <w:szCs w:val="16"/>
              </w:rPr>
            </w:pPr>
          </w:p>
        </w:tc>
        <w:tc>
          <w:tcPr>
            <w:tcW w:w="1080" w:type="dxa"/>
            <w:tcBorders>
              <w:top w:val="nil"/>
              <w:left w:val="nil"/>
              <w:bottom w:val="nil"/>
              <w:right w:val="nil"/>
            </w:tcBorders>
          </w:tcPr>
          <w:p w14:paraId="081323E7" w14:textId="77777777" w:rsidR="003B352E" w:rsidRPr="00CC7B68" w:rsidRDefault="003B352E" w:rsidP="00BF7774">
            <w:pPr>
              <w:keepNext/>
              <w:keepLines/>
              <w:rPr>
                <w:rFonts w:asciiTheme="minorHAnsi" w:hAnsiTheme="minorHAnsi" w:cstheme="minorHAnsi"/>
                <w:sz w:val="16"/>
                <w:szCs w:val="16"/>
              </w:rPr>
            </w:pPr>
          </w:p>
        </w:tc>
        <w:tc>
          <w:tcPr>
            <w:tcW w:w="1080" w:type="dxa"/>
            <w:tcBorders>
              <w:top w:val="nil"/>
              <w:left w:val="nil"/>
              <w:bottom w:val="nil"/>
              <w:right w:val="nil"/>
            </w:tcBorders>
          </w:tcPr>
          <w:p w14:paraId="615517FA" w14:textId="77777777" w:rsidR="003B352E" w:rsidRPr="00CC7B68" w:rsidRDefault="003B352E" w:rsidP="00BF7774">
            <w:pPr>
              <w:keepNext/>
              <w:keepLines/>
              <w:rPr>
                <w:rFonts w:asciiTheme="minorHAnsi" w:hAnsiTheme="minorHAnsi" w:cstheme="minorHAnsi"/>
                <w:sz w:val="16"/>
                <w:szCs w:val="16"/>
              </w:rPr>
            </w:pPr>
          </w:p>
        </w:tc>
        <w:tc>
          <w:tcPr>
            <w:tcW w:w="1296" w:type="dxa"/>
            <w:tcBorders>
              <w:top w:val="nil"/>
              <w:left w:val="nil"/>
              <w:bottom w:val="nil"/>
              <w:right w:val="nil"/>
            </w:tcBorders>
          </w:tcPr>
          <w:p w14:paraId="1885C177" w14:textId="77777777" w:rsidR="003B352E" w:rsidRPr="00CC7B68" w:rsidRDefault="003B352E" w:rsidP="00BF7774">
            <w:pPr>
              <w:keepNext/>
              <w:keepLines/>
              <w:rPr>
                <w:rFonts w:asciiTheme="minorHAnsi" w:hAnsiTheme="minorHAnsi" w:cstheme="minorHAnsi"/>
                <w:sz w:val="16"/>
                <w:szCs w:val="16"/>
              </w:rPr>
            </w:pPr>
          </w:p>
        </w:tc>
      </w:tr>
      <w:tr w:rsidR="003B352E" w:rsidRPr="00CC7B68" w14:paraId="3D47432A" w14:textId="77777777" w:rsidTr="00EA0D79">
        <w:tc>
          <w:tcPr>
            <w:tcW w:w="3168" w:type="dxa"/>
            <w:tcBorders>
              <w:top w:val="nil"/>
              <w:left w:val="nil"/>
              <w:bottom w:val="nil"/>
              <w:right w:val="nil"/>
            </w:tcBorders>
          </w:tcPr>
          <w:p w14:paraId="00A577C1" w14:textId="77777777" w:rsidR="003B352E" w:rsidRPr="00CC7B68" w:rsidRDefault="003B352E" w:rsidP="00BF7774">
            <w:pPr>
              <w:keepNext/>
              <w:keepLines/>
              <w:ind w:left="331" w:right="259" w:hanging="331"/>
              <w:rPr>
                <w:rFonts w:asciiTheme="minorHAnsi" w:hAnsiTheme="minorHAnsi" w:cstheme="minorHAnsi"/>
                <w:sz w:val="16"/>
                <w:szCs w:val="16"/>
              </w:rPr>
            </w:pPr>
            <w:r w:rsidRPr="00CC7B68">
              <w:rPr>
                <w:rFonts w:asciiTheme="minorHAnsi" w:hAnsiTheme="minorHAnsi" w:cstheme="minorHAnsi"/>
                <w:sz w:val="16"/>
                <w:szCs w:val="16"/>
              </w:rPr>
              <w:t>b.</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66EFC8E7" w14:textId="77777777" w:rsidR="003B352E" w:rsidRPr="00CC7B68" w:rsidRDefault="003B352E" w:rsidP="00BF7774">
            <w:pPr>
              <w:keepNext/>
              <w:keepLines/>
              <w:tabs>
                <w:tab w:val="left" w:pos="101"/>
                <w:tab w:val="left" w:leader="underscore" w:pos="1101"/>
              </w:tabs>
              <w:rPr>
                <w:rFonts w:asciiTheme="minorHAnsi" w:hAnsiTheme="minorHAnsi" w:cstheme="minorHAnsi"/>
                <w:sz w:val="16"/>
                <w:szCs w:val="16"/>
              </w:rPr>
            </w:pPr>
            <w:r w:rsidRPr="00CC7B68">
              <w:rPr>
                <w:rFonts w:asciiTheme="minorHAnsi" w:hAnsiTheme="minorHAnsi" w:cstheme="minorHAnsi"/>
                <w:sz w:val="16"/>
                <w:szCs w:val="16"/>
              </w:rPr>
              <w:br/>
            </w:r>
            <w:r w:rsidRPr="00CC7B68">
              <w:rPr>
                <w:rFonts w:asciiTheme="minorHAnsi" w:hAnsiTheme="minorHAnsi" w:cstheme="minorHAnsi"/>
                <w:sz w:val="16"/>
                <w:szCs w:val="16"/>
              </w:rPr>
              <w:br/>
            </w:r>
            <w:r w:rsidRPr="00CC7B68">
              <w:rPr>
                <w:rFonts w:asciiTheme="minorHAnsi" w:hAnsiTheme="minorHAnsi" w:cstheme="minorHAnsi"/>
                <w:sz w:val="16"/>
                <w:szCs w:val="16"/>
              </w:rPr>
              <w:b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17FB430D" w14:textId="77777777" w:rsidR="003B352E" w:rsidRPr="00CC7B68" w:rsidRDefault="003B352E" w:rsidP="00BF7774">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1D4815B4" w14:textId="77777777" w:rsidR="003B352E" w:rsidRPr="00CC7B68" w:rsidRDefault="003B352E" w:rsidP="00BF7774">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717554E8" w14:textId="77777777" w:rsidR="003B352E" w:rsidRPr="00CC7B68" w:rsidRDefault="003B352E" w:rsidP="00BF7774">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5D379BD5" w14:textId="77777777" w:rsidTr="00EA0D79">
        <w:tc>
          <w:tcPr>
            <w:tcW w:w="3168" w:type="dxa"/>
            <w:tcBorders>
              <w:top w:val="nil"/>
              <w:left w:val="nil"/>
              <w:bottom w:val="nil"/>
              <w:right w:val="nil"/>
            </w:tcBorders>
          </w:tcPr>
          <w:p w14:paraId="71E877E6"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E4CA3FE"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5D3C47C6"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6C9A648C"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A104518" w14:textId="77777777" w:rsidR="003B352E" w:rsidRPr="00CC7B68" w:rsidRDefault="003B352E" w:rsidP="00BF7774">
            <w:pPr>
              <w:rPr>
                <w:rFonts w:asciiTheme="minorHAnsi" w:hAnsiTheme="minorHAnsi" w:cstheme="minorHAnsi"/>
                <w:sz w:val="16"/>
                <w:szCs w:val="16"/>
              </w:rPr>
            </w:pPr>
          </w:p>
        </w:tc>
      </w:tr>
      <w:tr w:rsidR="003B352E" w:rsidRPr="00CC7B68" w14:paraId="3D178629" w14:textId="77777777" w:rsidTr="00EA0D79">
        <w:tc>
          <w:tcPr>
            <w:tcW w:w="3168" w:type="dxa"/>
            <w:tcBorders>
              <w:top w:val="nil"/>
              <w:left w:val="nil"/>
              <w:bottom w:val="nil"/>
              <w:right w:val="nil"/>
            </w:tcBorders>
          </w:tcPr>
          <w:p w14:paraId="39622CCC" w14:textId="77777777" w:rsidR="003B352E" w:rsidRPr="00CC7B68" w:rsidRDefault="003B352E" w:rsidP="00BF7774">
            <w:pPr>
              <w:ind w:left="331" w:hanging="331"/>
              <w:rPr>
                <w:rFonts w:asciiTheme="minorHAnsi" w:hAnsiTheme="minorHAnsi" w:cstheme="minorHAnsi"/>
                <w:sz w:val="16"/>
                <w:szCs w:val="16"/>
              </w:rPr>
            </w:pPr>
            <w:r w:rsidRPr="00CC7B68">
              <w:rPr>
                <w:rFonts w:asciiTheme="minorHAnsi" w:hAnsiTheme="minorHAnsi" w:cstheme="minorHAnsi"/>
                <w:sz w:val="16"/>
                <w:szCs w:val="16"/>
              </w:rPr>
              <w:t>c.</w:t>
            </w:r>
            <w:r w:rsidRPr="00CC7B68">
              <w:rPr>
                <w:rFonts w:asciiTheme="minorHAnsi" w:hAnsiTheme="minorHAnsi" w:cstheme="minorHAnsi"/>
                <w:sz w:val="16"/>
                <w:szCs w:val="16"/>
              </w:rPr>
              <w:tab/>
              <w:t>Total 1</w:t>
            </w:r>
            <w:r w:rsidRPr="00CC7B68">
              <w:rPr>
                <w:rFonts w:asciiTheme="minorHAnsi" w:hAnsiTheme="minorHAnsi" w:cstheme="minorHAnsi"/>
                <w:sz w:val="16"/>
                <w:szCs w:val="16"/>
                <w:vertAlign w:val="superscript"/>
              </w:rPr>
              <w:t>st</w:t>
            </w:r>
            <w:r w:rsidRPr="00CC7B68">
              <w:rPr>
                <w:rFonts w:asciiTheme="minorHAnsi" w:hAnsiTheme="minorHAnsi" w:cstheme="minorHAnsi"/>
                <w:sz w:val="16"/>
                <w:szCs w:val="16"/>
              </w:rPr>
              <w:t xml:space="preserve"> Quarter (</w:t>
            </w:r>
            <w:proofErr w:type="spellStart"/>
            <w:r w:rsidRPr="00CC7B68">
              <w:rPr>
                <w:rFonts w:asciiTheme="minorHAnsi" w:hAnsiTheme="minorHAnsi" w:cstheme="minorHAnsi"/>
                <w:sz w:val="16"/>
                <w:szCs w:val="16"/>
              </w:rPr>
              <w:t>a+b</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065D4F9A"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44C370FB"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18D22334"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509D4972"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r>
      <w:tr w:rsidR="003B352E" w:rsidRPr="00CC7B68" w14:paraId="4BB69782" w14:textId="77777777" w:rsidTr="00EA0D79">
        <w:tc>
          <w:tcPr>
            <w:tcW w:w="3168" w:type="dxa"/>
            <w:tcBorders>
              <w:top w:val="nil"/>
              <w:left w:val="nil"/>
              <w:bottom w:val="nil"/>
              <w:right w:val="nil"/>
            </w:tcBorders>
          </w:tcPr>
          <w:p w14:paraId="4A82B460"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134EACC8"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4C472955"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61096FF4"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4218C7D2" w14:textId="77777777" w:rsidR="003B352E" w:rsidRPr="00CC7B68" w:rsidRDefault="003B352E" w:rsidP="00BF7774">
            <w:pPr>
              <w:rPr>
                <w:rFonts w:asciiTheme="minorHAnsi" w:hAnsiTheme="minorHAnsi" w:cstheme="minorHAnsi"/>
                <w:sz w:val="16"/>
                <w:szCs w:val="16"/>
              </w:rPr>
            </w:pPr>
          </w:p>
        </w:tc>
      </w:tr>
      <w:tr w:rsidR="003B352E" w:rsidRPr="00CC7B68" w14:paraId="4F63E4E2" w14:textId="77777777" w:rsidTr="00EA0D79">
        <w:tc>
          <w:tcPr>
            <w:tcW w:w="3168" w:type="dxa"/>
            <w:tcBorders>
              <w:top w:val="nil"/>
              <w:left w:val="nil"/>
              <w:bottom w:val="nil"/>
              <w:right w:val="nil"/>
            </w:tcBorders>
          </w:tcPr>
          <w:p w14:paraId="36DF365C" w14:textId="77777777" w:rsidR="003B352E" w:rsidRPr="00CC7B68" w:rsidRDefault="003B352E" w:rsidP="00BF7774">
            <w:pPr>
              <w:rPr>
                <w:rFonts w:asciiTheme="minorHAnsi" w:hAnsiTheme="minorHAnsi" w:cstheme="minorHAnsi"/>
                <w:sz w:val="16"/>
                <w:szCs w:val="16"/>
              </w:rPr>
            </w:pPr>
            <w:r w:rsidRPr="00CC7B68">
              <w:rPr>
                <w:rFonts w:asciiTheme="minorHAnsi" w:hAnsiTheme="minorHAnsi" w:cstheme="minorHAnsi"/>
                <w:sz w:val="16"/>
                <w:szCs w:val="16"/>
              </w:rPr>
              <w:t>OTTI recognized 2</w:t>
            </w:r>
            <w:r w:rsidRPr="00CC7B68">
              <w:rPr>
                <w:rFonts w:asciiTheme="minorHAnsi" w:hAnsiTheme="minorHAnsi" w:cstheme="minorHAnsi"/>
                <w:sz w:val="16"/>
                <w:szCs w:val="16"/>
                <w:vertAlign w:val="superscript"/>
              </w:rPr>
              <w:t>nd</w:t>
            </w:r>
            <w:r w:rsidRPr="00CC7B68">
              <w:rPr>
                <w:rFonts w:asciiTheme="minorHAnsi" w:hAnsiTheme="minorHAnsi" w:cstheme="minorHAnsi"/>
                <w:sz w:val="16"/>
                <w:szCs w:val="16"/>
              </w:rPr>
              <w:t xml:space="preserve"> Quarter</w:t>
            </w:r>
          </w:p>
        </w:tc>
        <w:tc>
          <w:tcPr>
            <w:tcW w:w="1296" w:type="dxa"/>
            <w:tcBorders>
              <w:top w:val="nil"/>
              <w:left w:val="nil"/>
              <w:bottom w:val="nil"/>
              <w:right w:val="nil"/>
            </w:tcBorders>
          </w:tcPr>
          <w:p w14:paraId="2C3542FC"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1257960A"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4523C4F7"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08480E93" w14:textId="77777777" w:rsidR="003B352E" w:rsidRPr="00CC7B68" w:rsidRDefault="003B352E" w:rsidP="00BF7774">
            <w:pPr>
              <w:rPr>
                <w:rFonts w:asciiTheme="minorHAnsi" w:hAnsiTheme="minorHAnsi" w:cstheme="minorHAnsi"/>
                <w:sz w:val="16"/>
                <w:szCs w:val="16"/>
              </w:rPr>
            </w:pPr>
          </w:p>
        </w:tc>
      </w:tr>
      <w:tr w:rsidR="003B352E" w:rsidRPr="00CC7B68" w14:paraId="35D2A776" w14:textId="77777777" w:rsidTr="00EA0D79">
        <w:tc>
          <w:tcPr>
            <w:tcW w:w="3168" w:type="dxa"/>
            <w:tcBorders>
              <w:top w:val="nil"/>
              <w:left w:val="nil"/>
              <w:bottom w:val="nil"/>
              <w:right w:val="nil"/>
            </w:tcBorders>
          </w:tcPr>
          <w:p w14:paraId="465096E1"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1CB91B58"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045ABE23"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283CFCEA"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46BF5953" w14:textId="77777777" w:rsidR="003B352E" w:rsidRPr="00CC7B68" w:rsidRDefault="003B352E" w:rsidP="00BF7774">
            <w:pPr>
              <w:rPr>
                <w:rFonts w:asciiTheme="minorHAnsi" w:hAnsiTheme="minorHAnsi" w:cstheme="minorHAnsi"/>
                <w:sz w:val="16"/>
                <w:szCs w:val="16"/>
              </w:rPr>
            </w:pPr>
          </w:p>
        </w:tc>
      </w:tr>
      <w:tr w:rsidR="003B352E" w:rsidRPr="00CC7B68" w14:paraId="6B4A60FB" w14:textId="77777777" w:rsidTr="00EA0D79">
        <w:tc>
          <w:tcPr>
            <w:tcW w:w="3168" w:type="dxa"/>
            <w:tcBorders>
              <w:top w:val="nil"/>
              <w:left w:val="nil"/>
              <w:bottom w:val="nil"/>
              <w:right w:val="nil"/>
            </w:tcBorders>
          </w:tcPr>
          <w:p w14:paraId="6D6F1954" w14:textId="77777777" w:rsidR="003B352E" w:rsidRPr="00CC7B68" w:rsidRDefault="003B352E" w:rsidP="00BF7774">
            <w:pPr>
              <w:ind w:left="331" w:hanging="331"/>
              <w:rPr>
                <w:rFonts w:asciiTheme="minorHAnsi" w:hAnsiTheme="minorHAnsi" w:cstheme="minorHAnsi"/>
                <w:sz w:val="16"/>
                <w:szCs w:val="16"/>
              </w:rPr>
            </w:pPr>
            <w:r w:rsidRPr="00CC7B68">
              <w:rPr>
                <w:rFonts w:asciiTheme="minorHAnsi" w:hAnsiTheme="minorHAnsi" w:cstheme="minorHAnsi"/>
                <w:sz w:val="16"/>
                <w:szCs w:val="16"/>
              </w:rPr>
              <w:t>d.</w:t>
            </w:r>
            <w:r w:rsidRPr="00CC7B68">
              <w:rPr>
                <w:rFonts w:asciiTheme="minorHAnsi" w:hAnsiTheme="minorHAnsi" w:cstheme="minorHAnsi"/>
                <w:sz w:val="16"/>
                <w:szCs w:val="16"/>
              </w:rPr>
              <w:tab/>
              <w:t>Intent to sell</w:t>
            </w:r>
          </w:p>
        </w:tc>
        <w:tc>
          <w:tcPr>
            <w:tcW w:w="1296" w:type="dxa"/>
            <w:tcBorders>
              <w:top w:val="nil"/>
              <w:left w:val="nil"/>
              <w:bottom w:val="nil"/>
              <w:right w:val="nil"/>
            </w:tcBorders>
          </w:tcPr>
          <w:p w14:paraId="5A2BA5F2"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578A2D9F"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6B051E80"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3E700A5D"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4229D4CF" w14:textId="77777777" w:rsidTr="00EA0D79">
        <w:tc>
          <w:tcPr>
            <w:tcW w:w="3168" w:type="dxa"/>
            <w:tcBorders>
              <w:top w:val="nil"/>
              <w:left w:val="nil"/>
              <w:bottom w:val="nil"/>
              <w:right w:val="nil"/>
            </w:tcBorders>
          </w:tcPr>
          <w:p w14:paraId="1F777D2A"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46097106"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7341D8EE"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402C15ED"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651FB7D" w14:textId="77777777" w:rsidR="003B352E" w:rsidRPr="00CC7B68" w:rsidRDefault="003B352E" w:rsidP="00BF7774">
            <w:pPr>
              <w:rPr>
                <w:rFonts w:asciiTheme="minorHAnsi" w:hAnsiTheme="minorHAnsi" w:cstheme="minorHAnsi"/>
                <w:sz w:val="16"/>
                <w:szCs w:val="16"/>
              </w:rPr>
            </w:pPr>
          </w:p>
        </w:tc>
      </w:tr>
      <w:tr w:rsidR="003B352E" w:rsidRPr="00CC7B68" w14:paraId="35CB7E86" w14:textId="77777777" w:rsidTr="00EA0D79">
        <w:tc>
          <w:tcPr>
            <w:tcW w:w="3168" w:type="dxa"/>
            <w:tcBorders>
              <w:top w:val="nil"/>
              <w:left w:val="nil"/>
              <w:bottom w:val="nil"/>
              <w:right w:val="nil"/>
            </w:tcBorders>
          </w:tcPr>
          <w:p w14:paraId="59D5E057" w14:textId="77777777" w:rsidR="003B352E" w:rsidRPr="00CC7B68" w:rsidRDefault="003B352E" w:rsidP="00BF7774">
            <w:pPr>
              <w:ind w:left="331" w:right="259" w:hanging="331"/>
              <w:rPr>
                <w:rFonts w:asciiTheme="minorHAnsi" w:hAnsiTheme="minorHAnsi" w:cstheme="minorHAnsi"/>
                <w:sz w:val="16"/>
                <w:szCs w:val="16"/>
              </w:rPr>
            </w:pPr>
            <w:r w:rsidRPr="00CC7B68">
              <w:rPr>
                <w:rFonts w:asciiTheme="minorHAnsi" w:hAnsiTheme="minorHAnsi" w:cstheme="minorHAnsi"/>
                <w:sz w:val="16"/>
                <w:szCs w:val="16"/>
              </w:rPr>
              <w:t>e.</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7D0C4CF5"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5BF14DA9"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533D3392"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6DF04672"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279C7B15" w14:textId="77777777" w:rsidTr="00EA0D79">
        <w:tc>
          <w:tcPr>
            <w:tcW w:w="3168" w:type="dxa"/>
            <w:tcBorders>
              <w:top w:val="nil"/>
              <w:left w:val="nil"/>
              <w:bottom w:val="nil"/>
              <w:right w:val="nil"/>
            </w:tcBorders>
          </w:tcPr>
          <w:p w14:paraId="5AC19EF0"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50FB493C"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533559CA"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40C26FCD"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E47E801" w14:textId="77777777" w:rsidR="003B352E" w:rsidRPr="00CC7B68" w:rsidRDefault="003B352E" w:rsidP="00BF7774">
            <w:pPr>
              <w:rPr>
                <w:rFonts w:asciiTheme="minorHAnsi" w:hAnsiTheme="minorHAnsi" w:cstheme="minorHAnsi"/>
                <w:sz w:val="16"/>
                <w:szCs w:val="16"/>
              </w:rPr>
            </w:pPr>
          </w:p>
        </w:tc>
      </w:tr>
      <w:tr w:rsidR="003B352E" w:rsidRPr="00CC7B68" w14:paraId="7C9A8416" w14:textId="77777777" w:rsidTr="00EA0D79">
        <w:tc>
          <w:tcPr>
            <w:tcW w:w="3168" w:type="dxa"/>
            <w:tcBorders>
              <w:top w:val="nil"/>
              <w:left w:val="nil"/>
              <w:bottom w:val="nil"/>
              <w:right w:val="nil"/>
            </w:tcBorders>
          </w:tcPr>
          <w:p w14:paraId="392A8CE7" w14:textId="77777777" w:rsidR="003B352E" w:rsidRPr="00CC7B68" w:rsidRDefault="003B352E" w:rsidP="00BF7774">
            <w:pPr>
              <w:ind w:left="331" w:hanging="331"/>
              <w:rPr>
                <w:rFonts w:asciiTheme="minorHAnsi" w:hAnsiTheme="minorHAnsi" w:cstheme="minorHAnsi"/>
                <w:sz w:val="16"/>
                <w:szCs w:val="16"/>
              </w:rPr>
            </w:pPr>
            <w:r w:rsidRPr="00CC7B68">
              <w:rPr>
                <w:rFonts w:asciiTheme="minorHAnsi" w:hAnsiTheme="minorHAnsi" w:cstheme="minorHAnsi"/>
                <w:sz w:val="16"/>
                <w:szCs w:val="16"/>
              </w:rPr>
              <w:t>f.</w:t>
            </w:r>
            <w:r w:rsidRPr="00CC7B68">
              <w:rPr>
                <w:rFonts w:asciiTheme="minorHAnsi" w:hAnsiTheme="minorHAnsi" w:cstheme="minorHAnsi"/>
                <w:sz w:val="16"/>
                <w:szCs w:val="16"/>
              </w:rPr>
              <w:tab/>
              <w:t>Total 2</w:t>
            </w:r>
            <w:r w:rsidRPr="00CC7B68">
              <w:rPr>
                <w:rFonts w:asciiTheme="minorHAnsi" w:hAnsiTheme="minorHAnsi" w:cstheme="minorHAnsi"/>
                <w:sz w:val="16"/>
                <w:szCs w:val="16"/>
                <w:vertAlign w:val="superscript"/>
              </w:rPr>
              <w:t>nd</w:t>
            </w:r>
            <w:r w:rsidRPr="00CC7B68">
              <w:rPr>
                <w:rFonts w:asciiTheme="minorHAnsi" w:hAnsiTheme="minorHAnsi" w:cstheme="minorHAnsi"/>
                <w:sz w:val="16"/>
                <w:szCs w:val="16"/>
              </w:rPr>
              <w:t xml:space="preserve"> Quarter (</w:t>
            </w:r>
            <w:proofErr w:type="spellStart"/>
            <w:r w:rsidRPr="00CC7B68">
              <w:rPr>
                <w:rFonts w:asciiTheme="minorHAnsi" w:hAnsiTheme="minorHAnsi" w:cstheme="minorHAnsi"/>
                <w:sz w:val="16"/>
                <w:szCs w:val="16"/>
              </w:rPr>
              <w:t>d+e</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306C3D34"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4374D213"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73AC091A"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29E6215C"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66BC7352" w14:textId="77777777" w:rsidTr="00EA0D79">
        <w:tc>
          <w:tcPr>
            <w:tcW w:w="3168" w:type="dxa"/>
            <w:tcBorders>
              <w:top w:val="nil"/>
              <w:left w:val="nil"/>
              <w:bottom w:val="nil"/>
              <w:right w:val="nil"/>
            </w:tcBorders>
          </w:tcPr>
          <w:p w14:paraId="4ECA2CA3"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3D1F51BE"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758FA868"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233C9B70"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6723E2B0" w14:textId="77777777" w:rsidR="003B352E" w:rsidRPr="00CC7B68" w:rsidRDefault="003B352E" w:rsidP="00BF7774">
            <w:pPr>
              <w:rPr>
                <w:rFonts w:asciiTheme="minorHAnsi" w:hAnsiTheme="minorHAnsi" w:cstheme="minorHAnsi"/>
                <w:sz w:val="16"/>
                <w:szCs w:val="16"/>
              </w:rPr>
            </w:pPr>
          </w:p>
        </w:tc>
      </w:tr>
      <w:tr w:rsidR="003B352E" w:rsidRPr="00CC7B68" w14:paraId="3BCBE7B5" w14:textId="77777777" w:rsidTr="00EA0D79">
        <w:tc>
          <w:tcPr>
            <w:tcW w:w="3168" w:type="dxa"/>
            <w:tcBorders>
              <w:top w:val="nil"/>
              <w:left w:val="nil"/>
              <w:bottom w:val="nil"/>
              <w:right w:val="nil"/>
            </w:tcBorders>
          </w:tcPr>
          <w:p w14:paraId="66A0F484" w14:textId="77777777" w:rsidR="003B352E" w:rsidRPr="00CC7B68" w:rsidRDefault="003B352E" w:rsidP="00BF7774">
            <w:pPr>
              <w:rPr>
                <w:rFonts w:asciiTheme="minorHAnsi" w:hAnsiTheme="minorHAnsi" w:cstheme="minorHAnsi"/>
                <w:sz w:val="16"/>
                <w:szCs w:val="16"/>
              </w:rPr>
            </w:pPr>
            <w:r w:rsidRPr="00CC7B68">
              <w:rPr>
                <w:rFonts w:asciiTheme="minorHAnsi" w:hAnsiTheme="minorHAnsi" w:cstheme="minorHAnsi"/>
                <w:sz w:val="16"/>
                <w:szCs w:val="16"/>
              </w:rPr>
              <w:t>OTTI recognized 3</w:t>
            </w:r>
            <w:r w:rsidRPr="00CC7B68">
              <w:rPr>
                <w:rFonts w:asciiTheme="minorHAnsi" w:hAnsiTheme="minorHAnsi" w:cstheme="minorHAnsi"/>
                <w:sz w:val="16"/>
                <w:szCs w:val="16"/>
                <w:vertAlign w:val="superscript"/>
              </w:rPr>
              <w:t>rd</w:t>
            </w:r>
            <w:r w:rsidRPr="00CC7B68">
              <w:rPr>
                <w:rFonts w:asciiTheme="minorHAnsi" w:hAnsiTheme="minorHAnsi" w:cstheme="minorHAnsi"/>
                <w:sz w:val="16"/>
                <w:szCs w:val="16"/>
              </w:rPr>
              <w:t xml:space="preserve"> Quarter</w:t>
            </w:r>
          </w:p>
        </w:tc>
        <w:tc>
          <w:tcPr>
            <w:tcW w:w="1296" w:type="dxa"/>
            <w:tcBorders>
              <w:top w:val="nil"/>
              <w:left w:val="nil"/>
              <w:bottom w:val="nil"/>
              <w:right w:val="nil"/>
            </w:tcBorders>
          </w:tcPr>
          <w:p w14:paraId="47D16317"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46D33BDA"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30ABF383"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4FA9AFD9" w14:textId="77777777" w:rsidR="003B352E" w:rsidRPr="00CC7B68" w:rsidRDefault="003B352E" w:rsidP="00BF7774">
            <w:pPr>
              <w:rPr>
                <w:rFonts w:asciiTheme="minorHAnsi" w:hAnsiTheme="minorHAnsi" w:cstheme="minorHAnsi"/>
                <w:sz w:val="16"/>
                <w:szCs w:val="16"/>
              </w:rPr>
            </w:pPr>
          </w:p>
        </w:tc>
      </w:tr>
      <w:tr w:rsidR="003B352E" w:rsidRPr="00CC7B68" w14:paraId="63AD8D7F" w14:textId="77777777" w:rsidTr="00EA0D79">
        <w:tc>
          <w:tcPr>
            <w:tcW w:w="3168" w:type="dxa"/>
            <w:tcBorders>
              <w:top w:val="nil"/>
              <w:left w:val="nil"/>
              <w:bottom w:val="nil"/>
              <w:right w:val="nil"/>
            </w:tcBorders>
          </w:tcPr>
          <w:p w14:paraId="1884D65C"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3B204577"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6015A8FD"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3A00EC0B"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506C3EAF" w14:textId="77777777" w:rsidR="003B352E" w:rsidRPr="00CC7B68" w:rsidRDefault="003B352E" w:rsidP="00BF7774">
            <w:pPr>
              <w:rPr>
                <w:rFonts w:asciiTheme="minorHAnsi" w:hAnsiTheme="minorHAnsi" w:cstheme="minorHAnsi"/>
                <w:sz w:val="16"/>
                <w:szCs w:val="16"/>
              </w:rPr>
            </w:pPr>
          </w:p>
        </w:tc>
      </w:tr>
      <w:tr w:rsidR="003B352E" w:rsidRPr="00CC7B68" w14:paraId="2E9BCB0A" w14:textId="77777777" w:rsidTr="00EA0D79">
        <w:tc>
          <w:tcPr>
            <w:tcW w:w="3168" w:type="dxa"/>
            <w:tcBorders>
              <w:top w:val="nil"/>
              <w:left w:val="nil"/>
              <w:bottom w:val="nil"/>
              <w:right w:val="nil"/>
            </w:tcBorders>
          </w:tcPr>
          <w:p w14:paraId="141A3DBF" w14:textId="77777777" w:rsidR="003B352E" w:rsidRPr="00CC7B68" w:rsidRDefault="003B352E" w:rsidP="00BF7774">
            <w:pPr>
              <w:ind w:left="331" w:hanging="331"/>
              <w:rPr>
                <w:rFonts w:asciiTheme="minorHAnsi" w:hAnsiTheme="minorHAnsi" w:cstheme="minorHAnsi"/>
                <w:sz w:val="16"/>
                <w:szCs w:val="16"/>
              </w:rPr>
            </w:pPr>
            <w:r w:rsidRPr="00CC7B68">
              <w:rPr>
                <w:rFonts w:asciiTheme="minorHAnsi" w:hAnsiTheme="minorHAnsi" w:cstheme="minorHAnsi"/>
                <w:sz w:val="16"/>
                <w:szCs w:val="16"/>
              </w:rPr>
              <w:t>g.</w:t>
            </w:r>
            <w:r w:rsidRPr="00CC7B68">
              <w:rPr>
                <w:rFonts w:asciiTheme="minorHAnsi" w:hAnsiTheme="minorHAnsi" w:cstheme="minorHAnsi"/>
                <w:sz w:val="16"/>
                <w:szCs w:val="16"/>
              </w:rPr>
              <w:tab/>
              <w:t>Intent to sell</w:t>
            </w:r>
          </w:p>
        </w:tc>
        <w:tc>
          <w:tcPr>
            <w:tcW w:w="1296" w:type="dxa"/>
            <w:tcBorders>
              <w:top w:val="nil"/>
              <w:left w:val="nil"/>
              <w:bottom w:val="nil"/>
              <w:right w:val="nil"/>
            </w:tcBorders>
          </w:tcPr>
          <w:p w14:paraId="4DBF7E7C"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46643A6E"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0E227092"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5A454603"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64FD0AB2" w14:textId="77777777" w:rsidTr="00EA0D79">
        <w:tc>
          <w:tcPr>
            <w:tcW w:w="3168" w:type="dxa"/>
            <w:tcBorders>
              <w:top w:val="nil"/>
              <w:left w:val="nil"/>
              <w:bottom w:val="nil"/>
              <w:right w:val="nil"/>
            </w:tcBorders>
          </w:tcPr>
          <w:p w14:paraId="29C91254"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21D0F63C"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68832DD7"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0B828D57"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2A74FC3A" w14:textId="77777777" w:rsidR="003B352E" w:rsidRPr="00CC7B68" w:rsidRDefault="003B352E" w:rsidP="00BF7774">
            <w:pPr>
              <w:rPr>
                <w:rFonts w:asciiTheme="minorHAnsi" w:hAnsiTheme="minorHAnsi" w:cstheme="minorHAnsi"/>
                <w:sz w:val="16"/>
                <w:szCs w:val="16"/>
              </w:rPr>
            </w:pPr>
          </w:p>
        </w:tc>
      </w:tr>
      <w:tr w:rsidR="003B352E" w:rsidRPr="00CC7B68" w14:paraId="5FFE3BD2" w14:textId="77777777" w:rsidTr="00EA0D79">
        <w:tc>
          <w:tcPr>
            <w:tcW w:w="3168" w:type="dxa"/>
            <w:tcBorders>
              <w:top w:val="nil"/>
              <w:left w:val="nil"/>
              <w:bottom w:val="nil"/>
              <w:right w:val="nil"/>
            </w:tcBorders>
          </w:tcPr>
          <w:p w14:paraId="5A902F65" w14:textId="77777777" w:rsidR="003B352E" w:rsidRPr="00CC7B68" w:rsidRDefault="003B352E" w:rsidP="00BF7774">
            <w:pPr>
              <w:ind w:left="331" w:right="259" w:hanging="331"/>
              <w:rPr>
                <w:rFonts w:asciiTheme="minorHAnsi" w:hAnsiTheme="minorHAnsi" w:cstheme="minorHAnsi"/>
                <w:sz w:val="16"/>
                <w:szCs w:val="16"/>
              </w:rPr>
            </w:pPr>
            <w:r w:rsidRPr="00CC7B68">
              <w:rPr>
                <w:rFonts w:asciiTheme="minorHAnsi" w:hAnsiTheme="minorHAnsi" w:cstheme="minorHAnsi"/>
                <w:sz w:val="16"/>
                <w:szCs w:val="16"/>
              </w:rPr>
              <w:t>h.</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687722A3"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3D78A51A"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5862A0C6"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5ABEACF6"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362229ED" w14:textId="77777777" w:rsidTr="00EA0D79">
        <w:tc>
          <w:tcPr>
            <w:tcW w:w="3168" w:type="dxa"/>
            <w:tcBorders>
              <w:top w:val="nil"/>
              <w:left w:val="nil"/>
              <w:bottom w:val="nil"/>
              <w:right w:val="nil"/>
            </w:tcBorders>
          </w:tcPr>
          <w:p w14:paraId="3749DB0E"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276573EA"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7A1CAAF3"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38D72F67"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32425776" w14:textId="77777777" w:rsidR="003B352E" w:rsidRPr="00CC7B68" w:rsidRDefault="003B352E" w:rsidP="00BF7774">
            <w:pPr>
              <w:rPr>
                <w:rFonts w:asciiTheme="minorHAnsi" w:hAnsiTheme="minorHAnsi" w:cstheme="minorHAnsi"/>
                <w:sz w:val="16"/>
                <w:szCs w:val="16"/>
              </w:rPr>
            </w:pPr>
          </w:p>
        </w:tc>
      </w:tr>
      <w:tr w:rsidR="003B352E" w:rsidRPr="00CC7B68" w14:paraId="51354BC8" w14:textId="77777777" w:rsidTr="00EA0D79">
        <w:tc>
          <w:tcPr>
            <w:tcW w:w="3168" w:type="dxa"/>
            <w:tcBorders>
              <w:top w:val="nil"/>
              <w:left w:val="nil"/>
              <w:bottom w:val="nil"/>
              <w:right w:val="nil"/>
            </w:tcBorders>
          </w:tcPr>
          <w:p w14:paraId="57AF3DB1" w14:textId="77777777" w:rsidR="003B352E" w:rsidRPr="00CC7B68" w:rsidRDefault="003B352E" w:rsidP="00BF7774">
            <w:pPr>
              <w:ind w:left="331" w:hanging="331"/>
              <w:rPr>
                <w:rFonts w:asciiTheme="minorHAnsi" w:hAnsiTheme="minorHAnsi" w:cstheme="minorHAnsi"/>
                <w:sz w:val="16"/>
                <w:szCs w:val="16"/>
              </w:rPr>
            </w:pPr>
            <w:r w:rsidRPr="00CC7B68">
              <w:rPr>
                <w:rFonts w:asciiTheme="minorHAnsi" w:hAnsiTheme="minorHAnsi" w:cstheme="minorHAnsi"/>
                <w:sz w:val="16"/>
                <w:szCs w:val="16"/>
              </w:rPr>
              <w:t>i.</w:t>
            </w:r>
            <w:r w:rsidRPr="00CC7B68">
              <w:rPr>
                <w:rFonts w:asciiTheme="minorHAnsi" w:hAnsiTheme="minorHAnsi" w:cstheme="minorHAnsi"/>
                <w:sz w:val="16"/>
                <w:szCs w:val="16"/>
              </w:rPr>
              <w:tab/>
              <w:t>Total 3</w:t>
            </w:r>
            <w:r w:rsidRPr="00CC7B68">
              <w:rPr>
                <w:rFonts w:asciiTheme="minorHAnsi" w:hAnsiTheme="minorHAnsi" w:cstheme="minorHAnsi"/>
                <w:sz w:val="16"/>
                <w:szCs w:val="16"/>
                <w:vertAlign w:val="superscript"/>
              </w:rPr>
              <w:t>rd</w:t>
            </w:r>
            <w:r w:rsidRPr="00CC7B68">
              <w:rPr>
                <w:rFonts w:asciiTheme="minorHAnsi" w:hAnsiTheme="minorHAnsi" w:cstheme="minorHAnsi"/>
                <w:sz w:val="16"/>
                <w:szCs w:val="16"/>
              </w:rPr>
              <w:t xml:space="preserve"> Quarter </w:t>
            </w:r>
            <w:r w:rsidRPr="00CC7B68">
              <w:rPr>
                <w:rFonts w:asciiTheme="minorHAnsi" w:hAnsiTheme="minorHAnsi" w:cstheme="minorHAnsi"/>
                <w:sz w:val="16"/>
                <w:szCs w:val="16"/>
                <w:u w:val="single"/>
              </w:rPr>
              <w:t>(</w:t>
            </w:r>
            <w:proofErr w:type="spellStart"/>
            <w:r w:rsidRPr="00CC7B68">
              <w:rPr>
                <w:rFonts w:asciiTheme="minorHAnsi" w:hAnsiTheme="minorHAnsi" w:cstheme="minorHAnsi"/>
                <w:sz w:val="16"/>
                <w:szCs w:val="16"/>
                <w:u w:val="single"/>
              </w:rPr>
              <w:t>g+h</w:t>
            </w:r>
            <w:proofErr w:type="spellEnd"/>
            <w:r w:rsidRPr="00CC7B68">
              <w:rPr>
                <w:rFonts w:asciiTheme="minorHAnsi" w:hAnsiTheme="minorHAnsi" w:cstheme="minorHAnsi"/>
                <w:sz w:val="16"/>
                <w:szCs w:val="16"/>
                <w:u w:val="single"/>
              </w:rPr>
              <w:t>)</w:t>
            </w:r>
          </w:p>
        </w:tc>
        <w:tc>
          <w:tcPr>
            <w:tcW w:w="1296" w:type="dxa"/>
            <w:tcBorders>
              <w:top w:val="nil"/>
              <w:left w:val="nil"/>
              <w:bottom w:val="nil"/>
              <w:right w:val="nil"/>
            </w:tcBorders>
          </w:tcPr>
          <w:p w14:paraId="78DE8BE9"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0CAA56F8"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7DD71C2A"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406080AD"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0E6BD9CF" w14:textId="77777777" w:rsidTr="00EA0D79">
        <w:tc>
          <w:tcPr>
            <w:tcW w:w="3168" w:type="dxa"/>
            <w:tcBorders>
              <w:top w:val="nil"/>
              <w:left w:val="nil"/>
              <w:bottom w:val="nil"/>
              <w:right w:val="nil"/>
            </w:tcBorders>
          </w:tcPr>
          <w:p w14:paraId="04A916D2"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65DD1DA0"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6EC66AD3"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4CFD097A"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22616BA8" w14:textId="77777777" w:rsidR="003B352E" w:rsidRPr="00CC7B68" w:rsidRDefault="003B352E" w:rsidP="00BF7774">
            <w:pPr>
              <w:rPr>
                <w:rFonts w:asciiTheme="minorHAnsi" w:hAnsiTheme="minorHAnsi" w:cstheme="minorHAnsi"/>
                <w:sz w:val="16"/>
                <w:szCs w:val="16"/>
              </w:rPr>
            </w:pPr>
          </w:p>
        </w:tc>
      </w:tr>
      <w:tr w:rsidR="003B352E" w:rsidRPr="00CC7B68" w14:paraId="77EFD227" w14:textId="77777777" w:rsidTr="00EA0D79">
        <w:tc>
          <w:tcPr>
            <w:tcW w:w="3168" w:type="dxa"/>
            <w:tcBorders>
              <w:top w:val="nil"/>
              <w:left w:val="nil"/>
              <w:bottom w:val="nil"/>
              <w:right w:val="nil"/>
            </w:tcBorders>
          </w:tcPr>
          <w:p w14:paraId="5A8FA281" w14:textId="77777777" w:rsidR="003B352E" w:rsidRPr="00CC7B68" w:rsidRDefault="003B352E" w:rsidP="00BF7774">
            <w:pPr>
              <w:rPr>
                <w:rFonts w:asciiTheme="minorHAnsi" w:hAnsiTheme="minorHAnsi" w:cstheme="minorHAnsi"/>
                <w:sz w:val="16"/>
                <w:szCs w:val="16"/>
              </w:rPr>
            </w:pPr>
            <w:r w:rsidRPr="00CC7B68">
              <w:rPr>
                <w:rFonts w:asciiTheme="minorHAnsi" w:hAnsiTheme="minorHAnsi" w:cstheme="minorHAnsi"/>
                <w:sz w:val="16"/>
                <w:szCs w:val="16"/>
              </w:rPr>
              <w:t>OTTI recognized 4</w:t>
            </w:r>
            <w:r w:rsidRPr="00CC7B68">
              <w:rPr>
                <w:rFonts w:asciiTheme="minorHAnsi" w:hAnsiTheme="minorHAnsi" w:cstheme="minorHAnsi"/>
                <w:sz w:val="16"/>
                <w:szCs w:val="16"/>
                <w:vertAlign w:val="superscript"/>
              </w:rPr>
              <w:t>th</w:t>
            </w:r>
            <w:r w:rsidRPr="00CC7B68">
              <w:rPr>
                <w:rFonts w:asciiTheme="minorHAnsi" w:hAnsiTheme="minorHAnsi" w:cstheme="minorHAnsi"/>
                <w:sz w:val="16"/>
                <w:szCs w:val="16"/>
              </w:rPr>
              <w:t xml:space="preserve"> Quarter</w:t>
            </w:r>
          </w:p>
        </w:tc>
        <w:tc>
          <w:tcPr>
            <w:tcW w:w="1296" w:type="dxa"/>
            <w:tcBorders>
              <w:top w:val="nil"/>
              <w:left w:val="nil"/>
              <w:bottom w:val="nil"/>
              <w:right w:val="nil"/>
            </w:tcBorders>
          </w:tcPr>
          <w:p w14:paraId="535A1391"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41AD804F"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38204059"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48517484" w14:textId="77777777" w:rsidR="003B352E" w:rsidRPr="00CC7B68" w:rsidRDefault="003B352E" w:rsidP="00BF7774">
            <w:pPr>
              <w:rPr>
                <w:rFonts w:asciiTheme="minorHAnsi" w:hAnsiTheme="minorHAnsi" w:cstheme="minorHAnsi"/>
                <w:sz w:val="16"/>
                <w:szCs w:val="16"/>
              </w:rPr>
            </w:pPr>
          </w:p>
        </w:tc>
      </w:tr>
      <w:tr w:rsidR="003B352E" w:rsidRPr="00CC7B68" w14:paraId="1469F9ED" w14:textId="77777777" w:rsidTr="00EA0D79">
        <w:tc>
          <w:tcPr>
            <w:tcW w:w="3168" w:type="dxa"/>
            <w:tcBorders>
              <w:top w:val="nil"/>
              <w:left w:val="nil"/>
              <w:bottom w:val="nil"/>
              <w:right w:val="nil"/>
            </w:tcBorders>
          </w:tcPr>
          <w:p w14:paraId="465E1914"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22F4F84C"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2AE641E5"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5E7AB034"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23C695B5" w14:textId="77777777" w:rsidR="003B352E" w:rsidRPr="00CC7B68" w:rsidRDefault="003B352E" w:rsidP="00BF7774">
            <w:pPr>
              <w:rPr>
                <w:rFonts w:asciiTheme="minorHAnsi" w:hAnsiTheme="minorHAnsi" w:cstheme="minorHAnsi"/>
                <w:sz w:val="16"/>
                <w:szCs w:val="16"/>
              </w:rPr>
            </w:pPr>
          </w:p>
        </w:tc>
      </w:tr>
      <w:tr w:rsidR="003B352E" w:rsidRPr="00CC7B68" w14:paraId="316BDDBF" w14:textId="77777777" w:rsidTr="00EA0D79">
        <w:tc>
          <w:tcPr>
            <w:tcW w:w="3168" w:type="dxa"/>
            <w:tcBorders>
              <w:top w:val="nil"/>
              <w:left w:val="nil"/>
              <w:bottom w:val="nil"/>
              <w:right w:val="nil"/>
            </w:tcBorders>
          </w:tcPr>
          <w:p w14:paraId="40A5C347" w14:textId="77777777" w:rsidR="003B352E" w:rsidRPr="00CC7B68" w:rsidRDefault="003B352E" w:rsidP="00BF7774">
            <w:pPr>
              <w:ind w:left="331" w:hanging="331"/>
              <w:rPr>
                <w:rFonts w:asciiTheme="minorHAnsi" w:hAnsiTheme="minorHAnsi" w:cstheme="minorHAnsi"/>
                <w:sz w:val="16"/>
                <w:szCs w:val="16"/>
              </w:rPr>
            </w:pPr>
            <w:r w:rsidRPr="00CC7B68">
              <w:rPr>
                <w:rFonts w:asciiTheme="minorHAnsi" w:hAnsiTheme="minorHAnsi" w:cstheme="minorHAnsi"/>
                <w:sz w:val="16"/>
                <w:szCs w:val="16"/>
              </w:rPr>
              <w:t>j.</w:t>
            </w:r>
            <w:r w:rsidRPr="00CC7B68">
              <w:rPr>
                <w:rFonts w:asciiTheme="minorHAnsi" w:hAnsiTheme="minorHAnsi" w:cstheme="minorHAnsi"/>
                <w:sz w:val="16"/>
                <w:szCs w:val="16"/>
              </w:rPr>
              <w:tab/>
              <w:t>Intent to sell</w:t>
            </w:r>
          </w:p>
        </w:tc>
        <w:tc>
          <w:tcPr>
            <w:tcW w:w="1296" w:type="dxa"/>
            <w:tcBorders>
              <w:top w:val="nil"/>
              <w:left w:val="nil"/>
              <w:bottom w:val="nil"/>
              <w:right w:val="nil"/>
            </w:tcBorders>
          </w:tcPr>
          <w:p w14:paraId="32414DE4"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0E55E82B"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10B85FEA"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0C444085"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1F746784" w14:textId="77777777" w:rsidTr="00EA0D79">
        <w:tc>
          <w:tcPr>
            <w:tcW w:w="3168" w:type="dxa"/>
            <w:tcBorders>
              <w:top w:val="nil"/>
              <w:left w:val="nil"/>
              <w:bottom w:val="nil"/>
              <w:right w:val="nil"/>
            </w:tcBorders>
          </w:tcPr>
          <w:p w14:paraId="1226C168"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3D65E29"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01E7519F"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2232E4A8"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157AB4BD" w14:textId="77777777" w:rsidR="003B352E" w:rsidRPr="00CC7B68" w:rsidRDefault="003B352E" w:rsidP="00BF7774">
            <w:pPr>
              <w:rPr>
                <w:rFonts w:asciiTheme="minorHAnsi" w:hAnsiTheme="minorHAnsi" w:cstheme="minorHAnsi"/>
                <w:sz w:val="16"/>
                <w:szCs w:val="16"/>
              </w:rPr>
            </w:pPr>
          </w:p>
        </w:tc>
      </w:tr>
      <w:tr w:rsidR="003B352E" w:rsidRPr="00CC7B68" w14:paraId="08C69043" w14:textId="77777777" w:rsidTr="00EA0D79">
        <w:tc>
          <w:tcPr>
            <w:tcW w:w="3168" w:type="dxa"/>
            <w:tcBorders>
              <w:top w:val="nil"/>
              <w:left w:val="nil"/>
              <w:bottom w:val="nil"/>
              <w:right w:val="nil"/>
            </w:tcBorders>
          </w:tcPr>
          <w:p w14:paraId="4FB3F6EA" w14:textId="77777777" w:rsidR="003B352E" w:rsidRPr="00CC7B68" w:rsidRDefault="003B352E" w:rsidP="00BF7774">
            <w:pPr>
              <w:keepNext/>
              <w:keepLines/>
              <w:ind w:left="331" w:right="259" w:hanging="331"/>
              <w:rPr>
                <w:rFonts w:asciiTheme="minorHAnsi" w:hAnsiTheme="minorHAnsi" w:cstheme="minorHAnsi"/>
                <w:sz w:val="16"/>
                <w:szCs w:val="16"/>
              </w:rPr>
            </w:pPr>
            <w:r w:rsidRPr="00CC7B68">
              <w:rPr>
                <w:rFonts w:asciiTheme="minorHAnsi" w:hAnsiTheme="minorHAnsi" w:cstheme="minorHAnsi"/>
                <w:sz w:val="16"/>
                <w:szCs w:val="16"/>
              </w:rPr>
              <w:t>k.</w:t>
            </w:r>
            <w:r w:rsidRPr="00CC7B68">
              <w:rPr>
                <w:rFonts w:asciiTheme="minorHAnsi" w:hAnsiTheme="minorHAnsi" w:cstheme="minorHAnsi"/>
                <w:sz w:val="16"/>
                <w:szCs w:val="16"/>
              </w:rPr>
              <w:tab/>
              <w:t xml:space="preserve">Inability or lack of intent to retain the investment in the security for </w:t>
            </w:r>
            <w:proofErr w:type="gramStart"/>
            <w:r w:rsidRPr="00CC7B68">
              <w:rPr>
                <w:rFonts w:asciiTheme="minorHAnsi" w:hAnsiTheme="minorHAnsi" w:cstheme="minorHAnsi"/>
                <w:sz w:val="16"/>
                <w:szCs w:val="16"/>
              </w:rPr>
              <w:t>a period of time</w:t>
            </w:r>
            <w:proofErr w:type="gramEnd"/>
            <w:r w:rsidRPr="00CC7B68">
              <w:rPr>
                <w:rFonts w:asciiTheme="minorHAnsi" w:hAnsiTheme="minorHAnsi" w:cstheme="minorHAnsi"/>
                <w:sz w:val="16"/>
                <w:szCs w:val="16"/>
              </w:rPr>
              <w:t xml:space="preserve"> sufficient to recover the amortized cost basis</w:t>
            </w:r>
          </w:p>
        </w:tc>
        <w:tc>
          <w:tcPr>
            <w:tcW w:w="1296" w:type="dxa"/>
            <w:tcBorders>
              <w:top w:val="nil"/>
              <w:left w:val="nil"/>
              <w:bottom w:val="nil"/>
              <w:right w:val="nil"/>
            </w:tcBorders>
            <w:vAlign w:val="bottom"/>
          </w:tcPr>
          <w:p w14:paraId="46143F2E" w14:textId="77777777" w:rsidR="003B352E" w:rsidRPr="00CC7B68" w:rsidRDefault="003B352E" w:rsidP="00BF7774">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vAlign w:val="bottom"/>
          </w:tcPr>
          <w:p w14:paraId="11C8AF31" w14:textId="77777777" w:rsidR="003B352E" w:rsidRPr="00CC7B68" w:rsidRDefault="003B352E" w:rsidP="00BF7774">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vAlign w:val="bottom"/>
          </w:tcPr>
          <w:p w14:paraId="5AF5985B" w14:textId="77777777" w:rsidR="003B352E" w:rsidRPr="00CC7B68" w:rsidRDefault="003B352E" w:rsidP="00BF7774">
            <w:pPr>
              <w:keepNext/>
              <w:keepLines/>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vAlign w:val="bottom"/>
          </w:tcPr>
          <w:p w14:paraId="1AE2C5AF" w14:textId="77777777" w:rsidR="003B352E" w:rsidRPr="00CC7B68" w:rsidRDefault="003B352E" w:rsidP="00BF7774">
            <w:pPr>
              <w:keepNext/>
              <w:keepLines/>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7B134D1F" w14:textId="77777777" w:rsidTr="00EA0D79">
        <w:tc>
          <w:tcPr>
            <w:tcW w:w="3168" w:type="dxa"/>
            <w:tcBorders>
              <w:top w:val="nil"/>
              <w:left w:val="nil"/>
              <w:bottom w:val="nil"/>
              <w:right w:val="nil"/>
            </w:tcBorders>
          </w:tcPr>
          <w:p w14:paraId="44990AF8"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3E46A183"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36AEFB21"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71E4E0F9"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497B54D" w14:textId="77777777" w:rsidR="003B352E" w:rsidRPr="00CC7B68" w:rsidRDefault="003B352E" w:rsidP="00BF7774">
            <w:pPr>
              <w:rPr>
                <w:rFonts w:asciiTheme="minorHAnsi" w:hAnsiTheme="minorHAnsi" w:cstheme="minorHAnsi"/>
                <w:sz w:val="16"/>
                <w:szCs w:val="16"/>
              </w:rPr>
            </w:pPr>
          </w:p>
        </w:tc>
      </w:tr>
      <w:tr w:rsidR="003B352E" w:rsidRPr="00CC7B68" w14:paraId="174D8DEF" w14:textId="77777777" w:rsidTr="00EA0D79">
        <w:tc>
          <w:tcPr>
            <w:tcW w:w="3168" w:type="dxa"/>
            <w:tcBorders>
              <w:top w:val="nil"/>
              <w:left w:val="nil"/>
              <w:bottom w:val="nil"/>
              <w:right w:val="nil"/>
            </w:tcBorders>
          </w:tcPr>
          <w:p w14:paraId="2E828BBC" w14:textId="77777777" w:rsidR="003B352E" w:rsidRPr="00CC7B68" w:rsidRDefault="003B352E" w:rsidP="00BF7774">
            <w:pPr>
              <w:ind w:left="331" w:hanging="331"/>
              <w:rPr>
                <w:rFonts w:asciiTheme="minorHAnsi" w:hAnsiTheme="minorHAnsi" w:cstheme="minorHAnsi"/>
                <w:sz w:val="16"/>
                <w:szCs w:val="16"/>
              </w:rPr>
            </w:pPr>
            <w:r w:rsidRPr="00CC7B68">
              <w:rPr>
                <w:rFonts w:asciiTheme="minorHAnsi" w:hAnsiTheme="minorHAnsi" w:cstheme="minorHAnsi"/>
                <w:sz w:val="16"/>
                <w:szCs w:val="16"/>
              </w:rPr>
              <w:t>l.</w:t>
            </w:r>
            <w:r w:rsidRPr="00CC7B68">
              <w:rPr>
                <w:rFonts w:asciiTheme="minorHAnsi" w:hAnsiTheme="minorHAnsi" w:cstheme="minorHAnsi"/>
                <w:sz w:val="16"/>
                <w:szCs w:val="16"/>
              </w:rPr>
              <w:tab/>
              <w:t>Total 4</w:t>
            </w:r>
            <w:r w:rsidRPr="00CC7B68">
              <w:rPr>
                <w:rFonts w:asciiTheme="minorHAnsi" w:hAnsiTheme="minorHAnsi" w:cstheme="minorHAnsi"/>
                <w:sz w:val="16"/>
                <w:szCs w:val="16"/>
                <w:vertAlign w:val="superscript"/>
              </w:rPr>
              <w:t>th</w:t>
            </w:r>
            <w:r w:rsidRPr="00CC7B68">
              <w:rPr>
                <w:rFonts w:asciiTheme="minorHAnsi" w:hAnsiTheme="minorHAnsi" w:cstheme="minorHAnsi"/>
                <w:sz w:val="16"/>
                <w:szCs w:val="16"/>
              </w:rPr>
              <w:t xml:space="preserve"> Quarter (</w:t>
            </w:r>
            <w:proofErr w:type="spellStart"/>
            <w:r w:rsidRPr="00CC7B68">
              <w:rPr>
                <w:rFonts w:asciiTheme="minorHAnsi" w:hAnsiTheme="minorHAnsi" w:cstheme="minorHAnsi"/>
                <w:sz w:val="16"/>
                <w:szCs w:val="16"/>
              </w:rPr>
              <w:t>j+k</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61376D4F"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c>
          <w:tcPr>
            <w:tcW w:w="1080" w:type="dxa"/>
            <w:tcBorders>
              <w:top w:val="nil"/>
              <w:left w:val="nil"/>
              <w:bottom w:val="nil"/>
              <w:right w:val="nil"/>
            </w:tcBorders>
          </w:tcPr>
          <w:p w14:paraId="26694A84"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305C6320"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63538CCD" w14:textId="77777777" w:rsidR="003B352E" w:rsidRPr="00CC7B68" w:rsidRDefault="003B352E" w:rsidP="00BF7774">
            <w:pPr>
              <w:tabs>
                <w:tab w:val="left" w:pos="101"/>
                <w:tab w:val="left" w:leader="underscore" w:pos="1109"/>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Pr>
                <w:rFonts w:asciiTheme="minorHAnsi" w:hAnsiTheme="minorHAnsi" w:cstheme="minorHAnsi"/>
                <w:sz w:val="16"/>
                <w:szCs w:val="16"/>
              </w:rPr>
              <w:tab/>
            </w:r>
          </w:p>
        </w:tc>
      </w:tr>
      <w:tr w:rsidR="003B352E" w:rsidRPr="00CC7B68" w14:paraId="2C556306" w14:textId="77777777" w:rsidTr="00EA0D79">
        <w:tc>
          <w:tcPr>
            <w:tcW w:w="3168" w:type="dxa"/>
            <w:tcBorders>
              <w:top w:val="nil"/>
              <w:left w:val="nil"/>
              <w:bottom w:val="nil"/>
              <w:right w:val="nil"/>
            </w:tcBorders>
          </w:tcPr>
          <w:p w14:paraId="154ACE29"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1D3C78B"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649B18BA" w14:textId="77777777" w:rsidR="003B352E" w:rsidRPr="00CC7B68" w:rsidRDefault="003B352E" w:rsidP="00BF7774">
            <w:pPr>
              <w:rPr>
                <w:rFonts w:asciiTheme="minorHAnsi" w:hAnsiTheme="minorHAnsi" w:cstheme="minorHAnsi"/>
                <w:sz w:val="16"/>
                <w:szCs w:val="16"/>
              </w:rPr>
            </w:pPr>
          </w:p>
        </w:tc>
        <w:tc>
          <w:tcPr>
            <w:tcW w:w="1080" w:type="dxa"/>
            <w:tcBorders>
              <w:top w:val="nil"/>
              <w:left w:val="nil"/>
              <w:bottom w:val="nil"/>
              <w:right w:val="nil"/>
            </w:tcBorders>
          </w:tcPr>
          <w:p w14:paraId="2D1093E1" w14:textId="77777777" w:rsidR="003B352E" w:rsidRPr="00CC7B68" w:rsidRDefault="003B352E" w:rsidP="00BF7774">
            <w:pPr>
              <w:rPr>
                <w:rFonts w:asciiTheme="minorHAnsi" w:hAnsiTheme="minorHAnsi" w:cstheme="minorHAnsi"/>
                <w:sz w:val="16"/>
                <w:szCs w:val="16"/>
              </w:rPr>
            </w:pPr>
          </w:p>
        </w:tc>
        <w:tc>
          <w:tcPr>
            <w:tcW w:w="1296" w:type="dxa"/>
            <w:tcBorders>
              <w:top w:val="nil"/>
              <w:left w:val="nil"/>
              <w:bottom w:val="nil"/>
              <w:right w:val="nil"/>
            </w:tcBorders>
          </w:tcPr>
          <w:p w14:paraId="7005DF53" w14:textId="77777777" w:rsidR="003B352E" w:rsidRPr="00CC7B68" w:rsidRDefault="003B352E" w:rsidP="00BF7774">
            <w:pPr>
              <w:rPr>
                <w:rFonts w:asciiTheme="minorHAnsi" w:hAnsiTheme="minorHAnsi" w:cstheme="minorHAnsi"/>
                <w:sz w:val="16"/>
                <w:szCs w:val="16"/>
              </w:rPr>
            </w:pPr>
          </w:p>
        </w:tc>
      </w:tr>
      <w:tr w:rsidR="003B352E" w:rsidRPr="00CC7B68" w14:paraId="58EC9D1B" w14:textId="77777777" w:rsidTr="00EA0D79">
        <w:tc>
          <w:tcPr>
            <w:tcW w:w="3168" w:type="dxa"/>
            <w:tcBorders>
              <w:top w:val="nil"/>
              <w:left w:val="nil"/>
              <w:bottom w:val="nil"/>
              <w:right w:val="nil"/>
            </w:tcBorders>
          </w:tcPr>
          <w:p w14:paraId="62C497FF" w14:textId="77777777" w:rsidR="003B352E" w:rsidRPr="00CC7B68" w:rsidRDefault="003B352E" w:rsidP="00BF7774">
            <w:pPr>
              <w:ind w:left="331" w:hanging="331"/>
              <w:rPr>
                <w:rFonts w:asciiTheme="minorHAnsi" w:hAnsiTheme="minorHAnsi" w:cstheme="minorHAnsi"/>
                <w:sz w:val="16"/>
                <w:szCs w:val="16"/>
              </w:rPr>
            </w:pPr>
          </w:p>
        </w:tc>
        <w:tc>
          <w:tcPr>
            <w:tcW w:w="1296" w:type="dxa"/>
            <w:tcBorders>
              <w:top w:val="nil"/>
              <w:left w:val="nil"/>
              <w:bottom w:val="nil"/>
              <w:right w:val="nil"/>
            </w:tcBorders>
          </w:tcPr>
          <w:p w14:paraId="2B080208" w14:textId="77777777" w:rsidR="003B352E" w:rsidRPr="00CC7B68" w:rsidRDefault="003B352E" w:rsidP="00BF7774">
            <w:pPr>
              <w:tabs>
                <w:tab w:val="left" w:pos="101"/>
                <w:tab w:val="left" w:pos="360"/>
                <w:tab w:val="left" w:pos="720"/>
                <w:tab w:val="left" w:pos="1080"/>
                <w:tab w:val="left" w:leader="underscore" w:pos="1109"/>
                <w:tab w:val="left" w:pos="1440"/>
                <w:tab w:val="left" w:pos="1800"/>
                <w:tab w:val="left" w:pos="2160"/>
              </w:tabs>
              <w:rPr>
                <w:rFonts w:asciiTheme="minorHAnsi" w:hAnsiTheme="minorHAnsi" w:cstheme="minorHAnsi"/>
                <w:sz w:val="16"/>
                <w:szCs w:val="16"/>
              </w:rPr>
            </w:pPr>
          </w:p>
        </w:tc>
        <w:tc>
          <w:tcPr>
            <w:tcW w:w="1080" w:type="dxa"/>
            <w:tcBorders>
              <w:top w:val="nil"/>
              <w:left w:val="nil"/>
              <w:bottom w:val="nil"/>
              <w:right w:val="nil"/>
            </w:tcBorders>
          </w:tcPr>
          <w:p w14:paraId="6D42B210" w14:textId="77777777" w:rsidR="003B352E" w:rsidRPr="00CC7B68" w:rsidRDefault="003B352E" w:rsidP="00BF7774">
            <w:pPr>
              <w:tabs>
                <w:tab w:val="left" w:pos="115"/>
                <w:tab w:val="left" w:pos="360"/>
                <w:tab w:val="left" w:pos="720"/>
                <w:tab w:val="left" w:leader="underscore" w:pos="1008"/>
                <w:tab w:val="left" w:pos="1080"/>
                <w:tab w:val="left" w:pos="1440"/>
                <w:tab w:val="left" w:pos="1800"/>
                <w:tab w:val="left" w:pos="2160"/>
              </w:tabs>
              <w:rPr>
                <w:rFonts w:asciiTheme="minorHAnsi" w:hAnsiTheme="minorHAnsi" w:cstheme="minorHAnsi"/>
                <w:sz w:val="16"/>
                <w:szCs w:val="16"/>
              </w:rPr>
            </w:pPr>
          </w:p>
        </w:tc>
        <w:tc>
          <w:tcPr>
            <w:tcW w:w="1080" w:type="dxa"/>
            <w:tcBorders>
              <w:top w:val="nil"/>
              <w:left w:val="nil"/>
              <w:bottom w:val="nil"/>
              <w:right w:val="nil"/>
            </w:tcBorders>
          </w:tcPr>
          <w:p w14:paraId="32B602C1" w14:textId="77777777" w:rsidR="003B352E" w:rsidRPr="00CC7B68" w:rsidRDefault="003B352E" w:rsidP="00BF7774">
            <w:pPr>
              <w:tabs>
                <w:tab w:val="left" w:pos="115"/>
                <w:tab w:val="left" w:pos="360"/>
                <w:tab w:val="left" w:pos="720"/>
                <w:tab w:val="left" w:leader="underscore" w:pos="1008"/>
                <w:tab w:val="left" w:pos="1080"/>
                <w:tab w:val="left" w:pos="1440"/>
                <w:tab w:val="left" w:pos="1800"/>
                <w:tab w:val="left" w:pos="2160"/>
              </w:tabs>
              <w:rPr>
                <w:rFonts w:asciiTheme="minorHAnsi" w:hAnsiTheme="minorHAnsi" w:cstheme="minorHAnsi"/>
                <w:sz w:val="16"/>
                <w:szCs w:val="16"/>
              </w:rPr>
            </w:pPr>
          </w:p>
        </w:tc>
        <w:tc>
          <w:tcPr>
            <w:tcW w:w="1296" w:type="dxa"/>
            <w:tcBorders>
              <w:top w:val="nil"/>
              <w:left w:val="nil"/>
              <w:bottom w:val="nil"/>
              <w:right w:val="nil"/>
            </w:tcBorders>
          </w:tcPr>
          <w:p w14:paraId="0B94722B" w14:textId="77777777" w:rsidR="003B352E" w:rsidRPr="00CC7B68" w:rsidRDefault="003B352E" w:rsidP="00BF7774">
            <w:pPr>
              <w:tabs>
                <w:tab w:val="left" w:pos="101"/>
                <w:tab w:val="left" w:pos="360"/>
                <w:tab w:val="left" w:pos="720"/>
                <w:tab w:val="left" w:pos="1080"/>
                <w:tab w:val="left" w:leader="underscore" w:pos="1109"/>
                <w:tab w:val="left" w:pos="1440"/>
                <w:tab w:val="left" w:pos="1800"/>
                <w:tab w:val="left" w:pos="2160"/>
              </w:tabs>
              <w:rPr>
                <w:rFonts w:asciiTheme="minorHAnsi" w:hAnsiTheme="minorHAnsi" w:cstheme="minorHAnsi"/>
                <w:sz w:val="16"/>
                <w:szCs w:val="16"/>
              </w:rPr>
            </w:pPr>
          </w:p>
        </w:tc>
      </w:tr>
      <w:tr w:rsidR="003B352E" w:rsidRPr="00CC7B68" w14:paraId="3B56AE92" w14:textId="77777777" w:rsidTr="00EA0D79">
        <w:tc>
          <w:tcPr>
            <w:tcW w:w="3168" w:type="dxa"/>
            <w:tcBorders>
              <w:top w:val="nil"/>
              <w:left w:val="nil"/>
              <w:bottom w:val="nil"/>
              <w:right w:val="nil"/>
            </w:tcBorders>
          </w:tcPr>
          <w:p w14:paraId="08540B93" w14:textId="77777777" w:rsidR="003B352E" w:rsidRPr="00CC7B68" w:rsidRDefault="003B352E" w:rsidP="00BF7774">
            <w:pPr>
              <w:tabs>
                <w:tab w:val="left" w:pos="331"/>
              </w:tabs>
              <w:rPr>
                <w:rFonts w:asciiTheme="minorHAnsi" w:hAnsiTheme="minorHAnsi" w:cstheme="minorHAnsi"/>
                <w:sz w:val="16"/>
                <w:szCs w:val="16"/>
              </w:rPr>
            </w:pPr>
            <w:r w:rsidRPr="00CC7B68">
              <w:rPr>
                <w:rFonts w:asciiTheme="minorHAnsi" w:hAnsiTheme="minorHAnsi" w:cstheme="minorHAnsi"/>
                <w:sz w:val="16"/>
                <w:szCs w:val="16"/>
              </w:rPr>
              <w:t>m.</w:t>
            </w:r>
            <w:r w:rsidRPr="00CC7B68">
              <w:rPr>
                <w:rFonts w:asciiTheme="minorHAnsi" w:hAnsiTheme="minorHAnsi" w:cstheme="minorHAnsi"/>
                <w:sz w:val="16"/>
                <w:szCs w:val="16"/>
              </w:rPr>
              <w:tab/>
              <w:t>Annual Aggregate Total (</w:t>
            </w:r>
            <w:proofErr w:type="spellStart"/>
            <w:r w:rsidRPr="00CC7B68">
              <w:rPr>
                <w:rFonts w:asciiTheme="minorHAnsi" w:hAnsiTheme="minorHAnsi" w:cstheme="minorHAnsi"/>
                <w:sz w:val="16"/>
                <w:szCs w:val="16"/>
              </w:rPr>
              <w:t>c+f+i+l</w:t>
            </w:r>
            <w:proofErr w:type="spellEnd"/>
            <w:r w:rsidRPr="00CC7B68">
              <w:rPr>
                <w:rFonts w:asciiTheme="minorHAnsi" w:hAnsiTheme="minorHAnsi" w:cstheme="minorHAnsi"/>
                <w:sz w:val="16"/>
                <w:szCs w:val="16"/>
              </w:rPr>
              <w:t>)</w:t>
            </w:r>
          </w:p>
        </w:tc>
        <w:tc>
          <w:tcPr>
            <w:tcW w:w="1296" w:type="dxa"/>
            <w:tcBorders>
              <w:top w:val="nil"/>
              <w:left w:val="nil"/>
              <w:bottom w:val="nil"/>
              <w:right w:val="nil"/>
            </w:tcBorders>
          </w:tcPr>
          <w:p w14:paraId="1B4CB60F" w14:textId="77777777" w:rsidR="003B352E" w:rsidRPr="00CC7B68" w:rsidRDefault="003B352E" w:rsidP="00BF7774">
            <w:pPr>
              <w:tabs>
                <w:tab w:val="left" w:pos="101"/>
                <w:tab w:val="left" w:leader="underscore" w:pos="1109"/>
              </w:tabs>
              <w:rPr>
                <w:rFonts w:asciiTheme="minorHAnsi" w:hAnsiTheme="minorHAnsi" w:cstheme="minorHAnsi"/>
                <w:sz w:val="16"/>
                <w:szCs w:val="16"/>
              </w:rPr>
            </w:pPr>
          </w:p>
        </w:tc>
        <w:tc>
          <w:tcPr>
            <w:tcW w:w="1080" w:type="dxa"/>
            <w:tcBorders>
              <w:top w:val="nil"/>
              <w:left w:val="nil"/>
              <w:bottom w:val="nil"/>
              <w:right w:val="nil"/>
            </w:tcBorders>
          </w:tcPr>
          <w:p w14:paraId="68F12501"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080" w:type="dxa"/>
            <w:tcBorders>
              <w:top w:val="nil"/>
              <w:left w:val="nil"/>
              <w:bottom w:val="nil"/>
              <w:right w:val="nil"/>
            </w:tcBorders>
          </w:tcPr>
          <w:p w14:paraId="0625831D" w14:textId="77777777" w:rsidR="003B352E" w:rsidRPr="00CC7B68" w:rsidRDefault="003B352E" w:rsidP="00BF7774">
            <w:pPr>
              <w:tabs>
                <w:tab w:val="left" w:pos="115"/>
                <w:tab w:val="left" w:leader="underscore" w:pos="1008"/>
              </w:tabs>
              <w:rPr>
                <w:rFonts w:asciiTheme="minorHAnsi" w:hAnsiTheme="minorHAnsi" w:cstheme="minorHAnsi"/>
                <w:sz w:val="16"/>
                <w:szCs w:val="16"/>
              </w:rPr>
            </w:pPr>
            <w:r w:rsidRPr="00CC7B68">
              <w:rPr>
                <w:rFonts w:asciiTheme="minorHAnsi" w:hAnsiTheme="minorHAnsi" w:cstheme="minorHAnsi"/>
                <w:sz w:val="16"/>
                <w:szCs w:val="16"/>
              </w:rPr>
              <w:t>$</w:t>
            </w:r>
            <w:r w:rsidRPr="00CC7B68">
              <w:rPr>
                <w:rFonts w:asciiTheme="minorHAnsi" w:hAnsiTheme="minorHAnsi" w:cstheme="minorHAnsi"/>
                <w:sz w:val="16"/>
                <w:szCs w:val="16"/>
              </w:rPr>
              <w:tab/>
            </w:r>
            <w:r w:rsidRPr="00CC7B68">
              <w:rPr>
                <w:rFonts w:asciiTheme="minorHAnsi" w:hAnsiTheme="minorHAnsi" w:cstheme="minorHAnsi"/>
                <w:sz w:val="16"/>
                <w:szCs w:val="16"/>
              </w:rPr>
              <w:tab/>
            </w:r>
          </w:p>
        </w:tc>
        <w:tc>
          <w:tcPr>
            <w:tcW w:w="1296" w:type="dxa"/>
            <w:tcBorders>
              <w:top w:val="nil"/>
              <w:left w:val="nil"/>
              <w:bottom w:val="nil"/>
              <w:right w:val="nil"/>
            </w:tcBorders>
          </w:tcPr>
          <w:p w14:paraId="6823AAA7" w14:textId="77777777" w:rsidR="003B352E" w:rsidRPr="00CC7B68" w:rsidRDefault="003B352E" w:rsidP="00BF7774">
            <w:pPr>
              <w:tabs>
                <w:tab w:val="left" w:pos="101"/>
                <w:tab w:val="left" w:leader="underscore" w:pos="1109"/>
              </w:tabs>
              <w:rPr>
                <w:rFonts w:asciiTheme="minorHAnsi" w:hAnsiTheme="minorHAnsi" w:cstheme="minorHAnsi"/>
                <w:sz w:val="16"/>
                <w:szCs w:val="16"/>
              </w:rPr>
            </w:pPr>
          </w:p>
        </w:tc>
      </w:tr>
    </w:tbl>
    <w:p w14:paraId="0773F215" w14:textId="77777777" w:rsidR="003B352E" w:rsidRPr="00891EA2" w:rsidRDefault="003B352E" w:rsidP="003B352E">
      <w:pPr>
        <w:rPr>
          <w:rFonts w:asciiTheme="minorHAnsi" w:hAnsiTheme="minorHAnsi" w:cstheme="minorHAnsi"/>
        </w:rPr>
      </w:pPr>
    </w:p>
    <w:p w14:paraId="59D8BB3D" w14:textId="26888A4F" w:rsidR="003B352E" w:rsidRPr="00891EA2" w:rsidRDefault="003B352E">
      <w:pPr>
        <w:keepNext/>
        <w:keepLines/>
        <w:tabs>
          <w:tab w:val="right" w:pos="1620"/>
        </w:tabs>
        <w:ind w:left="2160" w:hanging="2160"/>
        <w:jc w:val="both"/>
        <w:rPr>
          <w:rFonts w:asciiTheme="minorHAnsi" w:hAnsiTheme="minorHAnsi" w:cstheme="minorHAnsi"/>
        </w:rPr>
        <w:pPrChange w:id="494" w:author="Gann, Julie" w:date="2025-06-13T11:50:00Z" w16du:dateUtc="2025-06-13T16:50:00Z">
          <w:pPr>
            <w:keepNext/>
            <w:keepLines/>
            <w:tabs>
              <w:tab w:val="right" w:pos="1620"/>
            </w:tabs>
          </w:pPr>
        </w:pPrChange>
      </w:pPr>
      <w:r w:rsidRPr="00891EA2">
        <w:rPr>
          <w:rFonts w:asciiTheme="minorHAnsi" w:hAnsiTheme="minorHAnsi" w:cstheme="minorHAnsi"/>
        </w:rPr>
        <w:tab/>
        <w:t>(3)</w:t>
      </w:r>
      <w:ins w:id="495" w:author="Gann, Julie" w:date="2025-06-12T15:18:00Z" w16du:dateUtc="2025-06-12T20:18:00Z">
        <w:r w:rsidR="00BE6ABE">
          <w:rPr>
            <w:rFonts w:asciiTheme="minorHAnsi" w:hAnsiTheme="minorHAnsi" w:cstheme="minorHAnsi"/>
          </w:rPr>
          <w:t xml:space="preserve"> </w:t>
        </w:r>
        <w:r w:rsidR="00BE6ABE">
          <w:rPr>
            <w:rFonts w:asciiTheme="minorHAnsi" w:hAnsiTheme="minorHAnsi" w:cstheme="minorHAnsi"/>
          </w:rPr>
          <w:tab/>
        </w:r>
        <w:r w:rsidR="00BE6ABE">
          <w:rPr>
            <w:rFonts w:asciiTheme="minorHAnsi" w:hAnsiTheme="minorHAnsi" w:cstheme="minorHAnsi"/>
            <w:sz w:val="22"/>
            <w:szCs w:val="22"/>
          </w:rPr>
          <w:t>For asset-backed securities</w:t>
        </w:r>
      </w:ins>
      <w:ins w:id="496" w:author="Gann, Julie" w:date="2025-07-16T12:59:00Z" w16du:dateUtc="2025-07-16T17:59:00Z">
        <w:r w:rsidR="00CC4D3D">
          <w:rPr>
            <w:rFonts w:asciiTheme="minorHAnsi" w:hAnsiTheme="minorHAnsi" w:cstheme="minorHAnsi"/>
            <w:sz w:val="22"/>
            <w:szCs w:val="22"/>
          </w:rPr>
          <w:t xml:space="preserve"> (ABS)</w:t>
        </w:r>
      </w:ins>
      <w:ins w:id="497" w:author="Gann, Julie" w:date="2025-06-13T11:49:00Z" w16du:dateUtc="2025-06-13T16:49:00Z">
        <w:r w:rsidR="00EE2DB6">
          <w:rPr>
            <w:rFonts w:asciiTheme="minorHAnsi" w:hAnsiTheme="minorHAnsi" w:cstheme="minorHAnsi"/>
            <w:sz w:val="22"/>
            <w:szCs w:val="22"/>
          </w:rPr>
          <w:t xml:space="preserve"> in sc</w:t>
        </w:r>
      </w:ins>
      <w:ins w:id="498" w:author="Gann, Julie" w:date="2025-06-13T11:50:00Z" w16du:dateUtc="2025-06-13T16:50:00Z">
        <w:r w:rsidR="00EE2DB6">
          <w:rPr>
            <w:rFonts w:asciiTheme="minorHAnsi" w:hAnsiTheme="minorHAnsi" w:cstheme="minorHAnsi"/>
            <w:sz w:val="22"/>
            <w:szCs w:val="22"/>
          </w:rPr>
          <w:t>ope of SSAP No. 43</w:t>
        </w:r>
      </w:ins>
      <w:ins w:id="499" w:author="Gann, Julie" w:date="2025-06-12T15:18:00Z" w16du:dateUtc="2025-06-12T20:18:00Z">
        <w:r w:rsidR="00BE6ABE">
          <w:rPr>
            <w:rFonts w:asciiTheme="minorHAnsi" w:hAnsiTheme="minorHAnsi" w:cstheme="minorHAnsi"/>
            <w:sz w:val="22"/>
            <w:szCs w:val="22"/>
          </w:rPr>
          <w:t xml:space="preserve">, </w:t>
        </w:r>
      </w:ins>
      <w:ins w:id="500" w:author="Gann, Julie" w:date="2025-07-09T10:47:00Z" w16du:dateUtc="2025-07-09T15:47:00Z">
        <w:r w:rsidR="004B7AEF">
          <w:rPr>
            <w:rFonts w:asciiTheme="minorHAnsi" w:hAnsiTheme="minorHAnsi" w:cstheme="minorHAnsi"/>
            <w:sz w:val="22"/>
            <w:szCs w:val="22"/>
          </w:rPr>
          <w:t xml:space="preserve">all </w:t>
        </w:r>
      </w:ins>
      <w:ins w:id="501" w:author="Gann, Julie" w:date="2025-06-12T15:18:00Z" w16du:dateUtc="2025-06-12T20:18:00Z">
        <w:r w:rsidR="00BE6ABE">
          <w:rPr>
            <w:rFonts w:asciiTheme="minorHAnsi" w:hAnsiTheme="minorHAnsi" w:cstheme="minorHAnsi"/>
            <w:sz w:val="22"/>
            <w:szCs w:val="22"/>
          </w:rPr>
          <w:t>non-bond debt securities and residual interests captured under the allowable earned yield in scope of SSAP No. 21</w:t>
        </w:r>
      </w:ins>
      <w:ins w:id="502" w:author="Gann, Julie" w:date="2025-07-09T10:48:00Z" w16du:dateUtc="2025-07-09T15:48:00Z">
        <w:r w:rsidR="00CA0F50">
          <w:rPr>
            <w:rFonts w:asciiTheme="minorHAnsi" w:hAnsiTheme="minorHAnsi" w:cstheme="minorHAnsi"/>
            <w:sz w:val="22"/>
            <w:szCs w:val="22"/>
          </w:rPr>
          <w:t xml:space="preserve"> </w:t>
        </w:r>
        <w:r w:rsidR="00CA0F50" w:rsidRPr="00362B76">
          <w:rPr>
            <w:rFonts w:asciiTheme="minorHAnsi" w:hAnsiTheme="minorHAnsi" w:cstheme="minorHAnsi"/>
            <w:sz w:val="22"/>
            <w:szCs w:val="22"/>
          </w:rPr>
          <w:t xml:space="preserve">with an other-than-temporary impairment </w:t>
        </w:r>
        <w:r w:rsidR="00CA0F50" w:rsidRPr="00362B76">
          <w:rPr>
            <w:rFonts w:asciiTheme="minorHAnsi" w:hAnsiTheme="minorHAnsi" w:cstheme="minorHAnsi"/>
            <w:bCs/>
            <w:sz w:val="22"/>
            <w:szCs w:val="22"/>
          </w:rPr>
          <w:t>recognized in the current reporting period</w:t>
        </w:r>
        <w:r w:rsidR="00CA0F50" w:rsidRPr="00362B76">
          <w:rPr>
            <w:rFonts w:asciiTheme="minorHAnsi" w:hAnsiTheme="minorHAnsi" w:cstheme="minorHAnsi"/>
            <w:sz w:val="22"/>
            <w:szCs w:val="22"/>
          </w:rPr>
          <w:t xml:space="preserve"> as the present value of cash flows expected to be collected is less than the amortized cost basis of the securities:</w:t>
        </w:r>
      </w:ins>
      <w:r w:rsidR="00F80DD0">
        <w:rPr>
          <w:rFonts w:asciiTheme="minorHAnsi" w:hAnsiTheme="minorHAnsi" w:cstheme="minorHAnsi"/>
          <w:sz w:val="22"/>
          <w:szCs w:val="22"/>
        </w:rPr>
        <w:t xml:space="preserve"> </w:t>
      </w:r>
      <w:r w:rsidR="00F80DD0" w:rsidRPr="00F80DD0">
        <w:rPr>
          <w:rFonts w:asciiTheme="minorHAnsi" w:hAnsiTheme="minorHAnsi" w:cstheme="minorHAnsi"/>
          <w:i/>
          <w:iCs/>
          <w:highlight w:val="lightGray"/>
        </w:rPr>
        <w:t>(</w:t>
      </w:r>
      <w:r w:rsidR="00F80DD0">
        <w:rPr>
          <w:rFonts w:asciiTheme="minorHAnsi" w:hAnsiTheme="minorHAnsi" w:cstheme="minorHAnsi"/>
          <w:i/>
          <w:iCs/>
          <w:highlight w:val="lightGray"/>
        </w:rPr>
        <w:t xml:space="preserve">Only </w:t>
      </w:r>
      <w:r w:rsidR="0072796F">
        <w:rPr>
          <w:rFonts w:asciiTheme="minorHAnsi" w:hAnsiTheme="minorHAnsi" w:cstheme="minorHAnsi"/>
          <w:i/>
          <w:iCs/>
          <w:highlight w:val="lightGray"/>
        </w:rPr>
        <w:t>reporting lines are new within existing t</w:t>
      </w:r>
      <w:r w:rsidR="00F80DD0" w:rsidRPr="00F80DD0">
        <w:rPr>
          <w:rFonts w:asciiTheme="minorHAnsi" w:hAnsiTheme="minorHAnsi" w:cstheme="minorHAnsi"/>
          <w:i/>
          <w:iCs/>
          <w:highlight w:val="lightGray"/>
        </w:rPr>
        <w:t xml:space="preserve">emplate. </w:t>
      </w:r>
      <w:r w:rsidR="00F80DD0">
        <w:rPr>
          <w:rFonts w:asciiTheme="minorHAnsi" w:hAnsiTheme="minorHAnsi" w:cstheme="minorHAnsi"/>
          <w:i/>
          <w:iCs/>
          <w:highlight w:val="lightGray"/>
        </w:rPr>
        <w:t xml:space="preserve">There </w:t>
      </w:r>
      <w:r w:rsidR="0072796F">
        <w:rPr>
          <w:rFonts w:asciiTheme="minorHAnsi" w:hAnsiTheme="minorHAnsi" w:cstheme="minorHAnsi"/>
          <w:i/>
          <w:iCs/>
          <w:highlight w:val="lightGray"/>
        </w:rPr>
        <w:t>are</w:t>
      </w:r>
      <w:r w:rsidR="00F80DD0">
        <w:rPr>
          <w:rFonts w:asciiTheme="minorHAnsi" w:hAnsiTheme="minorHAnsi" w:cstheme="minorHAnsi"/>
          <w:i/>
          <w:iCs/>
          <w:highlight w:val="lightGray"/>
        </w:rPr>
        <w:t xml:space="preserve"> c</w:t>
      </w:r>
      <w:r w:rsidR="00F80DD0" w:rsidRPr="00F80DD0">
        <w:rPr>
          <w:rFonts w:asciiTheme="minorHAnsi" w:hAnsiTheme="minorHAnsi" w:cstheme="minorHAnsi"/>
          <w:i/>
          <w:iCs/>
          <w:highlight w:val="lightGray"/>
        </w:rPr>
        <w:t>urrently no instruction</w:t>
      </w:r>
      <w:r w:rsidR="0072796F">
        <w:rPr>
          <w:rFonts w:asciiTheme="minorHAnsi" w:hAnsiTheme="minorHAnsi" w:cstheme="minorHAnsi"/>
          <w:i/>
          <w:iCs/>
          <w:highlight w:val="lightGray"/>
        </w:rPr>
        <w:t>s</w:t>
      </w:r>
      <w:r w:rsidR="00F80DD0" w:rsidRPr="00F80DD0">
        <w:rPr>
          <w:rFonts w:asciiTheme="minorHAnsi" w:hAnsiTheme="minorHAnsi" w:cstheme="minorHAnsi"/>
          <w:i/>
          <w:iCs/>
          <w:highlight w:val="lightGray"/>
        </w:rPr>
        <w:t xml:space="preserve"> with </w:t>
      </w:r>
      <w:r w:rsidR="00F80DD0">
        <w:rPr>
          <w:rFonts w:asciiTheme="minorHAnsi" w:hAnsiTheme="minorHAnsi" w:cstheme="minorHAnsi"/>
          <w:i/>
          <w:iCs/>
          <w:highlight w:val="lightGray"/>
        </w:rPr>
        <w:t xml:space="preserve">the existing </w:t>
      </w:r>
      <w:r w:rsidR="00F80DD0" w:rsidRPr="00F80DD0">
        <w:rPr>
          <w:rFonts w:asciiTheme="minorHAnsi" w:hAnsiTheme="minorHAnsi" w:cstheme="minorHAnsi"/>
          <w:i/>
          <w:iCs/>
          <w:highlight w:val="lightGray"/>
        </w:rPr>
        <w:t>template.)</w:t>
      </w:r>
    </w:p>
    <w:p w14:paraId="6A93F34A" w14:textId="77777777" w:rsidR="003B352E" w:rsidRPr="00891EA2" w:rsidRDefault="003B352E" w:rsidP="003B352E">
      <w:pPr>
        <w:keepNext/>
        <w:keepLines/>
        <w:rPr>
          <w:rFonts w:asciiTheme="minorHAnsi" w:hAnsiTheme="minorHAnsi" w:cstheme="minorHAnsi"/>
        </w:rPr>
      </w:pPr>
    </w:p>
    <w:tbl>
      <w:tblPr>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Grid>
        <w:gridCol w:w="1620"/>
        <w:gridCol w:w="938"/>
        <w:gridCol w:w="6"/>
        <w:gridCol w:w="1240"/>
        <w:gridCol w:w="6"/>
        <w:gridCol w:w="1116"/>
        <w:gridCol w:w="6"/>
        <w:gridCol w:w="1240"/>
        <w:gridCol w:w="6"/>
        <w:gridCol w:w="1364"/>
        <w:gridCol w:w="6"/>
        <w:gridCol w:w="993"/>
        <w:gridCol w:w="6"/>
        <w:gridCol w:w="993"/>
        <w:gridCol w:w="6"/>
        <w:tblGridChange w:id="503">
          <w:tblGrid>
            <w:gridCol w:w="1620"/>
            <w:gridCol w:w="938"/>
            <w:gridCol w:w="1246"/>
            <w:gridCol w:w="1122"/>
            <w:gridCol w:w="1246"/>
            <w:gridCol w:w="1370"/>
            <w:gridCol w:w="999"/>
            <w:gridCol w:w="999"/>
            <w:gridCol w:w="9644"/>
            <w:gridCol w:w="270"/>
            <w:gridCol w:w="270"/>
            <w:gridCol w:w="938"/>
            <w:gridCol w:w="266"/>
            <w:gridCol w:w="672"/>
            <w:gridCol w:w="266"/>
            <w:gridCol w:w="938"/>
            <w:gridCol w:w="42"/>
            <w:gridCol w:w="1122"/>
            <w:gridCol w:w="82"/>
            <w:gridCol w:w="1122"/>
            <w:gridCol w:w="42"/>
            <w:gridCol w:w="1204"/>
            <w:gridCol w:w="166"/>
            <w:gridCol w:w="999"/>
            <w:gridCol w:w="205"/>
            <w:gridCol w:w="794"/>
            <w:gridCol w:w="205"/>
            <w:gridCol w:w="999"/>
          </w:tblGrid>
        </w:tblGridChange>
      </w:tblGrid>
      <w:tr w:rsidR="00ED5E61" w:rsidRPr="00CC7B68" w14:paraId="0513233B" w14:textId="77777777" w:rsidTr="00BD3CD8">
        <w:trPr>
          <w:gridAfter w:val="1"/>
          <w:wAfter w:w="6" w:type="dxa"/>
        </w:trPr>
        <w:tc>
          <w:tcPr>
            <w:tcW w:w="1620" w:type="dxa"/>
            <w:tcBorders>
              <w:bottom w:val="nil"/>
            </w:tcBorders>
          </w:tcPr>
          <w:p w14:paraId="514BE580"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p>
        </w:tc>
        <w:tc>
          <w:tcPr>
            <w:tcW w:w="938" w:type="dxa"/>
            <w:tcBorders>
              <w:bottom w:val="nil"/>
            </w:tcBorders>
            <w:vAlign w:val="bottom"/>
          </w:tcPr>
          <w:p w14:paraId="48E95FCF" w14:textId="007CDD8C"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1</w:t>
            </w:r>
          </w:p>
        </w:tc>
        <w:tc>
          <w:tcPr>
            <w:tcW w:w="1246" w:type="dxa"/>
            <w:gridSpan w:val="2"/>
            <w:tcBorders>
              <w:bottom w:val="nil"/>
            </w:tcBorders>
            <w:vAlign w:val="bottom"/>
          </w:tcPr>
          <w:p w14:paraId="3C0D60B1"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2</w:t>
            </w:r>
          </w:p>
        </w:tc>
        <w:tc>
          <w:tcPr>
            <w:tcW w:w="1122" w:type="dxa"/>
            <w:gridSpan w:val="2"/>
            <w:tcBorders>
              <w:bottom w:val="nil"/>
            </w:tcBorders>
            <w:vAlign w:val="bottom"/>
          </w:tcPr>
          <w:p w14:paraId="68432DA1"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3</w:t>
            </w:r>
          </w:p>
        </w:tc>
        <w:tc>
          <w:tcPr>
            <w:tcW w:w="1246" w:type="dxa"/>
            <w:gridSpan w:val="2"/>
            <w:tcBorders>
              <w:bottom w:val="nil"/>
            </w:tcBorders>
            <w:vAlign w:val="bottom"/>
          </w:tcPr>
          <w:p w14:paraId="743A76B1"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4</w:t>
            </w:r>
          </w:p>
        </w:tc>
        <w:tc>
          <w:tcPr>
            <w:tcW w:w="1370" w:type="dxa"/>
            <w:gridSpan w:val="2"/>
            <w:tcBorders>
              <w:bottom w:val="nil"/>
            </w:tcBorders>
            <w:vAlign w:val="bottom"/>
          </w:tcPr>
          <w:p w14:paraId="01E85226"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5</w:t>
            </w:r>
          </w:p>
        </w:tc>
        <w:tc>
          <w:tcPr>
            <w:tcW w:w="999" w:type="dxa"/>
            <w:gridSpan w:val="2"/>
            <w:tcBorders>
              <w:bottom w:val="nil"/>
            </w:tcBorders>
            <w:vAlign w:val="bottom"/>
          </w:tcPr>
          <w:p w14:paraId="48A43A5F"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6</w:t>
            </w:r>
          </w:p>
        </w:tc>
        <w:tc>
          <w:tcPr>
            <w:tcW w:w="999" w:type="dxa"/>
            <w:gridSpan w:val="2"/>
            <w:tcBorders>
              <w:bottom w:val="nil"/>
            </w:tcBorders>
            <w:vAlign w:val="bottom"/>
          </w:tcPr>
          <w:p w14:paraId="5F601BB0"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7</w:t>
            </w:r>
          </w:p>
        </w:tc>
      </w:tr>
      <w:tr w:rsidR="00ED5E61" w:rsidRPr="00CC7B68" w14:paraId="6CB31048" w14:textId="77777777" w:rsidTr="00BD3CD8">
        <w:trPr>
          <w:gridAfter w:val="1"/>
          <w:wAfter w:w="6" w:type="dxa"/>
        </w:trPr>
        <w:tc>
          <w:tcPr>
            <w:tcW w:w="1620" w:type="dxa"/>
            <w:tcBorders>
              <w:top w:val="nil"/>
            </w:tcBorders>
          </w:tcPr>
          <w:p w14:paraId="7429E56E"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p>
        </w:tc>
        <w:tc>
          <w:tcPr>
            <w:tcW w:w="938" w:type="dxa"/>
            <w:tcBorders>
              <w:top w:val="nil"/>
            </w:tcBorders>
            <w:vAlign w:val="bottom"/>
          </w:tcPr>
          <w:p w14:paraId="4A3B3E50" w14:textId="1A8B7C3D"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CUSIP</w:t>
            </w:r>
          </w:p>
        </w:tc>
        <w:tc>
          <w:tcPr>
            <w:tcW w:w="1246" w:type="dxa"/>
            <w:gridSpan w:val="2"/>
            <w:tcBorders>
              <w:top w:val="nil"/>
            </w:tcBorders>
            <w:vAlign w:val="bottom"/>
          </w:tcPr>
          <w:p w14:paraId="5DD25F86"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Book/Adjusted Carrying Value Amortized Cost Before Current Period OTTI</w:t>
            </w:r>
          </w:p>
        </w:tc>
        <w:tc>
          <w:tcPr>
            <w:tcW w:w="1122" w:type="dxa"/>
            <w:gridSpan w:val="2"/>
            <w:tcBorders>
              <w:top w:val="nil"/>
            </w:tcBorders>
            <w:vAlign w:val="bottom"/>
          </w:tcPr>
          <w:p w14:paraId="6AA77710"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Present Value of Projected Cash Flows</w:t>
            </w:r>
          </w:p>
        </w:tc>
        <w:tc>
          <w:tcPr>
            <w:tcW w:w="1246" w:type="dxa"/>
            <w:gridSpan w:val="2"/>
            <w:tcBorders>
              <w:top w:val="nil"/>
            </w:tcBorders>
            <w:vAlign w:val="bottom"/>
          </w:tcPr>
          <w:p w14:paraId="358F836B"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Recognized Other-Than-Temporary Impairment</w:t>
            </w:r>
          </w:p>
        </w:tc>
        <w:tc>
          <w:tcPr>
            <w:tcW w:w="1370" w:type="dxa"/>
            <w:gridSpan w:val="2"/>
            <w:tcBorders>
              <w:top w:val="nil"/>
            </w:tcBorders>
            <w:vAlign w:val="bottom"/>
          </w:tcPr>
          <w:p w14:paraId="5DB17B35"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Amortized Cost After Other-Than-Temporary Impairment</w:t>
            </w:r>
          </w:p>
        </w:tc>
        <w:tc>
          <w:tcPr>
            <w:tcW w:w="999" w:type="dxa"/>
            <w:gridSpan w:val="2"/>
            <w:tcBorders>
              <w:top w:val="nil"/>
            </w:tcBorders>
            <w:vAlign w:val="bottom"/>
          </w:tcPr>
          <w:p w14:paraId="7CD08A33"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Fair Value at time of OTTI</w:t>
            </w:r>
          </w:p>
        </w:tc>
        <w:tc>
          <w:tcPr>
            <w:tcW w:w="999" w:type="dxa"/>
            <w:gridSpan w:val="2"/>
            <w:tcBorders>
              <w:top w:val="nil"/>
            </w:tcBorders>
            <w:vAlign w:val="bottom"/>
          </w:tcPr>
          <w:p w14:paraId="6752C095" w14:textId="77777777" w:rsidR="007545BE" w:rsidRPr="00CC7B68" w:rsidRDefault="007545BE" w:rsidP="00BF7774">
            <w:pPr>
              <w:keepNext/>
              <w:keepLines/>
              <w:tabs>
                <w:tab w:val="left" w:pos="360"/>
                <w:tab w:val="left" w:pos="720"/>
                <w:tab w:val="left" w:pos="1080"/>
                <w:tab w:val="left" w:pos="1440"/>
                <w:tab w:val="left" w:pos="1800"/>
                <w:tab w:val="left" w:pos="2160"/>
              </w:tabs>
              <w:jc w:val="center"/>
              <w:rPr>
                <w:rFonts w:asciiTheme="minorHAnsi" w:hAnsiTheme="minorHAnsi" w:cstheme="minorHAnsi"/>
                <w:sz w:val="14"/>
                <w:szCs w:val="14"/>
              </w:rPr>
            </w:pPr>
            <w:r w:rsidRPr="00CC7B68">
              <w:rPr>
                <w:rFonts w:asciiTheme="minorHAnsi" w:hAnsiTheme="minorHAnsi" w:cstheme="minorHAnsi"/>
                <w:sz w:val="14"/>
                <w:szCs w:val="14"/>
              </w:rPr>
              <w:t>Date of Financial Statement Where Reported</w:t>
            </w:r>
          </w:p>
        </w:tc>
      </w:tr>
      <w:tr w:rsidR="007545BE" w:rsidRPr="00CC7B68" w14:paraId="2A087B8A"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04" w:author="Gann, Julie" w:date="2025-06-12T15:33:00Z" w16du:dateUtc="2025-06-12T20:33:00Z">
            <w:tblPrEx>
              <w:tblW w:w="7920" w:type="dxa"/>
              <w:tblInd w:w="2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trPrChange w:id="505" w:author="Gann, Julie" w:date="2025-06-12T15:33:00Z" w16du:dateUtc="2025-06-12T20:33:00Z">
            <w:trPr>
              <w:gridBefore w:val="13"/>
            </w:trPr>
          </w:trPrChange>
        </w:trPr>
        <w:tc>
          <w:tcPr>
            <w:tcW w:w="1620" w:type="dxa"/>
            <w:tcPrChange w:id="506" w:author="Gann, Julie" w:date="2025-06-12T15:33:00Z" w16du:dateUtc="2025-06-12T20:33:00Z">
              <w:tcPr>
                <w:tcW w:w="938" w:type="dxa"/>
                <w:gridSpan w:val="2"/>
              </w:tcPr>
            </w:tcPrChange>
          </w:tcPr>
          <w:p w14:paraId="5A9EC068" w14:textId="43304E7C" w:rsidR="007545BE" w:rsidRPr="00CC7B68" w:rsidRDefault="00742FD8" w:rsidP="00BF7774">
            <w:pPr>
              <w:keepNext/>
              <w:keepLines/>
              <w:rPr>
                <w:rFonts w:asciiTheme="minorHAnsi" w:hAnsiTheme="minorHAnsi" w:cstheme="minorHAnsi"/>
                <w:sz w:val="14"/>
                <w:szCs w:val="14"/>
              </w:rPr>
            </w:pPr>
            <w:ins w:id="507" w:author="Gann, Julie" w:date="2025-06-12T15:20:00Z" w16du:dateUtc="2025-06-12T20:20:00Z">
              <w:r>
                <w:rPr>
                  <w:rFonts w:asciiTheme="minorHAnsi" w:hAnsiTheme="minorHAnsi" w:cstheme="minorHAnsi"/>
                  <w:sz w:val="14"/>
                  <w:szCs w:val="14"/>
                </w:rPr>
                <w:t>Asset-Backed Securities</w:t>
              </w:r>
            </w:ins>
            <w:r w:rsidR="000A6453">
              <w:rPr>
                <w:rFonts w:asciiTheme="minorHAnsi" w:hAnsiTheme="minorHAnsi" w:cstheme="minorHAnsi"/>
                <w:sz w:val="14"/>
                <w:szCs w:val="14"/>
              </w:rPr>
              <w:t>:</w:t>
            </w:r>
          </w:p>
        </w:tc>
        <w:tc>
          <w:tcPr>
            <w:tcW w:w="938" w:type="dxa"/>
            <w:tcPrChange w:id="508" w:author="Gann, Julie" w:date="2025-06-12T15:33:00Z" w16du:dateUtc="2025-06-12T20:33:00Z">
              <w:tcPr>
                <w:tcW w:w="938" w:type="dxa"/>
              </w:tcPr>
            </w:tcPrChange>
          </w:tcPr>
          <w:p w14:paraId="2C849989" w14:textId="675C4A64" w:rsidR="007545BE" w:rsidRPr="00CC7B68" w:rsidRDefault="007545BE" w:rsidP="00BF7774">
            <w:pPr>
              <w:keepNext/>
              <w:keepLines/>
              <w:rPr>
                <w:rFonts w:asciiTheme="minorHAnsi" w:hAnsiTheme="minorHAnsi" w:cstheme="minorHAnsi"/>
                <w:sz w:val="14"/>
                <w:szCs w:val="14"/>
              </w:rPr>
            </w:pPr>
          </w:p>
        </w:tc>
        <w:tc>
          <w:tcPr>
            <w:tcW w:w="1246" w:type="dxa"/>
            <w:gridSpan w:val="2"/>
            <w:tcPrChange w:id="509" w:author="Gann, Julie" w:date="2025-06-12T15:33:00Z" w16du:dateUtc="2025-06-12T20:33:00Z">
              <w:tcPr>
                <w:tcW w:w="1246" w:type="dxa"/>
                <w:gridSpan w:val="3"/>
              </w:tcPr>
            </w:tcPrChange>
          </w:tcPr>
          <w:p w14:paraId="7602EE83" w14:textId="77777777" w:rsidR="007545BE" w:rsidRPr="00CC7B68" w:rsidRDefault="007545BE" w:rsidP="00BF7774">
            <w:pPr>
              <w:keepNext/>
              <w:keepLines/>
              <w:rPr>
                <w:rFonts w:asciiTheme="minorHAnsi" w:hAnsiTheme="minorHAnsi" w:cstheme="minorHAnsi"/>
                <w:sz w:val="14"/>
                <w:szCs w:val="14"/>
              </w:rPr>
            </w:pPr>
          </w:p>
        </w:tc>
        <w:tc>
          <w:tcPr>
            <w:tcW w:w="1122" w:type="dxa"/>
            <w:gridSpan w:val="2"/>
            <w:tcPrChange w:id="510" w:author="Gann, Julie" w:date="2025-06-12T15:33:00Z" w16du:dateUtc="2025-06-12T20:33:00Z">
              <w:tcPr>
                <w:tcW w:w="1122" w:type="dxa"/>
              </w:tcPr>
            </w:tcPrChange>
          </w:tcPr>
          <w:p w14:paraId="69851E4F" w14:textId="77777777" w:rsidR="007545BE" w:rsidRPr="00CC7B68" w:rsidRDefault="007545BE" w:rsidP="00BF7774">
            <w:pPr>
              <w:keepNext/>
              <w:keepLines/>
              <w:rPr>
                <w:rFonts w:asciiTheme="minorHAnsi" w:hAnsiTheme="minorHAnsi" w:cstheme="minorHAnsi"/>
                <w:sz w:val="14"/>
                <w:szCs w:val="14"/>
              </w:rPr>
            </w:pPr>
          </w:p>
        </w:tc>
        <w:tc>
          <w:tcPr>
            <w:tcW w:w="1246" w:type="dxa"/>
            <w:gridSpan w:val="2"/>
            <w:tcPrChange w:id="511" w:author="Gann, Julie" w:date="2025-06-12T15:33:00Z" w16du:dateUtc="2025-06-12T20:33:00Z">
              <w:tcPr>
                <w:tcW w:w="1246" w:type="dxa"/>
                <w:gridSpan w:val="2"/>
              </w:tcPr>
            </w:tcPrChange>
          </w:tcPr>
          <w:p w14:paraId="32E8AD51" w14:textId="77777777" w:rsidR="007545BE" w:rsidRPr="00CC7B68" w:rsidRDefault="007545BE" w:rsidP="00BF7774">
            <w:pPr>
              <w:keepNext/>
              <w:keepLines/>
              <w:rPr>
                <w:rFonts w:asciiTheme="minorHAnsi" w:hAnsiTheme="minorHAnsi" w:cstheme="minorHAnsi"/>
                <w:sz w:val="14"/>
                <w:szCs w:val="14"/>
              </w:rPr>
            </w:pPr>
          </w:p>
        </w:tc>
        <w:tc>
          <w:tcPr>
            <w:tcW w:w="1370" w:type="dxa"/>
            <w:gridSpan w:val="2"/>
            <w:tcPrChange w:id="512" w:author="Gann, Julie" w:date="2025-06-12T15:33:00Z" w16du:dateUtc="2025-06-12T20:33:00Z">
              <w:tcPr>
                <w:tcW w:w="1370" w:type="dxa"/>
                <w:gridSpan w:val="3"/>
              </w:tcPr>
            </w:tcPrChange>
          </w:tcPr>
          <w:p w14:paraId="234DD67E" w14:textId="77777777" w:rsidR="007545BE" w:rsidRPr="00CC7B68" w:rsidRDefault="007545BE" w:rsidP="00BF7774">
            <w:pPr>
              <w:keepNext/>
              <w:keepLines/>
              <w:rPr>
                <w:rFonts w:asciiTheme="minorHAnsi" w:hAnsiTheme="minorHAnsi" w:cstheme="minorHAnsi"/>
                <w:sz w:val="14"/>
                <w:szCs w:val="14"/>
              </w:rPr>
            </w:pPr>
          </w:p>
        </w:tc>
        <w:tc>
          <w:tcPr>
            <w:tcW w:w="999" w:type="dxa"/>
            <w:gridSpan w:val="2"/>
            <w:tcPrChange w:id="513" w:author="Gann, Julie" w:date="2025-06-12T15:33:00Z" w16du:dateUtc="2025-06-12T20:33:00Z">
              <w:tcPr>
                <w:tcW w:w="999" w:type="dxa"/>
                <w:gridSpan w:val="2"/>
              </w:tcPr>
            </w:tcPrChange>
          </w:tcPr>
          <w:p w14:paraId="7C2A5FFC" w14:textId="77777777" w:rsidR="007545BE" w:rsidRPr="00CC7B68" w:rsidRDefault="007545BE" w:rsidP="00BF7774">
            <w:pPr>
              <w:keepNext/>
              <w:keepLines/>
              <w:rPr>
                <w:rFonts w:asciiTheme="minorHAnsi" w:hAnsiTheme="minorHAnsi" w:cstheme="minorHAnsi"/>
                <w:sz w:val="14"/>
                <w:szCs w:val="14"/>
              </w:rPr>
            </w:pPr>
          </w:p>
        </w:tc>
        <w:tc>
          <w:tcPr>
            <w:tcW w:w="999" w:type="dxa"/>
            <w:gridSpan w:val="2"/>
            <w:tcPrChange w:id="514" w:author="Gann, Julie" w:date="2025-06-12T15:33:00Z" w16du:dateUtc="2025-06-12T20:33:00Z">
              <w:tcPr>
                <w:tcW w:w="999" w:type="dxa"/>
              </w:tcPr>
            </w:tcPrChange>
          </w:tcPr>
          <w:p w14:paraId="00B139F1" w14:textId="77777777" w:rsidR="007545BE" w:rsidRPr="00CC7B68" w:rsidRDefault="007545BE" w:rsidP="00BF7774">
            <w:pPr>
              <w:keepNext/>
              <w:keepLines/>
              <w:rPr>
                <w:rFonts w:asciiTheme="minorHAnsi" w:hAnsiTheme="minorHAnsi" w:cstheme="minorHAnsi"/>
                <w:sz w:val="14"/>
                <w:szCs w:val="14"/>
              </w:rPr>
            </w:pPr>
          </w:p>
        </w:tc>
      </w:tr>
      <w:tr w:rsidR="007545BE" w:rsidRPr="00CC7B68" w14:paraId="7D5FEE85"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15" w:author="Gann, Julie" w:date="2025-06-12T15:33:00Z" w16du:dateUtc="2025-06-12T20:33:00Z">
            <w:tblPrEx>
              <w:tblW w:w="7920" w:type="dxa"/>
              <w:tblInd w:w="2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trPrChange w:id="516" w:author="Gann, Julie" w:date="2025-06-12T15:33:00Z" w16du:dateUtc="2025-06-12T20:33:00Z">
            <w:trPr>
              <w:gridBefore w:val="13"/>
            </w:trPr>
          </w:trPrChange>
        </w:trPr>
        <w:tc>
          <w:tcPr>
            <w:tcW w:w="1620" w:type="dxa"/>
            <w:tcPrChange w:id="517" w:author="Gann, Julie" w:date="2025-06-12T15:33:00Z" w16du:dateUtc="2025-06-12T20:33:00Z">
              <w:tcPr>
                <w:tcW w:w="938" w:type="dxa"/>
                <w:gridSpan w:val="2"/>
              </w:tcPr>
            </w:tcPrChange>
          </w:tcPr>
          <w:p w14:paraId="73FE8164" w14:textId="77777777" w:rsidR="007545BE" w:rsidRPr="00CC7B68" w:rsidRDefault="007545BE" w:rsidP="00BF7774">
            <w:pPr>
              <w:keepNext/>
              <w:keepLines/>
              <w:rPr>
                <w:rFonts w:asciiTheme="minorHAnsi" w:hAnsiTheme="minorHAnsi" w:cstheme="minorHAnsi"/>
                <w:sz w:val="14"/>
                <w:szCs w:val="14"/>
              </w:rPr>
            </w:pPr>
          </w:p>
        </w:tc>
        <w:tc>
          <w:tcPr>
            <w:tcW w:w="938" w:type="dxa"/>
            <w:tcPrChange w:id="518" w:author="Gann, Julie" w:date="2025-06-12T15:33:00Z" w16du:dateUtc="2025-06-12T20:33:00Z">
              <w:tcPr>
                <w:tcW w:w="938" w:type="dxa"/>
              </w:tcPr>
            </w:tcPrChange>
          </w:tcPr>
          <w:p w14:paraId="22781E53" w14:textId="5563E2BE" w:rsidR="007545BE" w:rsidRPr="00CC7B68" w:rsidRDefault="007545BE" w:rsidP="00BF7774">
            <w:pPr>
              <w:keepNext/>
              <w:keepLines/>
              <w:rPr>
                <w:rFonts w:asciiTheme="minorHAnsi" w:hAnsiTheme="minorHAnsi" w:cstheme="minorHAnsi"/>
                <w:sz w:val="14"/>
                <w:szCs w:val="14"/>
              </w:rPr>
            </w:pPr>
          </w:p>
        </w:tc>
        <w:tc>
          <w:tcPr>
            <w:tcW w:w="1246" w:type="dxa"/>
            <w:gridSpan w:val="2"/>
            <w:tcPrChange w:id="519" w:author="Gann, Julie" w:date="2025-06-12T15:33:00Z" w16du:dateUtc="2025-06-12T20:33:00Z">
              <w:tcPr>
                <w:tcW w:w="1246" w:type="dxa"/>
                <w:gridSpan w:val="3"/>
              </w:tcPr>
            </w:tcPrChange>
          </w:tcPr>
          <w:p w14:paraId="7530162D" w14:textId="77777777" w:rsidR="007545BE" w:rsidRPr="00CC7B68" w:rsidRDefault="007545BE" w:rsidP="00BF7774">
            <w:pPr>
              <w:keepNext/>
              <w:keepLines/>
              <w:rPr>
                <w:rFonts w:asciiTheme="minorHAnsi" w:hAnsiTheme="minorHAnsi" w:cstheme="minorHAnsi"/>
                <w:sz w:val="14"/>
                <w:szCs w:val="14"/>
              </w:rPr>
            </w:pPr>
          </w:p>
        </w:tc>
        <w:tc>
          <w:tcPr>
            <w:tcW w:w="1122" w:type="dxa"/>
            <w:gridSpan w:val="2"/>
            <w:tcPrChange w:id="520" w:author="Gann, Julie" w:date="2025-06-12T15:33:00Z" w16du:dateUtc="2025-06-12T20:33:00Z">
              <w:tcPr>
                <w:tcW w:w="1122" w:type="dxa"/>
              </w:tcPr>
            </w:tcPrChange>
          </w:tcPr>
          <w:p w14:paraId="50CFB17F" w14:textId="77777777" w:rsidR="007545BE" w:rsidRPr="00CC7B68" w:rsidRDefault="007545BE" w:rsidP="00BF7774">
            <w:pPr>
              <w:keepNext/>
              <w:keepLines/>
              <w:rPr>
                <w:rFonts w:asciiTheme="minorHAnsi" w:hAnsiTheme="minorHAnsi" w:cstheme="minorHAnsi"/>
                <w:sz w:val="14"/>
                <w:szCs w:val="14"/>
              </w:rPr>
            </w:pPr>
          </w:p>
        </w:tc>
        <w:tc>
          <w:tcPr>
            <w:tcW w:w="1246" w:type="dxa"/>
            <w:gridSpan w:val="2"/>
            <w:tcPrChange w:id="521" w:author="Gann, Julie" w:date="2025-06-12T15:33:00Z" w16du:dateUtc="2025-06-12T20:33:00Z">
              <w:tcPr>
                <w:tcW w:w="1246" w:type="dxa"/>
                <w:gridSpan w:val="2"/>
              </w:tcPr>
            </w:tcPrChange>
          </w:tcPr>
          <w:p w14:paraId="4AD94202" w14:textId="77777777" w:rsidR="007545BE" w:rsidRPr="00CC7B68" w:rsidRDefault="007545BE" w:rsidP="00BF7774">
            <w:pPr>
              <w:keepNext/>
              <w:keepLines/>
              <w:rPr>
                <w:rFonts w:asciiTheme="minorHAnsi" w:hAnsiTheme="minorHAnsi" w:cstheme="minorHAnsi"/>
                <w:sz w:val="14"/>
                <w:szCs w:val="14"/>
              </w:rPr>
            </w:pPr>
          </w:p>
        </w:tc>
        <w:tc>
          <w:tcPr>
            <w:tcW w:w="1370" w:type="dxa"/>
            <w:gridSpan w:val="2"/>
            <w:tcPrChange w:id="522" w:author="Gann, Julie" w:date="2025-06-12T15:33:00Z" w16du:dateUtc="2025-06-12T20:33:00Z">
              <w:tcPr>
                <w:tcW w:w="1370" w:type="dxa"/>
                <w:gridSpan w:val="3"/>
              </w:tcPr>
            </w:tcPrChange>
          </w:tcPr>
          <w:p w14:paraId="0BC61DA6" w14:textId="77777777" w:rsidR="007545BE" w:rsidRPr="00CC7B68" w:rsidRDefault="007545BE" w:rsidP="00BF7774">
            <w:pPr>
              <w:keepNext/>
              <w:keepLines/>
              <w:rPr>
                <w:rFonts w:asciiTheme="minorHAnsi" w:hAnsiTheme="minorHAnsi" w:cstheme="minorHAnsi"/>
                <w:sz w:val="14"/>
                <w:szCs w:val="14"/>
              </w:rPr>
            </w:pPr>
          </w:p>
        </w:tc>
        <w:tc>
          <w:tcPr>
            <w:tcW w:w="999" w:type="dxa"/>
            <w:gridSpan w:val="2"/>
            <w:tcPrChange w:id="523" w:author="Gann, Julie" w:date="2025-06-12T15:33:00Z" w16du:dateUtc="2025-06-12T20:33:00Z">
              <w:tcPr>
                <w:tcW w:w="999" w:type="dxa"/>
                <w:gridSpan w:val="2"/>
              </w:tcPr>
            </w:tcPrChange>
          </w:tcPr>
          <w:p w14:paraId="4A6C1164" w14:textId="77777777" w:rsidR="007545BE" w:rsidRPr="00CC7B68" w:rsidRDefault="007545BE" w:rsidP="00BF7774">
            <w:pPr>
              <w:keepNext/>
              <w:keepLines/>
              <w:rPr>
                <w:rFonts w:asciiTheme="minorHAnsi" w:hAnsiTheme="minorHAnsi" w:cstheme="minorHAnsi"/>
                <w:sz w:val="14"/>
                <w:szCs w:val="14"/>
              </w:rPr>
            </w:pPr>
          </w:p>
        </w:tc>
        <w:tc>
          <w:tcPr>
            <w:tcW w:w="999" w:type="dxa"/>
            <w:gridSpan w:val="2"/>
            <w:tcPrChange w:id="524" w:author="Gann, Julie" w:date="2025-06-12T15:33:00Z" w16du:dateUtc="2025-06-12T20:33:00Z">
              <w:tcPr>
                <w:tcW w:w="999" w:type="dxa"/>
              </w:tcPr>
            </w:tcPrChange>
          </w:tcPr>
          <w:p w14:paraId="2EE409FD" w14:textId="77777777" w:rsidR="007545BE" w:rsidRPr="00CC7B68" w:rsidRDefault="007545BE" w:rsidP="00BF7774">
            <w:pPr>
              <w:keepNext/>
              <w:keepLines/>
              <w:rPr>
                <w:rFonts w:asciiTheme="minorHAnsi" w:hAnsiTheme="minorHAnsi" w:cstheme="minorHAnsi"/>
                <w:sz w:val="14"/>
                <w:szCs w:val="14"/>
              </w:rPr>
            </w:pPr>
          </w:p>
        </w:tc>
      </w:tr>
      <w:tr w:rsidR="00AA6E97" w:rsidRPr="00CC7B68" w14:paraId="74AF90D3"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25" w:author="Gann, Julie" w:date="2025-06-12T15:33:00Z" w16du:dateUtc="2025-06-12T20:33:00Z">
            <w:tblPrEx>
              <w:tblW w:w="8858"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26" w:author="Gann, Julie" w:date="2025-06-12T15:19:00Z"/>
          <w:trPrChange w:id="527" w:author="Gann, Julie" w:date="2025-06-12T15:33:00Z" w16du:dateUtc="2025-06-12T20:33:00Z">
            <w:trPr>
              <w:gridBefore w:val="11"/>
              <w:gridAfter w:val="1"/>
            </w:trPr>
          </w:trPrChange>
        </w:trPr>
        <w:tc>
          <w:tcPr>
            <w:tcW w:w="1620" w:type="dxa"/>
            <w:tcPrChange w:id="528" w:author="Gann, Julie" w:date="2025-06-12T15:33:00Z" w16du:dateUtc="2025-06-12T20:33:00Z">
              <w:tcPr>
                <w:tcW w:w="938" w:type="dxa"/>
              </w:tcPr>
            </w:tcPrChange>
          </w:tcPr>
          <w:p w14:paraId="212012B3" w14:textId="469FE6FA" w:rsidR="00AA6E97" w:rsidRPr="00CC7B68" w:rsidRDefault="00742FD8">
            <w:pPr>
              <w:keepNext/>
              <w:keepLines/>
              <w:jc w:val="right"/>
              <w:rPr>
                <w:ins w:id="529" w:author="Gann, Julie" w:date="2025-06-12T15:19:00Z" w16du:dateUtc="2025-06-12T20:19:00Z"/>
                <w:rFonts w:asciiTheme="minorHAnsi" w:hAnsiTheme="minorHAnsi" w:cstheme="minorHAnsi"/>
                <w:sz w:val="14"/>
                <w:szCs w:val="14"/>
              </w:rPr>
              <w:pPrChange w:id="530" w:author="Gann, Julie" w:date="2025-06-12T15:21:00Z" w16du:dateUtc="2025-06-12T20:21:00Z">
                <w:pPr>
                  <w:keepNext/>
                  <w:keepLines/>
                </w:pPr>
              </w:pPrChange>
            </w:pPr>
            <w:ins w:id="531" w:author="Gann, Julie" w:date="2025-06-12T15:21:00Z" w16du:dateUtc="2025-06-12T20:21:00Z">
              <w:r>
                <w:rPr>
                  <w:rFonts w:asciiTheme="minorHAnsi" w:hAnsiTheme="minorHAnsi" w:cstheme="minorHAnsi"/>
                  <w:sz w:val="14"/>
                  <w:szCs w:val="14"/>
                </w:rPr>
                <w:t>ABS</w:t>
              </w:r>
            </w:ins>
            <w:ins w:id="532" w:author="Gann, Julie" w:date="2025-06-12T15:20:00Z" w16du:dateUtc="2025-06-12T20:20:00Z">
              <w:r w:rsidR="00AA6E97">
                <w:rPr>
                  <w:rFonts w:asciiTheme="minorHAnsi" w:hAnsiTheme="minorHAnsi" w:cstheme="minorHAnsi"/>
                  <w:sz w:val="14"/>
                  <w:szCs w:val="14"/>
                </w:rPr>
                <w:t xml:space="preserve"> Total</w:t>
              </w:r>
            </w:ins>
          </w:p>
        </w:tc>
        <w:tc>
          <w:tcPr>
            <w:tcW w:w="938" w:type="dxa"/>
            <w:tcPrChange w:id="533" w:author="Gann, Julie" w:date="2025-06-12T15:33:00Z" w16du:dateUtc="2025-06-12T20:33:00Z">
              <w:tcPr>
                <w:tcW w:w="938" w:type="dxa"/>
                <w:gridSpan w:val="2"/>
              </w:tcPr>
            </w:tcPrChange>
          </w:tcPr>
          <w:p w14:paraId="667A2D46" w14:textId="77777777" w:rsidR="00AA6E97" w:rsidRPr="00CC7B68" w:rsidRDefault="00AA6E97" w:rsidP="00BF7774">
            <w:pPr>
              <w:keepNext/>
              <w:keepLines/>
              <w:rPr>
                <w:ins w:id="534" w:author="Gann, Julie" w:date="2025-06-12T15:19:00Z" w16du:dateUtc="2025-06-12T20:19:00Z"/>
                <w:rFonts w:asciiTheme="minorHAnsi" w:hAnsiTheme="minorHAnsi" w:cstheme="minorHAnsi"/>
                <w:sz w:val="14"/>
                <w:szCs w:val="14"/>
              </w:rPr>
            </w:pPr>
          </w:p>
        </w:tc>
        <w:tc>
          <w:tcPr>
            <w:tcW w:w="1246" w:type="dxa"/>
            <w:gridSpan w:val="2"/>
            <w:tcPrChange w:id="535" w:author="Gann, Julie" w:date="2025-06-12T15:33:00Z" w16du:dateUtc="2025-06-12T20:33:00Z">
              <w:tcPr>
                <w:tcW w:w="1246" w:type="dxa"/>
                <w:gridSpan w:val="3"/>
              </w:tcPr>
            </w:tcPrChange>
          </w:tcPr>
          <w:p w14:paraId="7827C4DF" w14:textId="77777777" w:rsidR="00AA6E97" w:rsidRPr="00CC7B68" w:rsidRDefault="00AA6E97" w:rsidP="00BF7774">
            <w:pPr>
              <w:keepNext/>
              <w:keepLines/>
              <w:rPr>
                <w:ins w:id="536" w:author="Gann, Julie" w:date="2025-06-12T15:19:00Z" w16du:dateUtc="2025-06-12T20:19:00Z"/>
                <w:rFonts w:asciiTheme="minorHAnsi" w:hAnsiTheme="minorHAnsi" w:cstheme="minorHAnsi"/>
                <w:sz w:val="14"/>
                <w:szCs w:val="14"/>
              </w:rPr>
            </w:pPr>
          </w:p>
        </w:tc>
        <w:tc>
          <w:tcPr>
            <w:tcW w:w="1122" w:type="dxa"/>
            <w:gridSpan w:val="2"/>
            <w:tcPrChange w:id="537" w:author="Gann, Julie" w:date="2025-06-12T15:33:00Z" w16du:dateUtc="2025-06-12T20:33:00Z">
              <w:tcPr>
                <w:tcW w:w="1122" w:type="dxa"/>
              </w:tcPr>
            </w:tcPrChange>
          </w:tcPr>
          <w:p w14:paraId="28B8952D" w14:textId="77777777" w:rsidR="00AA6E97" w:rsidRPr="00CC7B68" w:rsidRDefault="00AA6E97" w:rsidP="00BF7774">
            <w:pPr>
              <w:keepNext/>
              <w:keepLines/>
              <w:rPr>
                <w:ins w:id="538" w:author="Gann, Julie" w:date="2025-06-12T15:19:00Z" w16du:dateUtc="2025-06-12T20:19:00Z"/>
                <w:rFonts w:asciiTheme="minorHAnsi" w:hAnsiTheme="minorHAnsi" w:cstheme="minorHAnsi"/>
                <w:sz w:val="14"/>
                <w:szCs w:val="14"/>
              </w:rPr>
            </w:pPr>
          </w:p>
        </w:tc>
        <w:tc>
          <w:tcPr>
            <w:tcW w:w="1246" w:type="dxa"/>
            <w:gridSpan w:val="2"/>
            <w:tcPrChange w:id="539" w:author="Gann, Julie" w:date="2025-06-12T15:33:00Z" w16du:dateUtc="2025-06-12T20:33:00Z">
              <w:tcPr>
                <w:tcW w:w="1246" w:type="dxa"/>
                <w:gridSpan w:val="3"/>
              </w:tcPr>
            </w:tcPrChange>
          </w:tcPr>
          <w:p w14:paraId="4C3FA40E" w14:textId="77777777" w:rsidR="00AA6E97" w:rsidRPr="00CC7B68" w:rsidRDefault="00AA6E97" w:rsidP="00BF7774">
            <w:pPr>
              <w:keepNext/>
              <w:keepLines/>
              <w:rPr>
                <w:ins w:id="540" w:author="Gann, Julie" w:date="2025-06-12T15:19:00Z" w16du:dateUtc="2025-06-12T20:19:00Z"/>
                <w:rFonts w:asciiTheme="minorHAnsi" w:hAnsiTheme="minorHAnsi" w:cstheme="minorHAnsi"/>
                <w:sz w:val="14"/>
                <w:szCs w:val="14"/>
              </w:rPr>
            </w:pPr>
          </w:p>
        </w:tc>
        <w:tc>
          <w:tcPr>
            <w:tcW w:w="1370" w:type="dxa"/>
            <w:gridSpan w:val="2"/>
            <w:tcPrChange w:id="541" w:author="Gann, Julie" w:date="2025-06-12T15:33:00Z" w16du:dateUtc="2025-06-12T20:33:00Z">
              <w:tcPr>
                <w:tcW w:w="1370" w:type="dxa"/>
                <w:gridSpan w:val="2"/>
              </w:tcPr>
            </w:tcPrChange>
          </w:tcPr>
          <w:p w14:paraId="40859C94" w14:textId="77777777" w:rsidR="00AA6E97" w:rsidRPr="00CC7B68" w:rsidRDefault="00AA6E97" w:rsidP="00BF7774">
            <w:pPr>
              <w:keepNext/>
              <w:keepLines/>
              <w:rPr>
                <w:ins w:id="542" w:author="Gann, Julie" w:date="2025-06-12T15:19:00Z" w16du:dateUtc="2025-06-12T20:19:00Z"/>
                <w:rFonts w:asciiTheme="minorHAnsi" w:hAnsiTheme="minorHAnsi" w:cstheme="minorHAnsi"/>
                <w:sz w:val="14"/>
                <w:szCs w:val="14"/>
              </w:rPr>
            </w:pPr>
          </w:p>
        </w:tc>
        <w:tc>
          <w:tcPr>
            <w:tcW w:w="999" w:type="dxa"/>
            <w:gridSpan w:val="2"/>
            <w:tcPrChange w:id="543" w:author="Gann, Julie" w:date="2025-06-12T15:33:00Z" w16du:dateUtc="2025-06-12T20:33:00Z">
              <w:tcPr>
                <w:tcW w:w="999" w:type="dxa"/>
              </w:tcPr>
            </w:tcPrChange>
          </w:tcPr>
          <w:p w14:paraId="60D4BE65" w14:textId="77777777" w:rsidR="00AA6E97" w:rsidRPr="00CC7B68" w:rsidRDefault="00AA6E97" w:rsidP="00BF7774">
            <w:pPr>
              <w:keepNext/>
              <w:keepLines/>
              <w:rPr>
                <w:ins w:id="544" w:author="Gann, Julie" w:date="2025-06-12T15:19:00Z" w16du:dateUtc="2025-06-12T20:19:00Z"/>
                <w:rFonts w:asciiTheme="minorHAnsi" w:hAnsiTheme="minorHAnsi" w:cstheme="minorHAnsi"/>
                <w:sz w:val="14"/>
                <w:szCs w:val="14"/>
              </w:rPr>
            </w:pPr>
          </w:p>
        </w:tc>
        <w:tc>
          <w:tcPr>
            <w:tcW w:w="999" w:type="dxa"/>
            <w:gridSpan w:val="2"/>
            <w:tcPrChange w:id="545" w:author="Gann, Julie" w:date="2025-06-12T15:33:00Z" w16du:dateUtc="2025-06-12T20:33:00Z">
              <w:tcPr>
                <w:tcW w:w="999" w:type="dxa"/>
                <w:gridSpan w:val="2"/>
              </w:tcPr>
            </w:tcPrChange>
          </w:tcPr>
          <w:p w14:paraId="5C99005B" w14:textId="77777777" w:rsidR="00AA6E97" w:rsidRPr="00CC7B68" w:rsidRDefault="00AA6E97" w:rsidP="00BF7774">
            <w:pPr>
              <w:keepNext/>
              <w:keepLines/>
              <w:rPr>
                <w:ins w:id="546" w:author="Gann, Julie" w:date="2025-06-12T15:19:00Z" w16du:dateUtc="2025-06-12T20:19:00Z"/>
                <w:rFonts w:asciiTheme="minorHAnsi" w:hAnsiTheme="minorHAnsi" w:cstheme="minorHAnsi"/>
                <w:sz w:val="14"/>
                <w:szCs w:val="14"/>
              </w:rPr>
            </w:pPr>
          </w:p>
        </w:tc>
      </w:tr>
      <w:tr w:rsidR="00AA6E97" w:rsidRPr="00CC7B68" w14:paraId="185755FB"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47" w:author="Gann, Julie" w:date="2025-06-12T15:33:00Z" w16du:dateUtc="2025-06-12T20:33:00Z">
            <w:tblPrEx>
              <w:tblW w:w="8858"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48" w:author="Gann, Julie" w:date="2025-06-12T15:19:00Z"/>
          <w:trPrChange w:id="549" w:author="Gann, Julie" w:date="2025-06-12T15:33:00Z" w16du:dateUtc="2025-06-12T20:33:00Z">
            <w:trPr>
              <w:gridBefore w:val="11"/>
              <w:gridAfter w:val="1"/>
            </w:trPr>
          </w:trPrChange>
        </w:trPr>
        <w:tc>
          <w:tcPr>
            <w:tcW w:w="1620" w:type="dxa"/>
            <w:tcPrChange w:id="550" w:author="Gann, Julie" w:date="2025-06-12T15:33:00Z" w16du:dateUtc="2025-06-12T20:33:00Z">
              <w:tcPr>
                <w:tcW w:w="938" w:type="dxa"/>
              </w:tcPr>
            </w:tcPrChange>
          </w:tcPr>
          <w:p w14:paraId="2D525735" w14:textId="77777777" w:rsidR="00AA6E97" w:rsidRPr="00CC7B68" w:rsidRDefault="00AA6E97" w:rsidP="00BF7774">
            <w:pPr>
              <w:keepNext/>
              <w:keepLines/>
              <w:rPr>
                <w:ins w:id="551" w:author="Gann, Julie" w:date="2025-06-12T15:19:00Z" w16du:dateUtc="2025-06-12T20:19:00Z"/>
                <w:rFonts w:asciiTheme="minorHAnsi" w:hAnsiTheme="minorHAnsi" w:cstheme="minorHAnsi"/>
                <w:sz w:val="14"/>
                <w:szCs w:val="14"/>
              </w:rPr>
            </w:pPr>
          </w:p>
        </w:tc>
        <w:tc>
          <w:tcPr>
            <w:tcW w:w="938" w:type="dxa"/>
            <w:tcPrChange w:id="552" w:author="Gann, Julie" w:date="2025-06-12T15:33:00Z" w16du:dateUtc="2025-06-12T20:33:00Z">
              <w:tcPr>
                <w:tcW w:w="938" w:type="dxa"/>
                <w:gridSpan w:val="2"/>
              </w:tcPr>
            </w:tcPrChange>
          </w:tcPr>
          <w:p w14:paraId="4AE8474C" w14:textId="77777777" w:rsidR="00AA6E97" w:rsidRPr="00CC7B68" w:rsidRDefault="00AA6E97" w:rsidP="00BF7774">
            <w:pPr>
              <w:keepNext/>
              <w:keepLines/>
              <w:rPr>
                <w:ins w:id="553" w:author="Gann, Julie" w:date="2025-06-12T15:19:00Z" w16du:dateUtc="2025-06-12T20:19:00Z"/>
                <w:rFonts w:asciiTheme="minorHAnsi" w:hAnsiTheme="minorHAnsi" w:cstheme="minorHAnsi"/>
                <w:sz w:val="14"/>
                <w:szCs w:val="14"/>
              </w:rPr>
            </w:pPr>
          </w:p>
        </w:tc>
        <w:tc>
          <w:tcPr>
            <w:tcW w:w="1246" w:type="dxa"/>
            <w:gridSpan w:val="2"/>
            <w:tcPrChange w:id="554" w:author="Gann, Julie" w:date="2025-06-12T15:33:00Z" w16du:dateUtc="2025-06-12T20:33:00Z">
              <w:tcPr>
                <w:tcW w:w="1246" w:type="dxa"/>
                <w:gridSpan w:val="3"/>
              </w:tcPr>
            </w:tcPrChange>
          </w:tcPr>
          <w:p w14:paraId="4C040D8B" w14:textId="77777777" w:rsidR="00AA6E97" w:rsidRPr="00CC7B68" w:rsidRDefault="00AA6E97" w:rsidP="00BF7774">
            <w:pPr>
              <w:keepNext/>
              <w:keepLines/>
              <w:rPr>
                <w:ins w:id="555" w:author="Gann, Julie" w:date="2025-06-12T15:19:00Z" w16du:dateUtc="2025-06-12T20:19:00Z"/>
                <w:rFonts w:asciiTheme="minorHAnsi" w:hAnsiTheme="minorHAnsi" w:cstheme="minorHAnsi"/>
                <w:sz w:val="14"/>
                <w:szCs w:val="14"/>
              </w:rPr>
            </w:pPr>
          </w:p>
        </w:tc>
        <w:tc>
          <w:tcPr>
            <w:tcW w:w="1122" w:type="dxa"/>
            <w:gridSpan w:val="2"/>
            <w:tcPrChange w:id="556" w:author="Gann, Julie" w:date="2025-06-12T15:33:00Z" w16du:dateUtc="2025-06-12T20:33:00Z">
              <w:tcPr>
                <w:tcW w:w="1122" w:type="dxa"/>
              </w:tcPr>
            </w:tcPrChange>
          </w:tcPr>
          <w:p w14:paraId="52886CA7" w14:textId="77777777" w:rsidR="00AA6E97" w:rsidRPr="00CC7B68" w:rsidRDefault="00AA6E97" w:rsidP="00BF7774">
            <w:pPr>
              <w:keepNext/>
              <w:keepLines/>
              <w:rPr>
                <w:ins w:id="557" w:author="Gann, Julie" w:date="2025-06-12T15:19:00Z" w16du:dateUtc="2025-06-12T20:19:00Z"/>
                <w:rFonts w:asciiTheme="minorHAnsi" w:hAnsiTheme="minorHAnsi" w:cstheme="minorHAnsi"/>
                <w:sz w:val="14"/>
                <w:szCs w:val="14"/>
              </w:rPr>
            </w:pPr>
          </w:p>
        </w:tc>
        <w:tc>
          <w:tcPr>
            <w:tcW w:w="1246" w:type="dxa"/>
            <w:gridSpan w:val="2"/>
            <w:tcPrChange w:id="558" w:author="Gann, Julie" w:date="2025-06-12T15:33:00Z" w16du:dateUtc="2025-06-12T20:33:00Z">
              <w:tcPr>
                <w:tcW w:w="1246" w:type="dxa"/>
                <w:gridSpan w:val="3"/>
              </w:tcPr>
            </w:tcPrChange>
          </w:tcPr>
          <w:p w14:paraId="56BD36BB" w14:textId="77777777" w:rsidR="00AA6E97" w:rsidRPr="00CC7B68" w:rsidRDefault="00AA6E97" w:rsidP="00BF7774">
            <w:pPr>
              <w:keepNext/>
              <w:keepLines/>
              <w:rPr>
                <w:ins w:id="559" w:author="Gann, Julie" w:date="2025-06-12T15:19:00Z" w16du:dateUtc="2025-06-12T20:19:00Z"/>
                <w:rFonts w:asciiTheme="minorHAnsi" w:hAnsiTheme="minorHAnsi" w:cstheme="minorHAnsi"/>
                <w:sz w:val="14"/>
                <w:szCs w:val="14"/>
              </w:rPr>
            </w:pPr>
          </w:p>
        </w:tc>
        <w:tc>
          <w:tcPr>
            <w:tcW w:w="1370" w:type="dxa"/>
            <w:gridSpan w:val="2"/>
            <w:tcPrChange w:id="560" w:author="Gann, Julie" w:date="2025-06-12T15:33:00Z" w16du:dateUtc="2025-06-12T20:33:00Z">
              <w:tcPr>
                <w:tcW w:w="1370" w:type="dxa"/>
                <w:gridSpan w:val="2"/>
              </w:tcPr>
            </w:tcPrChange>
          </w:tcPr>
          <w:p w14:paraId="33E98BA3" w14:textId="77777777" w:rsidR="00AA6E97" w:rsidRPr="00CC7B68" w:rsidRDefault="00AA6E97" w:rsidP="00BF7774">
            <w:pPr>
              <w:keepNext/>
              <w:keepLines/>
              <w:rPr>
                <w:ins w:id="561" w:author="Gann, Julie" w:date="2025-06-12T15:19:00Z" w16du:dateUtc="2025-06-12T20:19:00Z"/>
                <w:rFonts w:asciiTheme="minorHAnsi" w:hAnsiTheme="minorHAnsi" w:cstheme="minorHAnsi"/>
                <w:sz w:val="14"/>
                <w:szCs w:val="14"/>
              </w:rPr>
            </w:pPr>
          </w:p>
        </w:tc>
        <w:tc>
          <w:tcPr>
            <w:tcW w:w="999" w:type="dxa"/>
            <w:gridSpan w:val="2"/>
            <w:tcPrChange w:id="562" w:author="Gann, Julie" w:date="2025-06-12T15:33:00Z" w16du:dateUtc="2025-06-12T20:33:00Z">
              <w:tcPr>
                <w:tcW w:w="999" w:type="dxa"/>
              </w:tcPr>
            </w:tcPrChange>
          </w:tcPr>
          <w:p w14:paraId="219EAEAE" w14:textId="77777777" w:rsidR="00AA6E97" w:rsidRPr="00CC7B68" w:rsidRDefault="00AA6E97" w:rsidP="00BF7774">
            <w:pPr>
              <w:keepNext/>
              <w:keepLines/>
              <w:rPr>
                <w:ins w:id="563" w:author="Gann, Julie" w:date="2025-06-12T15:19:00Z" w16du:dateUtc="2025-06-12T20:19:00Z"/>
                <w:rFonts w:asciiTheme="minorHAnsi" w:hAnsiTheme="minorHAnsi" w:cstheme="minorHAnsi"/>
                <w:sz w:val="14"/>
                <w:szCs w:val="14"/>
              </w:rPr>
            </w:pPr>
          </w:p>
        </w:tc>
        <w:tc>
          <w:tcPr>
            <w:tcW w:w="999" w:type="dxa"/>
            <w:gridSpan w:val="2"/>
            <w:tcPrChange w:id="564" w:author="Gann, Julie" w:date="2025-06-12T15:33:00Z" w16du:dateUtc="2025-06-12T20:33:00Z">
              <w:tcPr>
                <w:tcW w:w="999" w:type="dxa"/>
                <w:gridSpan w:val="2"/>
              </w:tcPr>
            </w:tcPrChange>
          </w:tcPr>
          <w:p w14:paraId="5FA0011B" w14:textId="77777777" w:rsidR="00AA6E97" w:rsidRPr="00CC7B68" w:rsidRDefault="00AA6E97" w:rsidP="00BF7774">
            <w:pPr>
              <w:keepNext/>
              <w:keepLines/>
              <w:rPr>
                <w:ins w:id="565" w:author="Gann, Julie" w:date="2025-06-12T15:19:00Z" w16du:dateUtc="2025-06-12T20:19:00Z"/>
                <w:rFonts w:asciiTheme="minorHAnsi" w:hAnsiTheme="minorHAnsi" w:cstheme="minorHAnsi"/>
                <w:sz w:val="14"/>
                <w:szCs w:val="14"/>
              </w:rPr>
            </w:pPr>
          </w:p>
        </w:tc>
      </w:tr>
      <w:tr w:rsidR="00AA6E97" w:rsidRPr="00CC7B68" w14:paraId="4C545178"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66" w:author="Gann, Julie" w:date="2025-06-12T15:33:00Z" w16du:dateUtc="2025-06-12T20:33:00Z">
            <w:tblPrEx>
              <w:tblW w:w="8858"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67" w:author="Gann, Julie" w:date="2025-06-12T15:19:00Z"/>
          <w:trPrChange w:id="568" w:author="Gann, Julie" w:date="2025-06-12T15:33:00Z" w16du:dateUtc="2025-06-12T20:33:00Z">
            <w:trPr>
              <w:gridBefore w:val="11"/>
              <w:gridAfter w:val="1"/>
            </w:trPr>
          </w:trPrChange>
        </w:trPr>
        <w:tc>
          <w:tcPr>
            <w:tcW w:w="1620" w:type="dxa"/>
            <w:tcPrChange w:id="569" w:author="Gann, Julie" w:date="2025-06-12T15:33:00Z" w16du:dateUtc="2025-06-12T20:33:00Z">
              <w:tcPr>
                <w:tcW w:w="938" w:type="dxa"/>
              </w:tcPr>
            </w:tcPrChange>
          </w:tcPr>
          <w:p w14:paraId="698A4A9C" w14:textId="37EDF45B" w:rsidR="00AA6E97" w:rsidRPr="00CC7B68" w:rsidRDefault="00742FD8" w:rsidP="00BF7774">
            <w:pPr>
              <w:keepNext/>
              <w:keepLines/>
              <w:rPr>
                <w:ins w:id="570" w:author="Gann, Julie" w:date="2025-06-12T15:19:00Z" w16du:dateUtc="2025-06-12T20:19:00Z"/>
                <w:rFonts w:asciiTheme="minorHAnsi" w:hAnsiTheme="minorHAnsi" w:cstheme="minorHAnsi"/>
                <w:sz w:val="14"/>
                <w:szCs w:val="14"/>
              </w:rPr>
            </w:pPr>
            <w:ins w:id="571" w:author="Gann, Julie" w:date="2025-06-12T15:20:00Z" w16du:dateUtc="2025-06-12T20:20:00Z">
              <w:r>
                <w:rPr>
                  <w:rFonts w:asciiTheme="minorHAnsi" w:hAnsiTheme="minorHAnsi" w:cstheme="minorHAnsi"/>
                  <w:sz w:val="14"/>
                  <w:szCs w:val="14"/>
                </w:rPr>
                <w:t>Non-Bond Debt</w:t>
              </w:r>
            </w:ins>
            <w:ins w:id="572" w:author="Gann, Julie" w:date="2025-06-12T15:33:00Z" w16du:dateUtc="2025-06-12T20:33:00Z">
              <w:r w:rsidR="00BD3CD8">
                <w:rPr>
                  <w:rFonts w:asciiTheme="minorHAnsi" w:hAnsiTheme="minorHAnsi" w:cstheme="minorHAnsi"/>
                  <w:sz w:val="14"/>
                  <w:szCs w:val="14"/>
                </w:rPr>
                <w:t xml:space="preserve"> Securities</w:t>
              </w:r>
            </w:ins>
            <w:ins w:id="573" w:author="Gann, Julie" w:date="2025-06-12T15:20:00Z" w16du:dateUtc="2025-06-12T20:20:00Z">
              <w:r>
                <w:rPr>
                  <w:rFonts w:asciiTheme="minorHAnsi" w:hAnsiTheme="minorHAnsi" w:cstheme="minorHAnsi"/>
                  <w:sz w:val="14"/>
                  <w:szCs w:val="14"/>
                </w:rPr>
                <w:t>:</w:t>
              </w:r>
            </w:ins>
          </w:p>
        </w:tc>
        <w:tc>
          <w:tcPr>
            <w:tcW w:w="938" w:type="dxa"/>
            <w:tcPrChange w:id="574" w:author="Gann, Julie" w:date="2025-06-12T15:33:00Z" w16du:dateUtc="2025-06-12T20:33:00Z">
              <w:tcPr>
                <w:tcW w:w="938" w:type="dxa"/>
                <w:gridSpan w:val="2"/>
              </w:tcPr>
            </w:tcPrChange>
          </w:tcPr>
          <w:p w14:paraId="795D26FF" w14:textId="77777777" w:rsidR="00AA6E97" w:rsidRPr="00CC7B68" w:rsidRDefault="00AA6E97" w:rsidP="00BF7774">
            <w:pPr>
              <w:keepNext/>
              <w:keepLines/>
              <w:rPr>
                <w:ins w:id="575" w:author="Gann, Julie" w:date="2025-06-12T15:19:00Z" w16du:dateUtc="2025-06-12T20:19:00Z"/>
                <w:rFonts w:asciiTheme="minorHAnsi" w:hAnsiTheme="minorHAnsi" w:cstheme="minorHAnsi"/>
                <w:sz w:val="14"/>
                <w:szCs w:val="14"/>
              </w:rPr>
            </w:pPr>
          </w:p>
        </w:tc>
        <w:tc>
          <w:tcPr>
            <w:tcW w:w="1246" w:type="dxa"/>
            <w:gridSpan w:val="2"/>
            <w:tcPrChange w:id="576" w:author="Gann, Julie" w:date="2025-06-12T15:33:00Z" w16du:dateUtc="2025-06-12T20:33:00Z">
              <w:tcPr>
                <w:tcW w:w="1246" w:type="dxa"/>
                <w:gridSpan w:val="3"/>
              </w:tcPr>
            </w:tcPrChange>
          </w:tcPr>
          <w:p w14:paraId="05AE0D29" w14:textId="77777777" w:rsidR="00AA6E97" w:rsidRPr="00CC7B68" w:rsidRDefault="00AA6E97" w:rsidP="00BF7774">
            <w:pPr>
              <w:keepNext/>
              <w:keepLines/>
              <w:rPr>
                <w:ins w:id="577" w:author="Gann, Julie" w:date="2025-06-12T15:19:00Z" w16du:dateUtc="2025-06-12T20:19:00Z"/>
                <w:rFonts w:asciiTheme="minorHAnsi" w:hAnsiTheme="minorHAnsi" w:cstheme="minorHAnsi"/>
                <w:sz w:val="14"/>
                <w:szCs w:val="14"/>
              </w:rPr>
            </w:pPr>
          </w:p>
        </w:tc>
        <w:tc>
          <w:tcPr>
            <w:tcW w:w="1122" w:type="dxa"/>
            <w:gridSpan w:val="2"/>
            <w:tcPrChange w:id="578" w:author="Gann, Julie" w:date="2025-06-12T15:33:00Z" w16du:dateUtc="2025-06-12T20:33:00Z">
              <w:tcPr>
                <w:tcW w:w="1122" w:type="dxa"/>
              </w:tcPr>
            </w:tcPrChange>
          </w:tcPr>
          <w:p w14:paraId="013B8F93" w14:textId="77777777" w:rsidR="00AA6E97" w:rsidRPr="00CC7B68" w:rsidRDefault="00AA6E97" w:rsidP="00BF7774">
            <w:pPr>
              <w:keepNext/>
              <w:keepLines/>
              <w:rPr>
                <w:ins w:id="579" w:author="Gann, Julie" w:date="2025-06-12T15:19:00Z" w16du:dateUtc="2025-06-12T20:19:00Z"/>
                <w:rFonts w:asciiTheme="minorHAnsi" w:hAnsiTheme="minorHAnsi" w:cstheme="minorHAnsi"/>
                <w:sz w:val="14"/>
                <w:szCs w:val="14"/>
              </w:rPr>
            </w:pPr>
          </w:p>
        </w:tc>
        <w:tc>
          <w:tcPr>
            <w:tcW w:w="1246" w:type="dxa"/>
            <w:gridSpan w:val="2"/>
            <w:tcPrChange w:id="580" w:author="Gann, Julie" w:date="2025-06-12T15:33:00Z" w16du:dateUtc="2025-06-12T20:33:00Z">
              <w:tcPr>
                <w:tcW w:w="1246" w:type="dxa"/>
                <w:gridSpan w:val="3"/>
              </w:tcPr>
            </w:tcPrChange>
          </w:tcPr>
          <w:p w14:paraId="64FFBE49" w14:textId="77777777" w:rsidR="00AA6E97" w:rsidRPr="00CC7B68" w:rsidRDefault="00AA6E97" w:rsidP="00BF7774">
            <w:pPr>
              <w:keepNext/>
              <w:keepLines/>
              <w:rPr>
                <w:ins w:id="581" w:author="Gann, Julie" w:date="2025-06-12T15:19:00Z" w16du:dateUtc="2025-06-12T20:19:00Z"/>
                <w:rFonts w:asciiTheme="minorHAnsi" w:hAnsiTheme="minorHAnsi" w:cstheme="minorHAnsi"/>
                <w:sz w:val="14"/>
                <w:szCs w:val="14"/>
              </w:rPr>
            </w:pPr>
          </w:p>
        </w:tc>
        <w:tc>
          <w:tcPr>
            <w:tcW w:w="1370" w:type="dxa"/>
            <w:gridSpan w:val="2"/>
            <w:tcPrChange w:id="582" w:author="Gann, Julie" w:date="2025-06-12T15:33:00Z" w16du:dateUtc="2025-06-12T20:33:00Z">
              <w:tcPr>
                <w:tcW w:w="1370" w:type="dxa"/>
                <w:gridSpan w:val="2"/>
              </w:tcPr>
            </w:tcPrChange>
          </w:tcPr>
          <w:p w14:paraId="4233E617" w14:textId="77777777" w:rsidR="00AA6E97" w:rsidRPr="00CC7B68" w:rsidRDefault="00AA6E97" w:rsidP="00BF7774">
            <w:pPr>
              <w:keepNext/>
              <w:keepLines/>
              <w:rPr>
                <w:ins w:id="583" w:author="Gann, Julie" w:date="2025-06-12T15:19:00Z" w16du:dateUtc="2025-06-12T20:19:00Z"/>
                <w:rFonts w:asciiTheme="minorHAnsi" w:hAnsiTheme="minorHAnsi" w:cstheme="minorHAnsi"/>
                <w:sz w:val="14"/>
                <w:szCs w:val="14"/>
              </w:rPr>
            </w:pPr>
          </w:p>
        </w:tc>
        <w:tc>
          <w:tcPr>
            <w:tcW w:w="999" w:type="dxa"/>
            <w:gridSpan w:val="2"/>
            <w:tcPrChange w:id="584" w:author="Gann, Julie" w:date="2025-06-12T15:33:00Z" w16du:dateUtc="2025-06-12T20:33:00Z">
              <w:tcPr>
                <w:tcW w:w="999" w:type="dxa"/>
              </w:tcPr>
            </w:tcPrChange>
          </w:tcPr>
          <w:p w14:paraId="5C0ED10D" w14:textId="77777777" w:rsidR="00AA6E97" w:rsidRPr="00CC7B68" w:rsidRDefault="00AA6E97" w:rsidP="00BF7774">
            <w:pPr>
              <w:keepNext/>
              <w:keepLines/>
              <w:rPr>
                <w:ins w:id="585" w:author="Gann, Julie" w:date="2025-06-12T15:19:00Z" w16du:dateUtc="2025-06-12T20:19:00Z"/>
                <w:rFonts w:asciiTheme="minorHAnsi" w:hAnsiTheme="minorHAnsi" w:cstheme="minorHAnsi"/>
                <w:sz w:val="14"/>
                <w:szCs w:val="14"/>
              </w:rPr>
            </w:pPr>
          </w:p>
        </w:tc>
        <w:tc>
          <w:tcPr>
            <w:tcW w:w="999" w:type="dxa"/>
            <w:gridSpan w:val="2"/>
            <w:tcPrChange w:id="586" w:author="Gann, Julie" w:date="2025-06-12T15:33:00Z" w16du:dateUtc="2025-06-12T20:33:00Z">
              <w:tcPr>
                <w:tcW w:w="999" w:type="dxa"/>
                <w:gridSpan w:val="2"/>
              </w:tcPr>
            </w:tcPrChange>
          </w:tcPr>
          <w:p w14:paraId="3F76D19D" w14:textId="77777777" w:rsidR="00AA6E97" w:rsidRPr="00CC7B68" w:rsidRDefault="00AA6E97" w:rsidP="00BF7774">
            <w:pPr>
              <w:keepNext/>
              <w:keepLines/>
              <w:rPr>
                <w:ins w:id="587" w:author="Gann, Julie" w:date="2025-06-12T15:19:00Z" w16du:dateUtc="2025-06-12T20:19:00Z"/>
                <w:rFonts w:asciiTheme="minorHAnsi" w:hAnsiTheme="minorHAnsi" w:cstheme="minorHAnsi"/>
                <w:sz w:val="14"/>
                <w:szCs w:val="14"/>
              </w:rPr>
            </w:pPr>
          </w:p>
        </w:tc>
      </w:tr>
      <w:tr w:rsidR="00AA6E97" w:rsidRPr="00CC7B68" w14:paraId="12A4F2AB"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588"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589" w:author="Gann, Julie" w:date="2025-06-12T15:20:00Z"/>
          <w:trPrChange w:id="590" w:author="Gann, Julie" w:date="2025-06-12T15:33:00Z" w16du:dateUtc="2025-06-12T20:33:00Z">
            <w:trPr>
              <w:gridBefore w:val="10"/>
              <w:gridAfter w:val="1"/>
            </w:trPr>
          </w:trPrChange>
        </w:trPr>
        <w:tc>
          <w:tcPr>
            <w:tcW w:w="1620" w:type="dxa"/>
            <w:tcPrChange w:id="591" w:author="Gann, Julie" w:date="2025-06-12T15:33:00Z" w16du:dateUtc="2025-06-12T20:33:00Z">
              <w:tcPr>
                <w:tcW w:w="1208" w:type="dxa"/>
                <w:gridSpan w:val="2"/>
              </w:tcPr>
            </w:tcPrChange>
          </w:tcPr>
          <w:p w14:paraId="28420A56" w14:textId="77777777" w:rsidR="00AA6E97" w:rsidRPr="00CC7B68" w:rsidRDefault="00AA6E97" w:rsidP="00BF7774">
            <w:pPr>
              <w:keepNext/>
              <w:keepLines/>
              <w:rPr>
                <w:ins w:id="592" w:author="Gann, Julie" w:date="2025-06-12T15:20:00Z" w16du:dateUtc="2025-06-12T20:20:00Z"/>
                <w:rFonts w:asciiTheme="minorHAnsi" w:hAnsiTheme="minorHAnsi" w:cstheme="minorHAnsi"/>
                <w:sz w:val="14"/>
                <w:szCs w:val="14"/>
              </w:rPr>
            </w:pPr>
          </w:p>
        </w:tc>
        <w:tc>
          <w:tcPr>
            <w:tcW w:w="938" w:type="dxa"/>
            <w:tcPrChange w:id="593" w:author="Gann, Julie" w:date="2025-06-12T15:33:00Z" w16du:dateUtc="2025-06-12T20:33:00Z">
              <w:tcPr>
                <w:tcW w:w="938" w:type="dxa"/>
                <w:gridSpan w:val="2"/>
              </w:tcPr>
            </w:tcPrChange>
          </w:tcPr>
          <w:p w14:paraId="08935D96" w14:textId="77777777" w:rsidR="00AA6E97" w:rsidRPr="00CC7B68" w:rsidRDefault="00AA6E97" w:rsidP="00BF7774">
            <w:pPr>
              <w:keepNext/>
              <w:keepLines/>
              <w:rPr>
                <w:ins w:id="594" w:author="Gann, Julie" w:date="2025-06-12T15:20:00Z" w16du:dateUtc="2025-06-12T20:20:00Z"/>
                <w:rFonts w:asciiTheme="minorHAnsi" w:hAnsiTheme="minorHAnsi" w:cstheme="minorHAnsi"/>
                <w:sz w:val="14"/>
                <w:szCs w:val="14"/>
              </w:rPr>
            </w:pPr>
          </w:p>
        </w:tc>
        <w:tc>
          <w:tcPr>
            <w:tcW w:w="1246" w:type="dxa"/>
            <w:gridSpan w:val="2"/>
            <w:tcPrChange w:id="595" w:author="Gann, Julie" w:date="2025-06-12T15:33:00Z" w16du:dateUtc="2025-06-12T20:33:00Z">
              <w:tcPr>
                <w:tcW w:w="1246" w:type="dxa"/>
                <w:gridSpan w:val="3"/>
              </w:tcPr>
            </w:tcPrChange>
          </w:tcPr>
          <w:p w14:paraId="1879FCE4" w14:textId="77777777" w:rsidR="00AA6E97" w:rsidRPr="00CC7B68" w:rsidRDefault="00AA6E97" w:rsidP="00BF7774">
            <w:pPr>
              <w:keepNext/>
              <w:keepLines/>
              <w:rPr>
                <w:ins w:id="596" w:author="Gann, Julie" w:date="2025-06-12T15:20:00Z" w16du:dateUtc="2025-06-12T20:20:00Z"/>
                <w:rFonts w:asciiTheme="minorHAnsi" w:hAnsiTheme="minorHAnsi" w:cstheme="minorHAnsi"/>
                <w:sz w:val="14"/>
                <w:szCs w:val="14"/>
              </w:rPr>
            </w:pPr>
          </w:p>
        </w:tc>
        <w:tc>
          <w:tcPr>
            <w:tcW w:w="1122" w:type="dxa"/>
            <w:gridSpan w:val="2"/>
            <w:tcPrChange w:id="597" w:author="Gann, Julie" w:date="2025-06-12T15:33:00Z" w16du:dateUtc="2025-06-12T20:33:00Z">
              <w:tcPr>
                <w:tcW w:w="1122" w:type="dxa"/>
              </w:tcPr>
            </w:tcPrChange>
          </w:tcPr>
          <w:p w14:paraId="1AE76F8D" w14:textId="77777777" w:rsidR="00AA6E97" w:rsidRPr="00CC7B68" w:rsidRDefault="00AA6E97" w:rsidP="00BF7774">
            <w:pPr>
              <w:keepNext/>
              <w:keepLines/>
              <w:rPr>
                <w:ins w:id="598" w:author="Gann, Julie" w:date="2025-06-12T15:20:00Z" w16du:dateUtc="2025-06-12T20:20:00Z"/>
                <w:rFonts w:asciiTheme="minorHAnsi" w:hAnsiTheme="minorHAnsi" w:cstheme="minorHAnsi"/>
                <w:sz w:val="14"/>
                <w:szCs w:val="14"/>
              </w:rPr>
            </w:pPr>
          </w:p>
        </w:tc>
        <w:tc>
          <w:tcPr>
            <w:tcW w:w="1246" w:type="dxa"/>
            <w:gridSpan w:val="2"/>
            <w:tcPrChange w:id="599" w:author="Gann, Julie" w:date="2025-06-12T15:33:00Z" w16du:dateUtc="2025-06-12T20:33:00Z">
              <w:tcPr>
                <w:tcW w:w="1246" w:type="dxa"/>
                <w:gridSpan w:val="3"/>
              </w:tcPr>
            </w:tcPrChange>
          </w:tcPr>
          <w:p w14:paraId="3BAF3AF5" w14:textId="77777777" w:rsidR="00AA6E97" w:rsidRPr="00CC7B68" w:rsidRDefault="00AA6E97" w:rsidP="00BF7774">
            <w:pPr>
              <w:keepNext/>
              <w:keepLines/>
              <w:rPr>
                <w:ins w:id="600" w:author="Gann, Julie" w:date="2025-06-12T15:20:00Z" w16du:dateUtc="2025-06-12T20:20:00Z"/>
                <w:rFonts w:asciiTheme="minorHAnsi" w:hAnsiTheme="minorHAnsi" w:cstheme="minorHAnsi"/>
                <w:sz w:val="14"/>
                <w:szCs w:val="14"/>
              </w:rPr>
            </w:pPr>
          </w:p>
        </w:tc>
        <w:tc>
          <w:tcPr>
            <w:tcW w:w="1370" w:type="dxa"/>
            <w:gridSpan w:val="2"/>
            <w:tcPrChange w:id="601" w:author="Gann, Julie" w:date="2025-06-12T15:33:00Z" w16du:dateUtc="2025-06-12T20:33:00Z">
              <w:tcPr>
                <w:tcW w:w="1370" w:type="dxa"/>
                <w:gridSpan w:val="2"/>
              </w:tcPr>
            </w:tcPrChange>
          </w:tcPr>
          <w:p w14:paraId="4C758E76" w14:textId="77777777" w:rsidR="00AA6E97" w:rsidRPr="00CC7B68" w:rsidRDefault="00AA6E97" w:rsidP="00BF7774">
            <w:pPr>
              <w:keepNext/>
              <w:keepLines/>
              <w:rPr>
                <w:ins w:id="602" w:author="Gann, Julie" w:date="2025-06-12T15:20:00Z" w16du:dateUtc="2025-06-12T20:20:00Z"/>
                <w:rFonts w:asciiTheme="minorHAnsi" w:hAnsiTheme="minorHAnsi" w:cstheme="minorHAnsi"/>
                <w:sz w:val="14"/>
                <w:szCs w:val="14"/>
              </w:rPr>
            </w:pPr>
          </w:p>
        </w:tc>
        <w:tc>
          <w:tcPr>
            <w:tcW w:w="999" w:type="dxa"/>
            <w:gridSpan w:val="2"/>
            <w:tcPrChange w:id="603" w:author="Gann, Julie" w:date="2025-06-12T15:33:00Z" w16du:dateUtc="2025-06-12T20:33:00Z">
              <w:tcPr>
                <w:tcW w:w="999" w:type="dxa"/>
              </w:tcPr>
            </w:tcPrChange>
          </w:tcPr>
          <w:p w14:paraId="54E72D51" w14:textId="77777777" w:rsidR="00AA6E97" w:rsidRPr="00CC7B68" w:rsidRDefault="00AA6E97" w:rsidP="00BF7774">
            <w:pPr>
              <w:keepNext/>
              <w:keepLines/>
              <w:rPr>
                <w:ins w:id="604" w:author="Gann, Julie" w:date="2025-06-12T15:20:00Z" w16du:dateUtc="2025-06-12T20:20:00Z"/>
                <w:rFonts w:asciiTheme="minorHAnsi" w:hAnsiTheme="minorHAnsi" w:cstheme="minorHAnsi"/>
                <w:sz w:val="14"/>
                <w:szCs w:val="14"/>
              </w:rPr>
            </w:pPr>
          </w:p>
        </w:tc>
        <w:tc>
          <w:tcPr>
            <w:tcW w:w="999" w:type="dxa"/>
            <w:gridSpan w:val="2"/>
            <w:tcPrChange w:id="605" w:author="Gann, Julie" w:date="2025-06-12T15:33:00Z" w16du:dateUtc="2025-06-12T20:33:00Z">
              <w:tcPr>
                <w:tcW w:w="999" w:type="dxa"/>
                <w:gridSpan w:val="2"/>
              </w:tcPr>
            </w:tcPrChange>
          </w:tcPr>
          <w:p w14:paraId="43C25E35" w14:textId="77777777" w:rsidR="00AA6E97" w:rsidRPr="00CC7B68" w:rsidRDefault="00AA6E97" w:rsidP="00BF7774">
            <w:pPr>
              <w:keepNext/>
              <w:keepLines/>
              <w:rPr>
                <w:ins w:id="606" w:author="Gann, Julie" w:date="2025-06-12T15:20:00Z" w16du:dateUtc="2025-06-12T20:20:00Z"/>
                <w:rFonts w:asciiTheme="minorHAnsi" w:hAnsiTheme="minorHAnsi" w:cstheme="minorHAnsi"/>
                <w:sz w:val="14"/>
                <w:szCs w:val="14"/>
              </w:rPr>
            </w:pPr>
          </w:p>
        </w:tc>
      </w:tr>
      <w:tr w:rsidR="00A8522E" w:rsidRPr="00CC7B68" w14:paraId="2EE0F340"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07"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08" w:author="Gann, Julie" w:date="2025-06-12T15:20:00Z"/>
          <w:trPrChange w:id="609" w:author="Gann, Julie" w:date="2025-06-12T15:33:00Z" w16du:dateUtc="2025-06-12T20:33:00Z">
            <w:trPr>
              <w:gridBefore w:val="10"/>
              <w:gridAfter w:val="1"/>
            </w:trPr>
          </w:trPrChange>
        </w:trPr>
        <w:tc>
          <w:tcPr>
            <w:tcW w:w="1620" w:type="dxa"/>
            <w:tcPrChange w:id="610" w:author="Gann, Julie" w:date="2025-06-12T15:33:00Z" w16du:dateUtc="2025-06-12T20:33:00Z">
              <w:tcPr>
                <w:tcW w:w="1208" w:type="dxa"/>
                <w:gridSpan w:val="2"/>
              </w:tcPr>
            </w:tcPrChange>
          </w:tcPr>
          <w:p w14:paraId="5CFE54AC" w14:textId="7AFC7EB9" w:rsidR="00A8522E" w:rsidRPr="00CC7B68" w:rsidRDefault="00A8522E">
            <w:pPr>
              <w:keepNext/>
              <w:keepLines/>
              <w:jc w:val="right"/>
              <w:rPr>
                <w:ins w:id="611" w:author="Gann, Julie" w:date="2025-06-12T15:20:00Z" w16du:dateUtc="2025-06-12T20:20:00Z"/>
                <w:rFonts w:asciiTheme="minorHAnsi" w:hAnsiTheme="minorHAnsi" w:cstheme="minorHAnsi"/>
                <w:sz w:val="14"/>
                <w:szCs w:val="14"/>
              </w:rPr>
              <w:pPrChange w:id="612" w:author="Gann, Julie" w:date="2025-06-12T15:21:00Z" w16du:dateUtc="2025-06-12T20:21:00Z">
                <w:pPr>
                  <w:keepNext/>
                  <w:keepLines/>
                </w:pPr>
              </w:pPrChange>
            </w:pPr>
            <w:ins w:id="613" w:author="Gann, Julie" w:date="2025-06-12T15:21:00Z" w16du:dateUtc="2025-06-12T20:21:00Z">
              <w:r>
                <w:rPr>
                  <w:rFonts w:asciiTheme="minorHAnsi" w:hAnsiTheme="minorHAnsi" w:cstheme="minorHAnsi"/>
                  <w:sz w:val="14"/>
                  <w:szCs w:val="14"/>
                </w:rPr>
                <w:t>Non-Bond Debt Total</w:t>
              </w:r>
            </w:ins>
          </w:p>
        </w:tc>
        <w:tc>
          <w:tcPr>
            <w:tcW w:w="938" w:type="dxa"/>
            <w:tcPrChange w:id="614" w:author="Gann, Julie" w:date="2025-06-12T15:33:00Z" w16du:dateUtc="2025-06-12T20:33:00Z">
              <w:tcPr>
                <w:tcW w:w="938" w:type="dxa"/>
                <w:gridSpan w:val="2"/>
              </w:tcPr>
            </w:tcPrChange>
          </w:tcPr>
          <w:p w14:paraId="2403406C" w14:textId="77777777" w:rsidR="00A8522E" w:rsidRPr="00CC7B68" w:rsidRDefault="00A8522E" w:rsidP="00A8522E">
            <w:pPr>
              <w:keepNext/>
              <w:keepLines/>
              <w:rPr>
                <w:ins w:id="615" w:author="Gann, Julie" w:date="2025-06-12T15:20:00Z" w16du:dateUtc="2025-06-12T20:20:00Z"/>
                <w:rFonts w:asciiTheme="minorHAnsi" w:hAnsiTheme="minorHAnsi" w:cstheme="minorHAnsi"/>
                <w:sz w:val="14"/>
                <w:szCs w:val="14"/>
              </w:rPr>
            </w:pPr>
          </w:p>
        </w:tc>
        <w:tc>
          <w:tcPr>
            <w:tcW w:w="1246" w:type="dxa"/>
            <w:gridSpan w:val="2"/>
            <w:tcPrChange w:id="616" w:author="Gann, Julie" w:date="2025-06-12T15:33:00Z" w16du:dateUtc="2025-06-12T20:33:00Z">
              <w:tcPr>
                <w:tcW w:w="1246" w:type="dxa"/>
                <w:gridSpan w:val="3"/>
              </w:tcPr>
            </w:tcPrChange>
          </w:tcPr>
          <w:p w14:paraId="2BCB4554" w14:textId="77777777" w:rsidR="00A8522E" w:rsidRPr="00CC7B68" w:rsidRDefault="00A8522E" w:rsidP="00A8522E">
            <w:pPr>
              <w:keepNext/>
              <w:keepLines/>
              <w:rPr>
                <w:ins w:id="617" w:author="Gann, Julie" w:date="2025-06-12T15:20:00Z" w16du:dateUtc="2025-06-12T20:20:00Z"/>
                <w:rFonts w:asciiTheme="minorHAnsi" w:hAnsiTheme="minorHAnsi" w:cstheme="minorHAnsi"/>
                <w:sz w:val="14"/>
                <w:szCs w:val="14"/>
              </w:rPr>
            </w:pPr>
          </w:p>
        </w:tc>
        <w:tc>
          <w:tcPr>
            <w:tcW w:w="1122" w:type="dxa"/>
            <w:gridSpan w:val="2"/>
            <w:tcPrChange w:id="618" w:author="Gann, Julie" w:date="2025-06-12T15:33:00Z" w16du:dateUtc="2025-06-12T20:33:00Z">
              <w:tcPr>
                <w:tcW w:w="1122" w:type="dxa"/>
              </w:tcPr>
            </w:tcPrChange>
          </w:tcPr>
          <w:p w14:paraId="302F760B" w14:textId="77777777" w:rsidR="00A8522E" w:rsidRPr="00CC7B68" w:rsidRDefault="00A8522E" w:rsidP="00A8522E">
            <w:pPr>
              <w:keepNext/>
              <w:keepLines/>
              <w:rPr>
                <w:ins w:id="619" w:author="Gann, Julie" w:date="2025-06-12T15:20:00Z" w16du:dateUtc="2025-06-12T20:20:00Z"/>
                <w:rFonts w:asciiTheme="minorHAnsi" w:hAnsiTheme="minorHAnsi" w:cstheme="minorHAnsi"/>
                <w:sz w:val="14"/>
                <w:szCs w:val="14"/>
              </w:rPr>
            </w:pPr>
          </w:p>
        </w:tc>
        <w:tc>
          <w:tcPr>
            <w:tcW w:w="1246" w:type="dxa"/>
            <w:gridSpan w:val="2"/>
            <w:tcPrChange w:id="620" w:author="Gann, Julie" w:date="2025-06-12T15:33:00Z" w16du:dateUtc="2025-06-12T20:33:00Z">
              <w:tcPr>
                <w:tcW w:w="1246" w:type="dxa"/>
                <w:gridSpan w:val="3"/>
              </w:tcPr>
            </w:tcPrChange>
          </w:tcPr>
          <w:p w14:paraId="27D04543" w14:textId="77777777" w:rsidR="00A8522E" w:rsidRPr="00CC7B68" w:rsidRDefault="00A8522E" w:rsidP="00A8522E">
            <w:pPr>
              <w:keepNext/>
              <w:keepLines/>
              <w:rPr>
                <w:ins w:id="621" w:author="Gann, Julie" w:date="2025-06-12T15:20:00Z" w16du:dateUtc="2025-06-12T20:20:00Z"/>
                <w:rFonts w:asciiTheme="minorHAnsi" w:hAnsiTheme="minorHAnsi" w:cstheme="minorHAnsi"/>
                <w:sz w:val="14"/>
                <w:szCs w:val="14"/>
              </w:rPr>
            </w:pPr>
          </w:p>
        </w:tc>
        <w:tc>
          <w:tcPr>
            <w:tcW w:w="1370" w:type="dxa"/>
            <w:gridSpan w:val="2"/>
            <w:tcPrChange w:id="622" w:author="Gann, Julie" w:date="2025-06-12T15:33:00Z" w16du:dateUtc="2025-06-12T20:33:00Z">
              <w:tcPr>
                <w:tcW w:w="1370" w:type="dxa"/>
                <w:gridSpan w:val="2"/>
              </w:tcPr>
            </w:tcPrChange>
          </w:tcPr>
          <w:p w14:paraId="7BFDD6D4" w14:textId="77777777" w:rsidR="00A8522E" w:rsidRPr="00CC7B68" w:rsidRDefault="00A8522E" w:rsidP="00A8522E">
            <w:pPr>
              <w:keepNext/>
              <w:keepLines/>
              <w:rPr>
                <w:ins w:id="623" w:author="Gann, Julie" w:date="2025-06-12T15:20:00Z" w16du:dateUtc="2025-06-12T20:20:00Z"/>
                <w:rFonts w:asciiTheme="minorHAnsi" w:hAnsiTheme="minorHAnsi" w:cstheme="minorHAnsi"/>
                <w:sz w:val="14"/>
                <w:szCs w:val="14"/>
              </w:rPr>
            </w:pPr>
          </w:p>
        </w:tc>
        <w:tc>
          <w:tcPr>
            <w:tcW w:w="999" w:type="dxa"/>
            <w:gridSpan w:val="2"/>
            <w:tcPrChange w:id="624" w:author="Gann, Julie" w:date="2025-06-12T15:33:00Z" w16du:dateUtc="2025-06-12T20:33:00Z">
              <w:tcPr>
                <w:tcW w:w="999" w:type="dxa"/>
              </w:tcPr>
            </w:tcPrChange>
          </w:tcPr>
          <w:p w14:paraId="54278BC2" w14:textId="77777777" w:rsidR="00A8522E" w:rsidRPr="00CC7B68" w:rsidRDefault="00A8522E" w:rsidP="00A8522E">
            <w:pPr>
              <w:keepNext/>
              <w:keepLines/>
              <w:rPr>
                <w:ins w:id="625" w:author="Gann, Julie" w:date="2025-06-12T15:20:00Z" w16du:dateUtc="2025-06-12T20:20:00Z"/>
                <w:rFonts w:asciiTheme="minorHAnsi" w:hAnsiTheme="minorHAnsi" w:cstheme="minorHAnsi"/>
                <w:sz w:val="14"/>
                <w:szCs w:val="14"/>
              </w:rPr>
            </w:pPr>
          </w:p>
        </w:tc>
        <w:tc>
          <w:tcPr>
            <w:tcW w:w="999" w:type="dxa"/>
            <w:gridSpan w:val="2"/>
            <w:tcPrChange w:id="626" w:author="Gann, Julie" w:date="2025-06-12T15:33:00Z" w16du:dateUtc="2025-06-12T20:33:00Z">
              <w:tcPr>
                <w:tcW w:w="999" w:type="dxa"/>
                <w:gridSpan w:val="2"/>
              </w:tcPr>
            </w:tcPrChange>
          </w:tcPr>
          <w:p w14:paraId="0C297E5A" w14:textId="77777777" w:rsidR="00A8522E" w:rsidRPr="00CC7B68" w:rsidRDefault="00A8522E" w:rsidP="00A8522E">
            <w:pPr>
              <w:keepNext/>
              <w:keepLines/>
              <w:rPr>
                <w:ins w:id="627" w:author="Gann, Julie" w:date="2025-06-12T15:20:00Z" w16du:dateUtc="2025-06-12T20:20:00Z"/>
                <w:rFonts w:asciiTheme="minorHAnsi" w:hAnsiTheme="minorHAnsi" w:cstheme="minorHAnsi"/>
                <w:sz w:val="14"/>
                <w:szCs w:val="14"/>
              </w:rPr>
            </w:pPr>
          </w:p>
        </w:tc>
      </w:tr>
      <w:tr w:rsidR="00A8522E" w:rsidRPr="00CC7B68" w14:paraId="24A38214"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28"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29" w:author="Gann, Julie" w:date="2025-06-12T15:20:00Z"/>
          <w:trPrChange w:id="630" w:author="Gann, Julie" w:date="2025-06-12T15:33:00Z" w16du:dateUtc="2025-06-12T20:33:00Z">
            <w:trPr>
              <w:gridBefore w:val="10"/>
              <w:gridAfter w:val="1"/>
            </w:trPr>
          </w:trPrChange>
        </w:trPr>
        <w:tc>
          <w:tcPr>
            <w:tcW w:w="1620" w:type="dxa"/>
            <w:tcPrChange w:id="631" w:author="Gann, Julie" w:date="2025-06-12T15:33:00Z" w16du:dateUtc="2025-06-12T20:33:00Z">
              <w:tcPr>
                <w:tcW w:w="1208" w:type="dxa"/>
                <w:gridSpan w:val="2"/>
              </w:tcPr>
            </w:tcPrChange>
          </w:tcPr>
          <w:p w14:paraId="61CCD974" w14:textId="77777777" w:rsidR="00A8522E" w:rsidRPr="00CC7B68" w:rsidRDefault="00A8522E" w:rsidP="00A8522E">
            <w:pPr>
              <w:keepNext/>
              <w:keepLines/>
              <w:rPr>
                <w:ins w:id="632" w:author="Gann, Julie" w:date="2025-06-12T15:20:00Z" w16du:dateUtc="2025-06-12T20:20:00Z"/>
                <w:rFonts w:asciiTheme="minorHAnsi" w:hAnsiTheme="minorHAnsi" w:cstheme="minorHAnsi"/>
                <w:sz w:val="14"/>
                <w:szCs w:val="14"/>
              </w:rPr>
            </w:pPr>
          </w:p>
        </w:tc>
        <w:tc>
          <w:tcPr>
            <w:tcW w:w="938" w:type="dxa"/>
            <w:tcPrChange w:id="633" w:author="Gann, Julie" w:date="2025-06-12T15:33:00Z" w16du:dateUtc="2025-06-12T20:33:00Z">
              <w:tcPr>
                <w:tcW w:w="938" w:type="dxa"/>
                <w:gridSpan w:val="2"/>
              </w:tcPr>
            </w:tcPrChange>
          </w:tcPr>
          <w:p w14:paraId="0ABF1D92" w14:textId="77777777" w:rsidR="00A8522E" w:rsidRPr="00CC7B68" w:rsidRDefault="00A8522E" w:rsidP="00A8522E">
            <w:pPr>
              <w:keepNext/>
              <w:keepLines/>
              <w:rPr>
                <w:ins w:id="634" w:author="Gann, Julie" w:date="2025-06-12T15:20:00Z" w16du:dateUtc="2025-06-12T20:20:00Z"/>
                <w:rFonts w:asciiTheme="minorHAnsi" w:hAnsiTheme="minorHAnsi" w:cstheme="minorHAnsi"/>
                <w:sz w:val="14"/>
                <w:szCs w:val="14"/>
              </w:rPr>
            </w:pPr>
          </w:p>
        </w:tc>
        <w:tc>
          <w:tcPr>
            <w:tcW w:w="1246" w:type="dxa"/>
            <w:gridSpan w:val="2"/>
            <w:tcPrChange w:id="635" w:author="Gann, Julie" w:date="2025-06-12T15:33:00Z" w16du:dateUtc="2025-06-12T20:33:00Z">
              <w:tcPr>
                <w:tcW w:w="1246" w:type="dxa"/>
                <w:gridSpan w:val="3"/>
              </w:tcPr>
            </w:tcPrChange>
          </w:tcPr>
          <w:p w14:paraId="60DE2921" w14:textId="77777777" w:rsidR="00A8522E" w:rsidRPr="00CC7B68" w:rsidRDefault="00A8522E" w:rsidP="00A8522E">
            <w:pPr>
              <w:keepNext/>
              <w:keepLines/>
              <w:rPr>
                <w:ins w:id="636" w:author="Gann, Julie" w:date="2025-06-12T15:20:00Z" w16du:dateUtc="2025-06-12T20:20:00Z"/>
                <w:rFonts w:asciiTheme="minorHAnsi" w:hAnsiTheme="minorHAnsi" w:cstheme="minorHAnsi"/>
                <w:sz w:val="14"/>
                <w:szCs w:val="14"/>
              </w:rPr>
            </w:pPr>
          </w:p>
        </w:tc>
        <w:tc>
          <w:tcPr>
            <w:tcW w:w="1122" w:type="dxa"/>
            <w:gridSpan w:val="2"/>
            <w:tcPrChange w:id="637" w:author="Gann, Julie" w:date="2025-06-12T15:33:00Z" w16du:dateUtc="2025-06-12T20:33:00Z">
              <w:tcPr>
                <w:tcW w:w="1122" w:type="dxa"/>
              </w:tcPr>
            </w:tcPrChange>
          </w:tcPr>
          <w:p w14:paraId="45DCAE94" w14:textId="77777777" w:rsidR="00A8522E" w:rsidRPr="00CC7B68" w:rsidRDefault="00A8522E" w:rsidP="00A8522E">
            <w:pPr>
              <w:keepNext/>
              <w:keepLines/>
              <w:rPr>
                <w:ins w:id="638" w:author="Gann, Julie" w:date="2025-06-12T15:20:00Z" w16du:dateUtc="2025-06-12T20:20:00Z"/>
                <w:rFonts w:asciiTheme="minorHAnsi" w:hAnsiTheme="minorHAnsi" w:cstheme="minorHAnsi"/>
                <w:sz w:val="14"/>
                <w:szCs w:val="14"/>
              </w:rPr>
            </w:pPr>
          </w:p>
        </w:tc>
        <w:tc>
          <w:tcPr>
            <w:tcW w:w="1246" w:type="dxa"/>
            <w:gridSpan w:val="2"/>
            <w:tcPrChange w:id="639" w:author="Gann, Julie" w:date="2025-06-12T15:33:00Z" w16du:dateUtc="2025-06-12T20:33:00Z">
              <w:tcPr>
                <w:tcW w:w="1246" w:type="dxa"/>
                <w:gridSpan w:val="3"/>
              </w:tcPr>
            </w:tcPrChange>
          </w:tcPr>
          <w:p w14:paraId="3E224A91" w14:textId="77777777" w:rsidR="00A8522E" w:rsidRPr="00CC7B68" w:rsidRDefault="00A8522E" w:rsidP="00A8522E">
            <w:pPr>
              <w:keepNext/>
              <w:keepLines/>
              <w:rPr>
                <w:ins w:id="640" w:author="Gann, Julie" w:date="2025-06-12T15:20:00Z" w16du:dateUtc="2025-06-12T20:20:00Z"/>
                <w:rFonts w:asciiTheme="minorHAnsi" w:hAnsiTheme="minorHAnsi" w:cstheme="minorHAnsi"/>
                <w:sz w:val="14"/>
                <w:szCs w:val="14"/>
              </w:rPr>
            </w:pPr>
          </w:p>
        </w:tc>
        <w:tc>
          <w:tcPr>
            <w:tcW w:w="1370" w:type="dxa"/>
            <w:gridSpan w:val="2"/>
            <w:tcPrChange w:id="641" w:author="Gann, Julie" w:date="2025-06-12T15:33:00Z" w16du:dateUtc="2025-06-12T20:33:00Z">
              <w:tcPr>
                <w:tcW w:w="1370" w:type="dxa"/>
                <w:gridSpan w:val="2"/>
              </w:tcPr>
            </w:tcPrChange>
          </w:tcPr>
          <w:p w14:paraId="44937E9B" w14:textId="77777777" w:rsidR="00A8522E" w:rsidRPr="00CC7B68" w:rsidRDefault="00A8522E" w:rsidP="00A8522E">
            <w:pPr>
              <w:keepNext/>
              <w:keepLines/>
              <w:rPr>
                <w:ins w:id="642" w:author="Gann, Julie" w:date="2025-06-12T15:20:00Z" w16du:dateUtc="2025-06-12T20:20:00Z"/>
                <w:rFonts w:asciiTheme="minorHAnsi" w:hAnsiTheme="minorHAnsi" w:cstheme="minorHAnsi"/>
                <w:sz w:val="14"/>
                <w:szCs w:val="14"/>
              </w:rPr>
            </w:pPr>
          </w:p>
        </w:tc>
        <w:tc>
          <w:tcPr>
            <w:tcW w:w="999" w:type="dxa"/>
            <w:gridSpan w:val="2"/>
            <w:tcPrChange w:id="643" w:author="Gann, Julie" w:date="2025-06-12T15:33:00Z" w16du:dateUtc="2025-06-12T20:33:00Z">
              <w:tcPr>
                <w:tcW w:w="999" w:type="dxa"/>
              </w:tcPr>
            </w:tcPrChange>
          </w:tcPr>
          <w:p w14:paraId="696CE9A8" w14:textId="77777777" w:rsidR="00A8522E" w:rsidRPr="00CC7B68" w:rsidRDefault="00A8522E" w:rsidP="00A8522E">
            <w:pPr>
              <w:keepNext/>
              <w:keepLines/>
              <w:rPr>
                <w:ins w:id="644" w:author="Gann, Julie" w:date="2025-06-12T15:20:00Z" w16du:dateUtc="2025-06-12T20:20:00Z"/>
                <w:rFonts w:asciiTheme="minorHAnsi" w:hAnsiTheme="minorHAnsi" w:cstheme="minorHAnsi"/>
                <w:sz w:val="14"/>
                <w:szCs w:val="14"/>
              </w:rPr>
            </w:pPr>
          </w:p>
        </w:tc>
        <w:tc>
          <w:tcPr>
            <w:tcW w:w="999" w:type="dxa"/>
            <w:gridSpan w:val="2"/>
            <w:tcPrChange w:id="645" w:author="Gann, Julie" w:date="2025-06-12T15:33:00Z" w16du:dateUtc="2025-06-12T20:33:00Z">
              <w:tcPr>
                <w:tcW w:w="999" w:type="dxa"/>
                <w:gridSpan w:val="2"/>
              </w:tcPr>
            </w:tcPrChange>
          </w:tcPr>
          <w:p w14:paraId="124CBAB6" w14:textId="77777777" w:rsidR="00A8522E" w:rsidRPr="00CC7B68" w:rsidRDefault="00A8522E" w:rsidP="00A8522E">
            <w:pPr>
              <w:keepNext/>
              <w:keepLines/>
              <w:rPr>
                <w:ins w:id="646" w:author="Gann, Julie" w:date="2025-06-12T15:20:00Z" w16du:dateUtc="2025-06-12T20:20:00Z"/>
                <w:rFonts w:asciiTheme="minorHAnsi" w:hAnsiTheme="minorHAnsi" w:cstheme="minorHAnsi"/>
                <w:sz w:val="14"/>
                <w:szCs w:val="14"/>
              </w:rPr>
            </w:pPr>
          </w:p>
        </w:tc>
      </w:tr>
      <w:tr w:rsidR="00A8522E" w:rsidRPr="00CC7B68" w14:paraId="48E6214C"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47"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48" w:author="Gann, Julie" w:date="2025-06-12T15:20:00Z"/>
          <w:trPrChange w:id="649" w:author="Gann, Julie" w:date="2025-06-12T15:33:00Z" w16du:dateUtc="2025-06-12T20:33:00Z">
            <w:trPr>
              <w:gridBefore w:val="10"/>
              <w:gridAfter w:val="1"/>
            </w:trPr>
          </w:trPrChange>
        </w:trPr>
        <w:tc>
          <w:tcPr>
            <w:tcW w:w="1620" w:type="dxa"/>
            <w:tcPrChange w:id="650" w:author="Gann, Julie" w:date="2025-06-12T15:33:00Z" w16du:dateUtc="2025-06-12T20:33:00Z">
              <w:tcPr>
                <w:tcW w:w="1208" w:type="dxa"/>
                <w:gridSpan w:val="2"/>
              </w:tcPr>
            </w:tcPrChange>
          </w:tcPr>
          <w:p w14:paraId="2FC20851" w14:textId="373CB9F5" w:rsidR="00A8522E" w:rsidRPr="00CC7B68" w:rsidRDefault="00A8522E" w:rsidP="00A8522E">
            <w:pPr>
              <w:keepNext/>
              <w:keepLines/>
              <w:rPr>
                <w:ins w:id="651" w:author="Gann, Julie" w:date="2025-06-12T15:20:00Z" w16du:dateUtc="2025-06-12T20:20:00Z"/>
                <w:rFonts w:asciiTheme="minorHAnsi" w:hAnsiTheme="minorHAnsi" w:cstheme="minorHAnsi"/>
                <w:sz w:val="14"/>
                <w:szCs w:val="14"/>
              </w:rPr>
            </w:pPr>
            <w:ins w:id="652" w:author="Gann, Julie" w:date="2025-06-12T15:21:00Z" w16du:dateUtc="2025-06-12T20:21:00Z">
              <w:r>
                <w:rPr>
                  <w:rFonts w:asciiTheme="minorHAnsi" w:hAnsiTheme="minorHAnsi" w:cstheme="minorHAnsi"/>
                  <w:sz w:val="14"/>
                  <w:szCs w:val="14"/>
                </w:rPr>
                <w:t xml:space="preserve">Residuals </w:t>
              </w:r>
            </w:ins>
          </w:p>
        </w:tc>
        <w:tc>
          <w:tcPr>
            <w:tcW w:w="938" w:type="dxa"/>
            <w:tcPrChange w:id="653" w:author="Gann, Julie" w:date="2025-06-12T15:33:00Z" w16du:dateUtc="2025-06-12T20:33:00Z">
              <w:tcPr>
                <w:tcW w:w="938" w:type="dxa"/>
                <w:gridSpan w:val="2"/>
              </w:tcPr>
            </w:tcPrChange>
          </w:tcPr>
          <w:p w14:paraId="41C5D71B" w14:textId="77777777" w:rsidR="00A8522E" w:rsidRPr="00CC7B68" w:rsidRDefault="00A8522E" w:rsidP="00A8522E">
            <w:pPr>
              <w:keepNext/>
              <w:keepLines/>
              <w:rPr>
                <w:ins w:id="654" w:author="Gann, Julie" w:date="2025-06-12T15:20:00Z" w16du:dateUtc="2025-06-12T20:20:00Z"/>
                <w:rFonts w:asciiTheme="minorHAnsi" w:hAnsiTheme="minorHAnsi" w:cstheme="minorHAnsi"/>
                <w:sz w:val="14"/>
                <w:szCs w:val="14"/>
              </w:rPr>
            </w:pPr>
          </w:p>
        </w:tc>
        <w:tc>
          <w:tcPr>
            <w:tcW w:w="1246" w:type="dxa"/>
            <w:gridSpan w:val="2"/>
            <w:tcPrChange w:id="655" w:author="Gann, Julie" w:date="2025-06-12T15:33:00Z" w16du:dateUtc="2025-06-12T20:33:00Z">
              <w:tcPr>
                <w:tcW w:w="1246" w:type="dxa"/>
                <w:gridSpan w:val="3"/>
              </w:tcPr>
            </w:tcPrChange>
          </w:tcPr>
          <w:p w14:paraId="5DD9EBD1" w14:textId="77777777" w:rsidR="00A8522E" w:rsidRPr="00CC7B68" w:rsidRDefault="00A8522E" w:rsidP="00A8522E">
            <w:pPr>
              <w:keepNext/>
              <w:keepLines/>
              <w:rPr>
                <w:ins w:id="656" w:author="Gann, Julie" w:date="2025-06-12T15:20:00Z" w16du:dateUtc="2025-06-12T20:20:00Z"/>
                <w:rFonts w:asciiTheme="minorHAnsi" w:hAnsiTheme="minorHAnsi" w:cstheme="minorHAnsi"/>
                <w:sz w:val="14"/>
                <w:szCs w:val="14"/>
              </w:rPr>
            </w:pPr>
          </w:p>
        </w:tc>
        <w:tc>
          <w:tcPr>
            <w:tcW w:w="1122" w:type="dxa"/>
            <w:gridSpan w:val="2"/>
            <w:tcPrChange w:id="657" w:author="Gann, Julie" w:date="2025-06-12T15:33:00Z" w16du:dateUtc="2025-06-12T20:33:00Z">
              <w:tcPr>
                <w:tcW w:w="1122" w:type="dxa"/>
              </w:tcPr>
            </w:tcPrChange>
          </w:tcPr>
          <w:p w14:paraId="0C3895EF" w14:textId="77777777" w:rsidR="00A8522E" w:rsidRPr="00CC7B68" w:rsidRDefault="00A8522E" w:rsidP="00A8522E">
            <w:pPr>
              <w:keepNext/>
              <w:keepLines/>
              <w:rPr>
                <w:ins w:id="658" w:author="Gann, Julie" w:date="2025-06-12T15:20:00Z" w16du:dateUtc="2025-06-12T20:20:00Z"/>
                <w:rFonts w:asciiTheme="minorHAnsi" w:hAnsiTheme="minorHAnsi" w:cstheme="minorHAnsi"/>
                <w:sz w:val="14"/>
                <w:szCs w:val="14"/>
              </w:rPr>
            </w:pPr>
          </w:p>
        </w:tc>
        <w:tc>
          <w:tcPr>
            <w:tcW w:w="1246" w:type="dxa"/>
            <w:gridSpan w:val="2"/>
            <w:tcPrChange w:id="659" w:author="Gann, Julie" w:date="2025-06-12T15:33:00Z" w16du:dateUtc="2025-06-12T20:33:00Z">
              <w:tcPr>
                <w:tcW w:w="1246" w:type="dxa"/>
                <w:gridSpan w:val="3"/>
              </w:tcPr>
            </w:tcPrChange>
          </w:tcPr>
          <w:p w14:paraId="71DC9F9A" w14:textId="77777777" w:rsidR="00A8522E" w:rsidRPr="00CC7B68" w:rsidRDefault="00A8522E" w:rsidP="00A8522E">
            <w:pPr>
              <w:keepNext/>
              <w:keepLines/>
              <w:rPr>
                <w:ins w:id="660" w:author="Gann, Julie" w:date="2025-06-12T15:20:00Z" w16du:dateUtc="2025-06-12T20:20:00Z"/>
                <w:rFonts w:asciiTheme="minorHAnsi" w:hAnsiTheme="minorHAnsi" w:cstheme="minorHAnsi"/>
                <w:sz w:val="14"/>
                <w:szCs w:val="14"/>
              </w:rPr>
            </w:pPr>
          </w:p>
        </w:tc>
        <w:tc>
          <w:tcPr>
            <w:tcW w:w="1370" w:type="dxa"/>
            <w:gridSpan w:val="2"/>
            <w:tcPrChange w:id="661" w:author="Gann, Julie" w:date="2025-06-12T15:33:00Z" w16du:dateUtc="2025-06-12T20:33:00Z">
              <w:tcPr>
                <w:tcW w:w="1370" w:type="dxa"/>
                <w:gridSpan w:val="2"/>
              </w:tcPr>
            </w:tcPrChange>
          </w:tcPr>
          <w:p w14:paraId="37E3D679" w14:textId="77777777" w:rsidR="00A8522E" w:rsidRPr="00CC7B68" w:rsidRDefault="00A8522E" w:rsidP="00A8522E">
            <w:pPr>
              <w:keepNext/>
              <w:keepLines/>
              <w:rPr>
                <w:ins w:id="662" w:author="Gann, Julie" w:date="2025-06-12T15:20:00Z" w16du:dateUtc="2025-06-12T20:20:00Z"/>
                <w:rFonts w:asciiTheme="minorHAnsi" w:hAnsiTheme="minorHAnsi" w:cstheme="minorHAnsi"/>
                <w:sz w:val="14"/>
                <w:szCs w:val="14"/>
              </w:rPr>
            </w:pPr>
          </w:p>
        </w:tc>
        <w:tc>
          <w:tcPr>
            <w:tcW w:w="999" w:type="dxa"/>
            <w:gridSpan w:val="2"/>
            <w:tcPrChange w:id="663" w:author="Gann, Julie" w:date="2025-06-12T15:33:00Z" w16du:dateUtc="2025-06-12T20:33:00Z">
              <w:tcPr>
                <w:tcW w:w="999" w:type="dxa"/>
              </w:tcPr>
            </w:tcPrChange>
          </w:tcPr>
          <w:p w14:paraId="3AA7BFCA" w14:textId="77777777" w:rsidR="00A8522E" w:rsidRPr="00CC7B68" w:rsidRDefault="00A8522E" w:rsidP="00A8522E">
            <w:pPr>
              <w:keepNext/>
              <w:keepLines/>
              <w:rPr>
                <w:ins w:id="664" w:author="Gann, Julie" w:date="2025-06-12T15:20:00Z" w16du:dateUtc="2025-06-12T20:20:00Z"/>
                <w:rFonts w:asciiTheme="minorHAnsi" w:hAnsiTheme="minorHAnsi" w:cstheme="minorHAnsi"/>
                <w:sz w:val="14"/>
                <w:szCs w:val="14"/>
              </w:rPr>
            </w:pPr>
          </w:p>
        </w:tc>
        <w:tc>
          <w:tcPr>
            <w:tcW w:w="999" w:type="dxa"/>
            <w:gridSpan w:val="2"/>
            <w:tcPrChange w:id="665" w:author="Gann, Julie" w:date="2025-06-12T15:33:00Z" w16du:dateUtc="2025-06-12T20:33:00Z">
              <w:tcPr>
                <w:tcW w:w="999" w:type="dxa"/>
                <w:gridSpan w:val="2"/>
              </w:tcPr>
            </w:tcPrChange>
          </w:tcPr>
          <w:p w14:paraId="50758E6F" w14:textId="77777777" w:rsidR="00A8522E" w:rsidRPr="00CC7B68" w:rsidRDefault="00A8522E" w:rsidP="00A8522E">
            <w:pPr>
              <w:keepNext/>
              <w:keepLines/>
              <w:rPr>
                <w:ins w:id="666" w:author="Gann, Julie" w:date="2025-06-12T15:20:00Z" w16du:dateUtc="2025-06-12T20:20:00Z"/>
                <w:rFonts w:asciiTheme="minorHAnsi" w:hAnsiTheme="minorHAnsi" w:cstheme="minorHAnsi"/>
                <w:sz w:val="14"/>
                <w:szCs w:val="14"/>
              </w:rPr>
            </w:pPr>
          </w:p>
        </w:tc>
      </w:tr>
      <w:tr w:rsidR="00A8522E" w:rsidRPr="00CC7B68" w14:paraId="0ED2C5C3"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67"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68" w:author="Gann, Julie" w:date="2025-06-12T15:20:00Z"/>
          <w:trPrChange w:id="669" w:author="Gann, Julie" w:date="2025-06-12T15:33:00Z" w16du:dateUtc="2025-06-12T20:33:00Z">
            <w:trPr>
              <w:gridBefore w:val="10"/>
              <w:gridAfter w:val="1"/>
            </w:trPr>
          </w:trPrChange>
        </w:trPr>
        <w:tc>
          <w:tcPr>
            <w:tcW w:w="1620" w:type="dxa"/>
            <w:tcPrChange w:id="670" w:author="Gann, Julie" w:date="2025-06-12T15:33:00Z" w16du:dateUtc="2025-06-12T20:33:00Z">
              <w:tcPr>
                <w:tcW w:w="1208" w:type="dxa"/>
                <w:gridSpan w:val="2"/>
              </w:tcPr>
            </w:tcPrChange>
          </w:tcPr>
          <w:p w14:paraId="23F02036" w14:textId="77777777" w:rsidR="00A8522E" w:rsidRPr="00CC7B68" w:rsidRDefault="00A8522E" w:rsidP="00A8522E">
            <w:pPr>
              <w:keepNext/>
              <w:keepLines/>
              <w:rPr>
                <w:ins w:id="671" w:author="Gann, Julie" w:date="2025-06-12T15:20:00Z" w16du:dateUtc="2025-06-12T20:20:00Z"/>
                <w:rFonts w:asciiTheme="minorHAnsi" w:hAnsiTheme="minorHAnsi" w:cstheme="minorHAnsi"/>
                <w:sz w:val="14"/>
                <w:szCs w:val="14"/>
              </w:rPr>
            </w:pPr>
          </w:p>
        </w:tc>
        <w:tc>
          <w:tcPr>
            <w:tcW w:w="938" w:type="dxa"/>
            <w:tcPrChange w:id="672" w:author="Gann, Julie" w:date="2025-06-12T15:33:00Z" w16du:dateUtc="2025-06-12T20:33:00Z">
              <w:tcPr>
                <w:tcW w:w="938" w:type="dxa"/>
                <w:gridSpan w:val="2"/>
              </w:tcPr>
            </w:tcPrChange>
          </w:tcPr>
          <w:p w14:paraId="4E106BB1" w14:textId="77777777" w:rsidR="00A8522E" w:rsidRPr="00CC7B68" w:rsidRDefault="00A8522E" w:rsidP="00A8522E">
            <w:pPr>
              <w:keepNext/>
              <w:keepLines/>
              <w:rPr>
                <w:ins w:id="673" w:author="Gann, Julie" w:date="2025-06-12T15:20:00Z" w16du:dateUtc="2025-06-12T20:20:00Z"/>
                <w:rFonts w:asciiTheme="minorHAnsi" w:hAnsiTheme="minorHAnsi" w:cstheme="minorHAnsi"/>
                <w:sz w:val="14"/>
                <w:szCs w:val="14"/>
              </w:rPr>
            </w:pPr>
          </w:p>
        </w:tc>
        <w:tc>
          <w:tcPr>
            <w:tcW w:w="1246" w:type="dxa"/>
            <w:gridSpan w:val="2"/>
            <w:tcPrChange w:id="674" w:author="Gann, Julie" w:date="2025-06-12T15:33:00Z" w16du:dateUtc="2025-06-12T20:33:00Z">
              <w:tcPr>
                <w:tcW w:w="1246" w:type="dxa"/>
                <w:gridSpan w:val="3"/>
              </w:tcPr>
            </w:tcPrChange>
          </w:tcPr>
          <w:p w14:paraId="6700485B" w14:textId="77777777" w:rsidR="00A8522E" w:rsidRPr="00CC7B68" w:rsidRDefault="00A8522E" w:rsidP="00A8522E">
            <w:pPr>
              <w:keepNext/>
              <w:keepLines/>
              <w:rPr>
                <w:ins w:id="675" w:author="Gann, Julie" w:date="2025-06-12T15:20:00Z" w16du:dateUtc="2025-06-12T20:20:00Z"/>
                <w:rFonts w:asciiTheme="minorHAnsi" w:hAnsiTheme="minorHAnsi" w:cstheme="minorHAnsi"/>
                <w:sz w:val="14"/>
                <w:szCs w:val="14"/>
              </w:rPr>
            </w:pPr>
          </w:p>
        </w:tc>
        <w:tc>
          <w:tcPr>
            <w:tcW w:w="1122" w:type="dxa"/>
            <w:gridSpan w:val="2"/>
            <w:tcPrChange w:id="676" w:author="Gann, Julie" w:date="2025-06-12T15:33:00Z" w16du:dateUtc="2025-06-12T20:33:00Z">
              <w:tcPr>
                <w:tcW w:w="1122" w:type="dxa"/>
              </w:tcPr>
            </w:tcPrChange>
          </w:tcPr>
          <w:p w14:paraId="10E4A9D9" w14:textId="77777777" w:rsidR="00A8522E" w:rsidRPr="00CC7B68" w:rsidRDefault="00A8522E" w:rsidP="00A8522E">
            <w:pPr>
              <w:keepNext/>
              <w:keepLines/>
              <w:rPr>
                <w:ins w:id="677" w:author="Gann, Julie" w:date="2025-06-12T15:20:00Z" w16du:dateUtc="2025-06-12T20:20:00Z"/>
                <w:rFonts w:asciiTheme="minorHAnsi" w:hAnsiTheme="minorHAnsi" w:cstheme="minorHAnsi"/>
                <w:sz w:val="14"/>
                <w:szCs w:val="14"/>
              </w:rPr>
            </w:pPr>
          </w:p>
        </w:tc>
        <w:tc>
          <w:tcPr>
            <w:tcW w:w="1246" w:type="dxa"/>
            <w:gridSpan w:val="2"/>
            <w:tcPrChange w:id="678" w:author="Gann, Julie" w:date="2025-06-12T15:33:00Z" w16du:dateUtc="2025-06-12T20:33:00Z">
              <w:tcPr>
                <w:tcW w:w="1246" w:type="dxa"/>
                <w:gridSpan w:val="3"/>
              </w:tcPr>
            </w:tcPrChange>
          </w:tcPr>
          <w:p w14:paraId="2F5494B1" w14:textId="77777777" w:rsidR="00A8522E" w:rsidRPr="00CC7B68" w:rsidRDefault="00A8522E" w:rsidP="00A8522E">
            <w:pPr>
              <w:keepNext/>
              <w:keepLines/>
              <w:rPr>
                <w:ins w:id="679" w:author="Gann, Julie" w:date="2025-06-12T15:20:00Z" w16du:dateUtc="2025-06-12T20:20:00Z"/>
                <w:rFonts w:asciiTheme="minorHAnsi" w:hAnsiTheme="minorHAnsi" w:cstheme="minorHAnsi"/>
                <w:sz w:val="14"/>
                <w:szCs w:val="14"/>
              </w:rPr>
            </w:pPr>
          </w:p>
        </w:tc>
        <w:tc>
          <w:tcPr>
            <w:tcW w:w="1370" w:type="dxa"/>
            <w:gridSpan w:val="2"/>
            <w:tcPrChange w:id="680" w:author="Gann, Julie" w:date="2025-06-12T15:33:00Z" w16du:dateUtc="2025-06-12T20:33:00Z">
              <w:tcPr>
                <w:tcW w:w="1370" w:type="dxa"/>
                <w:gridSpan w:val="2"/>
              </w:tcPr>
            </w:tcPrChange>
          </w:tcPr>
          <w:p w14:paraId="5AD9203E" w14:textId="77777777" w:rsidR="00A8522E" w:rsidRPr="00CC7B68" w:rsidRDefault="00A8522E" w:rsidP="00A8522E">
            <w:pPr>
              <w:keepNext/>
              <w:keepLines/>
              <w:rPr>
                <w:ins w:id="681" w:author="Gann, Julie" w:date="2025-06-12T15:20:00Z" w16du:dateUtc="2025-06-12T20:20:00Z"/>
                <w:rFonts w:asciiTheme="minorHAnsi" w:hAnsiTheme="minorHAnsi" w:cstheme="minorHAnsi"/>
                <w:sz w:val="14"/>
                <w:szCs w:val="14"/>
              </w:rPr>
            </w:pPr>
          </w:p>
        </w:tc>
        <w:tc>
          <w:tcPr>
            <w:tcW w:w="999" w:type="dxa"/>
            <w:gridSpan w:val="2"/>
            <w:tcPrChange w:id="682" w:author="Gann, Julie" w:date="2025-06-12T15:33:00Z" w16du:dateUtc="2025-06-12T20:33:00Z">
              <w:tcPr>
                <w:tcW w:w="999" w:type="dxa"/>
              </w:tcPr>
            </w:tcPrChange>
          </w:tcPr>
          <w:p w14:paraId="56B6D179" w14:textId="77777777" w:rsidR="00A8522E" w:rsidRPr="00CC7B68" w:rsidRDefault="00A8522E" w:rsidP="00A8522E">
            <w:pPr>
              <w:keepNext/>
              <w:keepLines/>
              <w:rPr>
                <w:ins w:id="683" w:author="Gann, Julie" w:date="2025-06-12T15:20:00Z" w16du:dateUtc="2025-06-12T20:20:00Z"/>
                <w:rFonts w:asciiTheme="minorHAnsi" w:hAnsiTheme="minorHAnsi" w:cstheme="minorHAnsi"/>
                <w:sz w:val="14"/>
                <w:szCs w:val="14"/>
              </w:rPr>
            </w:pPr>
          </w:p>
        </w:tc>
        <w:tc>
          <w:tcPr>
            <w:tcW w:w="999" w:type="dxa"/>
            <w:gridSpan w:val="2"/>
            <w:tcPrChange w:id="684" w:author="Gann, Julie" w:date="2025-06-12T15:33:00Z" w16du:dateUtc="2025-06-12T20:33:00Z">
              <w:tcPr>
                <w:tcW w:w="999" w:type="dxa"/>
                <w:gridSpan w:val="2"/>
              </w:tcPr>
            </w:tcPrChange>
          </w:tcPr>
          <w:p w14:paraId="3E8EFED3" w14:textId="77777777" w:rsidR="00A8522E" w:rsidRPr="00CC7B68" w:rsidRDefault="00A8522E" w:rsidP="00A8522E">
            <w:pPr>
              <w:keepNext/>
              <w:keepLines/>
              <w:rPr>
                <w:ins w:id="685" w:author="Gann, Julie" w:date="2025-06-12T15:20:00Z" w16du:dateUtc="2025-06-12T20:20:00Z"/>
                <w:rFonts w:asciiTheme="minorHAnsi" w:hAnsiTheme="minorHAnsi" w:cstheme="minorHAnsi"/>
                <w:sz w:val="14"/>
                <w:szCs w:val="14"/>
              </w:rPr>
            </w:pPr>
          </w:p>
        </w:tc>
      </w:tr>
      <w:tr w:rsidR="00A8522E" w:rsidRPr="00CC7B68" w14:paraId="0D59BC98"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686" w:author="Gann, Julie" w:date="2025-06-12T15:33:00Z" w16du:dateUtc="2025-06-12T20:33:00Z">
            <w:tblPrEx>
              <w:tblW w:w="9128"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gridAfter w:val="1"/>
          <w:wAfter w:w="6" w:type="dxa"/>
          <w:ins w:id="687" w:author="Gann, Julie" w:date="2025-06-12T15:20:00Z"/>
          <w:trPrChange w:id="688" w:author="Gann, Julie" w:date="2025-06-12T15:33:00Z" w16du:dateUtc="2025-06-12T20:33:00Z">
            <w:trPr>
              <w:gridBefore w:val="10"/>
              <w:gridAfter w:val="1"/>
            </w:trPr>
          </w:trPrChange>
        </w:trPr>
        <w:tc>
          <w:tcPr>
            <w:tcW w:w="1620" w:type="dxa"/>
            <w:tcPrChange w:id="689" w:author="Gann, Julie" w:date="2025-06-12T15:33:00Z" w16du:dateUtc="2025-06-12T20:33:00Z">
              <w:tcPr>
                <w:tcW w:w="1208" w:type="dxa"/>
                <w:gridSpan w:val="2"/>
              </w:tcPr>
            </w:tcPrChange>
          </w:tcPr>
          <w:p w14:paraId="46F98CE7" w14:textId="56C73A44" w:rsidR="00A8522E" w:rsidRPr="00CC7B68" w:rsidRDefault="00A8522E">
            <w:pPr>
              <w:keepNext/>
              <w:keepLines/>
              <w:jc w:val="right"/>
              <w:rPr>
                <w:ins w:id="690" w:author="Gann, Julie" w:date="2025-06-12T15:20:00Z" w16du:dateUtc="2025-06-12T20:20:00Z"/>
                <w:rFonts w:asciiTheme="minorHAnsi" w:hAnsiTheme="minorHAnsi" w:cstheme="minorHAnsi"/>
                <w:sz w:val="14"/>
                <w:szCs w:val="14"/>
              </w:rPr>
              <w:pPrChange w:id="691" w:author="Gann, Julie" w:date="2025-06-12T15:22:00Z" w16du:dateUtc="2025-06-12T20:22:00Z">
                <w:pPr>
                  <w:keepNext/>
                  <w:keepLines/>
                </w:pPr>
              </w:pPrChange>
            </w:pPr>
            <w:ins w:id="692" w:author="Gann, Julie" w:date="2025-06-12T15:21:00Z" w16du:dateUtc="2025-06-12T20:21:00Z">
              <w:r>
                <w:rPr>
                  <w:rFonts w:asciiTheme="minorHAnsi" w:hAnsiTheme="minorHAnsi" w:cstheme="minorHAnsi"/>
                  <w:sz w:val="14"/>
                  <w:szCs w:val="14"/>
                </w:rPr>
                <w:t>Residual Total</w:t>
              </w:r>
            </w:ins>
          </w:p>
        </w:tc>
        <w:tc>
          <w:tcPr>
            <w:tcW w:w="938" w:type="dxa"/>
            <w:tcPrChange w:id="693" w:author="Gann, Julie" w:date="2025-06-12T15:33:00Z" w16du:dateUtc="2025-06-12T20:33:00Z">
              <w:tcPr>
                <w:tcW w:w="938" w:type="dxa"/>
                <w:gridSpan w:val="2"/>
              </w:tcPr>
            </w:tcPrChange>
          </w:tcPr>
          <w:p w14:paraId="6E9F4332" w14:textId="77777777" w:rsidR="00A8522E" w:rsidRPr="00CC7B68" w:rsidRDefault="00A8522E" w:rsidP="00A8522E">
            <w:pPr>
              <w:keepNext/>
              <w:keepLines/>
              <w:rPr>
                <w:ins w:id="694" w:author="Gann, Julie" w:date="2025-06-12T15:20:00Z" w16du:dateUtc="2025-06-12T20:20:00Z"/>
                <w:rFonts w:asciiTheme="minorHAnsi" w:hAnsiTheme="minorHAnsi" w:cstheme="minorHAnsi"/>
                <w:sz w:val="14"/>
                <w:szCs w:val="14"/>
              </w:rPr>
            </w:pPr>
          </w:p>
        </w:tc>
        <w:tc>
          <w:tcPr>
            <w:tcW w:w="1246" w:type="dxa"/>
            <w:gridSpan w:val="2"/>
            <w:tcPrChange w:id="695" w:author="Gann, Julie" w:date="2025-06-12T15:33:00Z" w16du:dateUtc="2025-06-12T20:33:00Z">
              <w:tcPr>
                <w:tcW w:w="1246" w:type="dxa"/>
                <w:gridSpan w:val="3"/>
              </w:tcPr>
            </w:tcPrChange>
          </w:tcPr>
          <w:p w14:paraId="6EE1C7BA" w14:textId="77777777" w:rsidR="00A8522E" w:rsidRPr="00CC7B68" w:rsidRDefault="00A8522E" w:rsidP="00A8522E">
            <w:pPr>
              <w:keepNext/>
              <w:keepLines/>
              <w:rPr>
                <w:ins w:id="696" w:author="Gann, Julie" w:date="2025-06-12T15:20:00Z" w16du:dateUtc="2025-06-12T20:20:00Z"/>
                <w:rFonts w:asciiTheme="minorHAnsi" w:hAnsiTheme="minorHAnsi" w:cstheme="minorHAnsi"/>
                <w:sz w:val="14"/>
                <w:szCs w:val="14"/>
              </w:rPr>
            </w:pPr>
          </w:p>
        </w:tc>
        <w:tc>
          <w:tcPr>
            <w:tcW w:w="1122" w:type="dxa"/>
            <w:gridSpan w:val="2"/>
            <w:tcPrChange w:id="697" w:author="Gann, Julie" w:date="2025-06-12T15:33:00Z" w16du:dateUtc="2025-06-12T20:33:00Z">
              <w:tcPr>
                <w:tcW w:w="1122" w:type="dxa"/>
              </w:tcPr>
            </w:tcPrChange>
          </w:tcPr>
          <w:p w14:paraId="66B8206E" w14:textId="77777777" w:rsidR="00A8522E" w:rsidRPr="00CC7B68" w:rsidRDefault="00A8522E" w:rsidP="00A8522E">
            <w:pPr>
              <w:keepNext/>
              <w:keepLines/>
              <w:rPr>
                <w:ins w:id="698" w:author="Gann, Julie" w:date="2025-06-12T15:20:00Z" w16du:dateUtc="2025-06-12T20:20:00Z"/>
                <w:rFonts w:asciiTheme="minorHAnsi" w:hAnsiTheme="minorHAnsi" w:cstheme="minorHAnsi"/>
                <w:sz w:val="14"/>
                <w:szCs w:val="14"/>
              </w:rPr>
            </w:pPr>
          </w:p>
        </w:tc>
        <w:tc>
          <w:tcPr>
            <w:tcW w:w="1246" w:type="dxa"/>
            <w:gridSpan w:val="2"/>
            <w:tcPrChange w:id="699" w:author="Gann, Julie" w:date="2025-06-12T15:33:00Z" w16du:dateUtc="2025-06-12T20:33:00Z">
              <w:tcPr>
                <w:tcW w:w="1246" w:type="dxa"/>
                <w:gridSpan w:val="3"/>
              </w:tcPr>
            </w:tcPrChange>
          </w:tcPr>
          <w:p w14:paraId="40C11186" w14:textId="77777777" w:rsidR="00A8522E" w:rsidRPr="00CC7B68" w:rsidRDefault="00A8522E" w:rsidP="00A8522E">
            <w:pPr>
              <w:keepNext/>
              <w:keepLines/>
              <w:rPr>
                <w:ins w:id="700" w:author="Gann, Julie" w:date="2025-06-12T15:20:00Z" w16du:dateUtc="2025-06-12T20:20:00Z"/>
                <w:rFonts w:asciiTheme="minorHAnsi" w:hAnsiTheme="minorHAnsi" w:cstheme="minorHAnsi"/>
                <w:sz w:val="14"/>
                <w:szCs w:val="14"/>
              </w:rPr>
            </w:pPr>
          </w:p>
        </w:tc>
        <w:tc>
          <w:tcPr>
            <w:tcW w:w="1370" w:type="dxa"/>
            <w:gridSpan w:val="2"/>
            <w:tcPrChange w:id="701" w:author="Gann, Julie" w:date="2025-06-12T15:33:00Z" w16du:dateUtc="2025-06-12T20:33:00Z">
              <w:tcPr>
                <w:tcW w:w="1370" w:type="dxa"/>
                <w:gridSpan w:val="2"/>
              </w:tcPr>
            </w:tcPrChange>
          </w:tcPr>
          <w:p w14:paraId="49CA1B4B" w14:textId="77777777" w:rsidR="00A8522E" w:rsidRPr="00CC7B68" w:rsidRDefault="00A8522E" w:rsidP="00A8522E">
            <w:pPr>
              <w:keepNext/>
              <w:keepLines/>
              <w:rPr>
                <w:ins w:id="702" w:author="Gann, Julie" w:date="2025-06-12T15:20:00Z" w16du:dateUtc="2025-06-12T20:20:00Z"/>
                <w:rFonts w:asciiTheme="minorHAnsi" w:hAnsiTheme="minorHAnsi" w:cstheme="minorHAnsi"/>
                <w:sz w:val="14"/>
                <w:szCs w:val="14"/>
              </w:rPr>
            </w:pPr>
          </w:p>
        </w:tc>
        <w:tc>
          <w:tcPr>
            <w:tcW w:w="999" w:type="dxa"/>
            <w:gridSpan w:val="2"/>
            <w:tcPrChange w:id="703" w:author="Gann, Julie" w:date="2025-06-12T15:33:00Z" w16du:dateUtc="2025-06-12T20:33:00Z">
              <w:tcPr>
                <w:tcW w:w="999" w:type="dxa"/>
              </w:tcPr>
            </w:tcPrChange>
          </w:tcPr>
          <w:p w14:paraId="6985EF60" w14:textId="77777777" w:rsidR="00A8522E" w:rsidRPr="00CC7B68" w:rsidRDefault="00A8522E" w:rsidP="00A8522E">
            <w:pPr>
              <w:keepNext/>
              <w:keepLines/>
              <w:rPr>
                <w:ins w:id="704" w:author="Gann, Julie" w:date="2025-06-12T15:20:00Z" w16du:dateUtc="2025-06-12T20:20:00Z"/>
                <w:rFonts w:asciiTheme="minorHAnsi" w:hAnsiTheme="minorHAnsi" w:cstheme="minorHAnsi"/>
                <w:sz w:val="14"/>
                <w:szCs w:val="14"/>
              </w:rPr>
            </w:pPr>
          </w:p>
        </w:tc>
        <w:tc>
          <w:tcPr>
            <w:tcW w:w="999" w:type="dxa"/>
            <w:gridSpan w:val="2"/>
            <w:tcPrChange w:id="705" w:author="Gann, Julie" w:date="2025-06-12T15:33:00Z" w16du:dateUtc="2025-06-12T20:33:00Z">
              <w:tcPr>
                <w:tcW w:w="999" w:type="dxa"/>
                <w:gridSpan w:val="2"/>
              </w:tcPr>
            </w:tcPrChange>
          </w:tcPr>
          <w:p w14:paraId="523D1BA0" w14:textId="77777777" w:rsidR="00A8522E" w:rsidRPr="00CC7B68" w:rsidRDefault="00A8522E" w:rsidP="00A8522E">
            <w:pPr>
              <w:keepNext/>
              <w:keepLines/>
              <w:rPr>
                <w:ins w:id="706" w:author="Gann, Julie" w:date="2025-06-12T15:20:00Z" w16du:dateUtc="2025-06-12T20:20:00Z"/>
                <w:rFonts w:asciiTheme="minorHAnsi" w:hAnsiTheme="minorHAnsi" w:cstheme="minorHAnsi"/>
                <w:sz w:val="14"/>
                <w:szCs w:val="14"/>
              </w:rPr>
            </w:pPr>
          </w:p>
        </w:tc>
      </w:tr>
      <w:tr w:rsidR="008072F7" w:rsidRPr="00CC7B68" w14:paraId="4A9017EF" w14:textId="77777777" w:rsidTr="00BD3CD8">
        <w:tblPrEx>
          <w:tblW w:w="9546"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Change w:id="707" w:author="Gann, Julie" w:date="2025-06-12T15:33:00Z" w16du:dateUtc="2025-06-12T20:33:00Z">
            <w:tblPrEx>
              <w:tblW w:w="93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Ex>
          </w:tblPrExChange>
        </w:tblPrEx>
        <w:trPr>
          <w:trPrChange w:id="708" w:author="Gann, Julie" w:date="2025-06-12T15:33:00Z" w16du:dateUtc="2025-06-12T20:33:00Z">
            <w:trPr>
              <w:gridBefore w:val="9"/>
              <w:gridAfter w:val="0"/>
            </w:trPr>
          </w:trPrChange>
        </w:trPr>
        <w:tc>
          <w:tcPr>
            <w:tcW w:w="2564" w:type="dxa"/>
            <w:gridSpan w:val="3"/>
            <w:tcPrChange w:id="709" w:author="Gann, Julie" w:date="2025-06-12T15:33:00Z" w16du:dateUtc="2025-06-12T20:33:00Z">
              <w:tcPr>
                <w:tcW w:w="2416" w:type="dxa"/>
                <w:gridSpan w:val="5"/>
              </w:tcPr>
            </w:tcPrChange>
          </w:tcPr>
          <w:p w14:paraId="644E6CAF" w14:textId="535C5750" w:rsidR="008072F7" w:rsidRPr="00CC7B68" w:rsidRDefault="008072F7" w:rsidP="000A6453">
            <w:pPr>
              <w:keepNext/>
              <w:keepLines/>
              <w:jc w:val="right"/>
              <w:rPr>
                <w:rFonts w:asciiTheme="minorHAnsi" w:hAnsiTheme="minorHAnsi" w:cstheme="minorHAnsi"/>
                <w:sz w:val="14"/>
                <w:szCs w:val="14"/>
              </w:rPr>
            </w:pPr>
            <w:ins w:id="710" w:author="Gann, Julie" w:date="2025-06-12T15:22:00Z" w16du:dateUtc="2025-06-12T20:22:00Z">
              <w:r>
                <w:rPr>
                  <w:rFonts w:asciiTheme="minorHAnsi" w:hAnsiTheme="minorHAnsi" w:cstheme="minorHAnsi"/>
                  <w:sz w:val="14"/>
                  <w:szCs w:val="14"/>
                </w:rPr>
                <w:t>Aggregate</w:t>
              </w:r>
            </w:ins>
            <w:ins w:id="711" w:author="Gann, Julie" w:date="2025-06-12T15:23:00Z" w16du:dateUtc="2025-06-12T20:23:00Z">
              <w:r w:rsidR="000A6453">
                <w:rPr>
                  <w:rFonts w:asciiTheme="minorHAnsi" w:hAnsiTheme="minorHAnsi" w:cstheme="minorHAnsi"/>
                  <w:sz w:val="14"/>
                  <w:szCs w:val="14"/>
                </w:rPr>
                <w:t xml:space="preserve"> </w:t>
              </w:r>
            </w:ins>
            <w:r w:rsidRPr="00CC7B68">
              <w:rPr>
                <w:rFonts w:asciiTheme="minorHAnsi" w:hAnsiTheme="minorHAnsi" w:cstheme="minorHAnsi"/>
                <w:sz w:val="14"/>
                <w:szCs w:val="14"/>
              </w:rPr>
              <w:t>Total</w:t>
            </w:r>
          </w:p>
        </w:tc>
        <w:tc>
          <w:tcPr>
            <w:tcW w:w="1246" w:type="dxa"/>
            <w:gridSpan w:val="2"/>
            <w:tcPrChange w:id="712" w:author="Gann, Julie" w:date="2025-06-12T15:33:00Z" w16du:dateUtc="2025-06-12T20:33:00Z">
              <w:tcPr>
                <w:tcW w:w="1246" w:type="dxa"/>
                <w:gridSpan w:val="3"/>
              </w:tcPr>
            </w:tcPrChange>
          </w:tcPr>
          <w:p w14:paraId="2FAC65E5"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1122" w:type="dxa"/>
            <w:gridSpan w:val="2"/>
            <w:tcPrChange w:id="713" w:author="Gann, Julie" w:date="2025-06-12T15:33:00Z" w16du:dateUtc="2025-06-12T20:33:00Z">
              <w:tcPr>
                <w:tcW w:w="1122" w:type="dxa"/>
              </w:tcPr>
            </w:tcPrChange>
          </w:tcPr>
          <w:p w14:paraId="03CDC063"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1246" w:type="dxa"/>
            <w:gridSpan w:val="2"/>
            <w:tcPrChange w:id="714" w:author="Gann, Julie" w:date="2025-06-12T15:33:00Z" w16du:dateUtc="2025-06-12T20:33:00Z">
              <w:tcPr>
                <w:tcW w:w="1246" w:type="dxa"/>
                <w:gridSpan w:val="3"/>
              </w:tcPr>
            </w:tcPrChange>
          </w:tcPr>
          <w:p w14:paraId="075A404E" w14:textId="77777777" w:rsidR="008072F7" w:rsidRPr="00CC7B68" w:rsidRDefault="008072F7" w:rsidP="00A8522E">
            <w:pPr>
              <w:keepNext/>
              <w:keepLines/>
              <w:rPr>
                <w:rFonts w:asciiTheme="minorHAnsi" w:hAnsiTheme="minorHAnsi" w:cstheme="minorHAnsi"/>
                <w:sz w:val="14"/>
                <w:szCs w:val="14"/>
              </w:rPr>
            </w:pPr>
            <w:r w:rsidRPr="00CC7B68">
              <w:rPr>
                <w:rFonts w:asciiTheme="minorHAnsi" w:hAnsiTheme="minorHAnsi" w:cstheme="minorHAnsi"/>
                <w:sz w:val="14"/>
                <w:szCs w:val="14"/>
              </w:rPr>
              <w:t>$</w:t>
            </w:r>
          </w:p>
        </w:tc>
        <w:tc>
          <w:tcPr>
            <w:tcW w:w="1370" w:type="dxa"/>
            <w:gridSpan w:val="2"/>
            <w:tcPrChange w:id="715" w:author="Gann, Julie" w:date="2025-06-12T15:33:00Z" w16du:dateUtc="2025-06-12T20:33:00Z">
              <w:tcPr>
                <w:tcW w:w="1370" w:type="dxa"/>
                <w:gridSpan w:val="2"/>
              </w:tcPr>
            </w:tcPrChange>
          </w:tcPr>
          <w:p w14:paraId="2C619580"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999" w:type="dxa"/>
            <w:gridSpan w:val="2"/>
            <w:tcPrChange w:id="716" w:author="Gann, Julie" w:date="2025-06-12T15:33:00Z" w16du:dateUtc="2025-06-12T20:33:00Z">
              <w:tcPr>
                <w:tcW w:w="999" w:type="dxa"/>
              </w:tcPr>
            </w:tcPrChange>
          </w:tcPr>
          <w:p w14:paraId="36B12CF0"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c>
          <w:tcPr>
            <w:tcW w:w="999" w:type="dxa"/>
            <w:gridSpan w:val="2"/>
            <w:tcPrChange w:id="717" w:author="Gann, Julie" w:date="2025-06-12T15:33:00Z" w16du:dateUtc="2025-06-12T20:33:00Z">
              <w:tcPr>
                <w:tcW w:w="999" w:type="dxa"/>
                <w:gridSpan w:val="2"/>
              </w:tcPr>
            </w:tcPrChange>
          </w:tcPr>
          <w:p w14:paraId="4615BA12" w14:textId="77777777" w:rsidR="008072F7" w:rsidRPr="00CC7B68" w:rsidRDefault="008072F7" w:rsidP="00A8522E">
            <w:pPr>
              <w:keepNext/>
              <w:keepLines/>
              <w:jc w:val="center"/>
              <w:rPr>
                <w:rFonts w:asciiTheme="minorHAnsi" w:hAnsiTheme="minorHAnsi" w:cstheme="minorHAnsi"/>
                <w:sz w:val="14"/>
                <w:szCs w:val="14"/>
              </w:rPr>
            </w:pPr>
            <w:r w:rsidRPr="00CC7B68">
              <w:rPr>
                <w:rFonts w:asciiTheme="minorHAnsi" w:hAnsiTheme="minorHAnsi" w:cstheme="minorHAnsi"/>
                <w:sz w:val="14"/>
                <w:szCs w:val="14"/>
              </w:rPr>
              <w:t>XXX</w:t>
            </w:r>
          </w:p>
        </w:tc>
      </w:tr>
    </w:tbl>
    <w:p w14:paraId="14F30C09" w14:textId="77777777" w:rsidR="003B352E" w:rsidRPr="00891EA2" w:rsidRDefault="003B352E" w:rsidP="003B352E">
      <w:pPr>
        <w:rPr>
          <w:rFonts w:asciiTheme="minorHAnsi" w:hAnsiTheme="minorHAnsi" w:cstheme="minorHAnsi"/>
        </w:rPr>
      </w:pPr>
    </w:p>
    <w:p w14:paraId="4B217170" w14:textId="77777777" w:rsidR="003B352E" w:rsidRPr="00C70A56" w:rsidRDefault="003B352E" w:rsidP="003B352E">
      <w:pPr>
        <w:ind w:left="2880" w:hanging="720"/>
        <w:rPr>
          <w:rFonts w:asciiTheme="minorHAnsi" w:hAnsiTheme="minorHAnsi" w:cstheme="minorHAnsi"/>
          <w:sz w:val="22"/>
          <w:szCs w:val="22"/>
        </w:rPr>
      </w:pPr>
      <w:r w:rsidRPr="00C70A56">
        <w:rPr>
          <w:rFonts w:asciiTheme="minorHAnsi" w:hAnsiTheme="minorHAnsi" w:cstheme="minorHAnsi"/>
          <w:sz w:val="22"/>
          <w:szCs w:val="22"/>
        </w:rPr>
        <w:t>NOTE:</w:t>
      </w:r>
      <w:r w:rsidRPr="00C70A56">
        <w:rPr>
          <w:rFonts w:asciiTheme="minorHAnsi" w:hAnsiTheme="minorHAnsi" w:cstheme="minorHAnsi"/>
          <w:sz w:val="22"/>
          <w:szCs w:val="22"/>
        </w:rPr>
        <w:tab/>
        <w:t>Each CUSIP should be listed separately each time an OTTI is recognized.</w:t>
      </w:r>
    </w:p>
    <w:p w14:paraId="5D09AA0E" w14:textId="77777777" w:rsidR="003B352E" w:rsidRPr="00C70A56" w:rsidRDefault="003B352E" w:rsidP="003B352E">
      <w:pPr>
        <w:rPr>
          <w:rFonts w:asciiTheme="minorHAnsi" w:hAnsiTheme="minorHAnsi" w:cstheme="minorHAnsi"/>
          <w:sz w:val="22"/>
          <w:szCs w:val="22"/>
        </w:rPr>
      </w:pPr>
    </w:p>
    <w:p w14:paraId="56CDC928" w14:textId="77777777" w:rsidR="003B352E" w:rsidRPr="00C70A56" w:rsidRDefault="003B352E" w:rsidP="003B352E">
      <w:pPr>
        <w:ind w:left="2160"/>
        <w:rPr>
          <w:rFonts w:asciiTheme="minorHAnsi" w:hAnsiTheme="minorHAnsi" w:cstheme="minorHAnsi"/>
          <w:sz w:val="22"/>
          <w:szCs w:val="22"/>
        </w:rPr>
      </w:pPr>
      <w:r w:rsidRPr="00C70A56">
        <w:rPr>
          <w:rFonts w:asciiTheme="minorHAnsi" w:hAnsiTheme="minorHAnsi" w:cstheme="minorHAnsi"/>
          <w:sz w:val="22"/>
          <w:szCs w:val="22"/>
        </w:rPr>
        <w:t>For Securities with amortized cost or adjusted amortized cost:</w:t>
      </w:r>
    </w:p>
    <w:p w14:paraId="2FAAD6DA" w14:textId="77777777" w:rsidR="003B352E" w:rsidRPr="00C70A56" w:rsidRDefault="003B352E" w:rsidP="003B352E">
      <w:pPr>
        <w:spacing w:before="120"/>
        <w:ind w:left="2880"/>
        <w:rPr>
          <w:rFonts w:asciiTheme="minorHAnsi" w:hAnsiTheme="minorHAnsi" w:cstheme="minorHAnsi"/>
          <w:sz w:val="22"/>
          <w:szCs w:val="22"/>
        </w:rPr>
      </w:pPr>
      <w:r w:rsidRPr="00C70A56">
        <w:rPr>
          <w:rFonts w:asciiTheme="minorHAnsi" w:hAnsiTheme="minorHAnsi" w:cstheme="minorHAnsi"/>
          <w:sz w:val="22"/>
          <w:szCs w:val="22"/>
        </w:rPr>
        <w:t>Column 2 minus Column 3 should equal Column 4</w:t>
      </w:r>
    </w:p>
    <w:p w14:paraId="4801426F" w14:textId="77777777" w:rsidR="003B352E" w:rsidRPr="00C70A56" w:rsidRDefault="003B352E" w:rsidP="003B352E">
      <w:pPr>
        <w:spacing w:before="120"/>
        <w:ind w:left="2880"/>
        <w:rPr>
          <w:rFonts w:asciiTheme="minorHAnsi" w:hAnsiTheme="minorHAnsi" w:cstheme="minorHAnsi"/>
          <w:sz w:val="22"/>
          <w:szCs w:val="22"/>
        </w:rPr>
      </w:pPr>
      <w:r w:rsidRPr="00C70A56">
        <w:rPr>
          <w:rFonts w:asciiTheme="minorHAnsi" w:hAnsiTheme="minorHAnsi" w:cstheme="minorHAnsi"/>
          <w:sz w:val="22"/>
          <w:szCs w:val="22"/>
        </w:rPr>
        <w:t>Column 2 minus Column 4 should equal Column 5</w:t>
      </w:r>
    </w:p>
    <w:p w14:paraId="735E82F9" w14:textId="77777777" w:rsidR="003B352E" w:rsidRPr="00891EA2" w:rsidRDefault="003B352E" w:rsidP="003B352E">
      <w:pPr>
        <w:rPr>
          <w:rFonts w:asciiTheme="minorHAnsi" w:hAnsiTheme="minorHAnsi" w:cstheme="minorHAnsi"/>
        </w:rPr>
      </w:pPr>
    </w:p>
    <w:p w14:paraId="64BD332A" w14:textId="7338F18C" w:rsidR="003B352E" w:rsidRDefault="003B352E" w:rsidP="00320024">
      <w:pPr>
        <w:tabs>
          <w:tab w:val="right" w:pos="1620"/>
        </w:tabs>
        <w:ind w:left="2160" w:hanging="2160"/>
        <w:jc w:val="both"/>
        <w:rPr>
          <w:rFonts w:asciiTheme="minorHAnsi" w:hAnsiTheme="minorHAnsi" w:cstheme="minorHAnsi"/>
        </w:rPr>
      </w:pPr>
      <w:r w:rsidRPr="00891EA2">
        <w:rPr>
          <w:rFonts w:asciiTheme="minorHAnsi" w:hAnsiTheme="minorHAnsi" w:cstheme="minorHAnsi"/>
        </w:rPr>
        <w:tab/>
        <w:t>(4)</w:t>
      </w:r>
      <w:r w:rsidRPr="00891EA2">
        <w:rPr>
          <w:rFonts w:asciiTheme="minorHAnsi" w:hAnsiTheme="minorHAnsi" w:cstheme="minorHAnsi"/>
        </w:rPr>
        <w:tab/>
      </w:r>
      <w:ins w:id="718" w:author="Gann, Julie" w:date="2025-06-12T15:08:00Z" w16du:dateUtc="2025-06-12T20:08:00Z">
        <w:r w:rsidR="00C70A56" w:rsidRPr="00320024">
          <w:rPr>
            <w:rFonts w:asciiTheme="minorHAnsi" w:hAnsiTheme="minorHAnsi" w:cstheme="minorHAnsi"/>
            <w:sz w:val="22"/>
            <w:szCs w:val="22"/>
          </w:rPr>
          <w:t>For all debt securities</w:t>
        </w:r>
      </w:ins>
      <w:ins w:id="719" w:author="Gann, Julie" w:date="2025-07-09T12:48:00Z" w16du:dateUtc="2025-07-09T17:48:00Z">
        <w:r w:rsidR="00B3370E">
          <w:rPr>
            <w:rFonts w:asciiTheme="minorHAnsi" w:hAnsiTheme="minorHAnsi" w:cstheme="minorHAnsi"/>
            <w:sz w:val="22"/>
            <w:szCs w:val="22"/>
          </w:rPr>
          <w:t xml:space="preserve"> and residual interests </w:t>
        </w:r>
      </w:ins>
      <w:ins w:id="720" w:author="Gann, Julie" w:date="2025-07-10T09:30:00Z" w16du:dateUtc="2025-07-10T14:30:00Z">
        <w:r w:rsidR="003933E1">
          <w:rPr>
            <w:rFonts w:asciiTheme="minorHAnsi" w:hAnsiTheme="minorHAnsi" w:cstheme="minorHAnsi"/>
            <w:sz w:val="22"/>
            <w:szCs w:val="22"/>
          </w:rPr>
          <w:t>measured</w:t>
        </w:r>
      </w:ins>
      <w:ins w:id="721" w:author="Gann, Julie" w:date="2025-07-09T12:48:00Z" w16du:dateUtc="2025-07-09T17:48:00Z">
        <w:r w:rsidR="00B3370E">
          <w:rPr>
            <w:rFonts w:asciiTheme="minorHAnsi" w:hAnsiTheme="minorHAnsi" w:cstheme="minorHAnsi"/>
            <w:sz w:val="22"/>
            <w:szCs w:val="22"/>
          </w:rPr>
          <w:t xml:space="preserve"> under the allowable earned yield</w:t>
        </w:r>
      </w:ins>
      <w:ins w:id="722" w:author="Gann, Julie" w:date="2025-06-12T15:08:00Z" w16du:dateUtc="2025-06-12T20:08:00Z">
        <w:r w:rsidR="00C70A56" w:rsidRPr="00320024">
          <w:rPr>
            <w:rFonts w:asciiTheme="minorHAnsi" w:hAnsiTheme="minorHAnsi" w:cstheme="minorHAnsi"/>
            <w:sz w:val="22"/>
            <w:szCs w:val="22"/>
          </w:rPr>
          <w:t xml:space="preserve"> </w:t>
        </w:r>
      </w:ins>
      <w:ins w:id="723" w:author="Gann, Julie" w:date="2025-07-10T09:30:00Z" w16du:dateUtc="2025-07-10T14:30:00Z">
        <w:r w:rsidR="00283415">
          <w:rPr>
            <w:rFonts w:asciiTheme="minorHAnsi" w:hAnsiTheme="minorHAnsi" w:cstheme="minorHAnsi"/>
            <w:sz w:val="22"/>
            <w:szCs w:val="22"/>
          </w:rPr>
          <w:t>in scope of</w:t>
        </w:r>
      </w:ins>
      <w:ins w:id="724" w:author="Gann, Julie" w:date="2025-06-12T15:08:00Z" w16du:dateUtc="2025-06-12T20:08:00Z">
        <w:r w:rsidR="00C70A56" w:rsidRPr="00320024">
          <w:rPr>
            <w:rFonts w:asciiTheme="minorHAnsi" w:hAnsiTheme="minorHAnsi" w:cstheme="minorHAnsi"/>
            <w:sz w:val="22"/>
            <w:szCs w:val="22"/>
          </w:rPr>
          <w:t xml:space="preserve"> SSAP No. 21, </w:t>
        </w:r>
      </w:ins>
      <w:ins w:id="725" w:author="Gann, Julie" w:date="2025-06-12T15:09:00Z" w16du:dateUtc="2025-06-12T20:09:00Z">
        <w:r w:rsidR="00C70A56" w:rsidRPr="00320024">
          <w:rPr>
            <w:rFonts w:asciiTheme="minorHAnsi" w:hAnsiTheme="minorHAnsi" w:cstheme="minorHAnsi"/>
            <w:sz w:val="22"/>
            <w:szCs w:val="22"/>
          </w:rPr>
          <w:t>and bonds in SSAP No. 26 and SSAP No. 43,</w:t>
        </w:r>
      </w:ins>
      <w:r w:rsidR="00C70A56" w:rsidRPr="00320024">
        <w:rPr>
          <w:rFonts w:asciiTheme="minorHAnsi" w:hAnsiTheme="minorHAnsi" w:cstheme="minorHAnsi"/>
          <w:sz w:val="22"/>
          <w:szCs w:val="22"/>
        </w:rPr>
        <w:t xml:space="preserve"> a</w:t>
      </w:r>
      <w:r w:rsidRPr="00320024">
        <w:rPr>
          <w:rFonts w:asciiTheme="minorHAnsi" w:hAnsiTheme="minorHAnsi" w:cstheme="minorHAnsi"/>
          <w:sz w:val="22"/>
          <w:szCs w:val="22"/>
        </w:rPr>
        <w:t>ll impaired securities (fair value is less than cost or amortized cost) for which an other</w:t>
      </w:r>
      <w:r w:rsidRPr="00320024">
        <w:rPr>
          <w:rFonts w:asciiTheme="minorHAnsi" w:hAnsiTheme="minorHAnsi" w:cstheme="minorHAnsi"/>
          <w:sz w:val="22"/>
          <w:szCs w:val="22"/>
        </w:rPr>
        <w:noBreakHyphen/>
        <w:t>than</w:t>
      </w:r>
      <w:r w:rsidRPr="00320024">
        <w:rPr>
          <w:rFonts w:asciiTheme="minorHAnsi" w:hAnsiTheme="minorHAnsi" w:cstheme="minorHAnsi"/>
          <w:sz w:val="22"/>
          <w:szCs w:val="22"/>
        </w:rPr>
        <w:noBreakHyphen/>
        <w:t>temporary impairment has not been recognized in earnings as a realized loss (including securities with a recognized other-than-temporary impairment for non-interest related declines when a non-recognized interest related impairment remains)</w:t>
      </w:r>
      <w:ins w:id="726" w:author="Gann, Julie" w:date="2025-06-12T15:46:00Z" w16du:dateUtc="2025-06-12T20:46:00Z">
        <w:r w:rsidR="00E2095F">
          <w:rPr>
            <w:rFonts w:asciiTheme="minorHAnsi" w:hAnsiTheme="minorHAnsi" w:cstheme="minorHAnsi"/>
            <w:sz w:val="22"/>
            <w:szCs w:val="22"/>
          </w:rPr>
          <w:t>. This disclosure shall include all impaired securities even if reported at fair value with an unrealized loss recognized</w:t>
        </w:r>
      </w:ins>
      <w:r w:rsidRPr="00320024">
        <w:rPr>
          <w:rFonts w:asciiTheme="minorHAnsi" w:hAnsiTheme="minorHAnsi" w:cstheme="minorHAnsi"/>
          <w:sz w:val="22"/>
          <w:szCs w:val="22"/>
        </w:rPr>
        <w:t>:</w:t>
      </w:r>
    </w:p>
    <w:p w14:paraId="23E0DAA8" w14:textId="77777777" w:rsidR="00935BF5" w:rsidRDefault="00935BF5" w:rsidP="003B352E">
      <w:pPr>
        <w:tabs>
          <w:tab w:val="right" w:pos="1620"/>
        </w:tabs>
        <w:ind w:left="2160" w:hanging="2160"/>
        <w:rPr>
          <w:rFonts w:asciiTheme="minorHAnsi" w:hAnsiTheme="minorHAnsi" w:cstheme="minorHAnsi"/>
        </w:rPr>
      </w:pPr>
    </w:p>
    <w:tbl>
      <w:tblPr>
        <w:tblW w:w="963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Change w:id="727" w:author="Gann, Julie" w:date="2025-07-09T12:50:00Z" w16du:dateUtc="2025-07-09T17:50:00Z">
          <w:tblPr>
            <w:tblW w:w="8309" w:type="dxa"/>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PrChange>
      </w:tblPr>
      <w:tblGrid>
        <w:gridCol w:w="2700"/>
        <w:gridCol w:w="1109"/>
        <w:gridCol w:w="1075"/>
        <w:gridCol w:w="1445"/>
        <w:gridCol w:w="2221"/>
        <w:gridCol w:w="1080"/>
        <w:tblGridChange w:id="728">
          <w:tblGrid>
            <w:gridCol w:w="2700"/>
            <w:gridCol w:w="1109"/>
            <w:gridCol w:w="1075"/>
            <w:gridCol w:w="1445"/>
            <w:gridCol w:w="2221"/>
            <w:gridCol w:w="1080"/>
            <w:gridCol w:w="15713"/>
            <w:gridCol w:w="2680"/>
            <w:gridCol w:w="1101"/>
            <w:gridCol w:w="-58042"/>
            <w:gridCol w:w="360"/>
            <w:gridCol w:w="360"/>
            <w:gridCol w:w="-720"/>
            <w:gridCol w:w="360"/>
            <w:gridCol w:w="360"/>
            <w:gridCol w:w="-720"/>
            <w:gridCol w:w="360"/>
            <w:gridCol w:w="360"/>
            <w:gridCol w:w="-720"/>
            <w:gridCol w:w="360"/>
            <w:gridCol w:w="360"/>
            <w:gridCol w:w="-720"/>
            <w:gridCol w:w="360"/>
            <w:gridCol w:w="360"/>
            <w:gridCol w:w="-720"/>
            <w:gridCol w:w="360"/>
            <w:gridCol w:w="360"/>
            <w:gridCol w:w="-720"/>
            <w:gridCol w:w="360"/>
            <w:gridCol w:w="360"/>
            <w:gridCol w:w="-720"/>
            <w:gridCol w:w="360"/>
            <w:gridCol w:w="360"/>
            <w:gridCol w:w="-720"/>
            <w:gridCol w:w="360"/>
            <w:gridCol w:w="360"/>
            <w:gridCol w:w="58389"/>
          </w:tblGrid>
        </w:tblGridChange>
      </w:tblGrid>
      <w:tr w:rsidR="00B3370E" w:rsidRPr="00CC7B68" w14:paraId="4811F4A8" w14:textId="77777777" w:rsidTr="004E3328">
        <w:trPr>
          <w:ins w:id="729" w:author="Gann, Julie" w:date="2025-06-13T11:56:00Z"/>
          <w:trPrChange w:id="730" w:author="Gann, Julie" w:date="2025-07-09T12:50:00Z" w16du:dateUtc="2025-07-09T17:50:00Z">
            <w:trPr>
              <w:gridBefore w:val="7"/>
            </w:trPr>
          </w:trPrChange>
        </w:trPr>
        <w:tc>
          <w:tcPr>
            <w:tcW w:w="2700" w:type="dxa"/>
            <w:tcBorders>
              <w:top w:val="single" w:sz="4" w:space="0" w:color="auto"/>
            </w:tcBorders>
            <w:vAlign w:val="bottom"/>
            <w:tcPrChange w:id="731" w:author="Gann, Julie" w:date="2025-07-09T12:50:00Z" w16du:dateUtc="2025-07-09T17:50:00Z">
              <w:tcPr>
                <w:tcW w:w="2700" w:type="dxa"/>
                <w:tcBorders>
                  <w:top w:val="single" w:sz="4" w:space="0" w:color="auto"/>
                </w:tcBorders>
              </w:tcPr>
            </w:tcPrChange>
          </w:tcPr>
          <w:p w14:paraId="60CE384D" w14:textId="77777777" w:rsidR="00B3370E" w:rsidRPr="00CC7B68" w:rsidRDefault="00B3370E" w:rsidP="00BF7774">
            <w:pPr>
              <w:keepNext/>
              <w:keepLines/>
              <w:tabs>
                <w:tab w:val="left" w:pos="360"/>
                <w:tab w:val="left" w:pos="720"/>
                <w:tab w:val="left" w:pos="1080"/>
                <w:tab w:val="left" w:pos="1440"/>
                <w:tab w:val="left" w:pos="1800"/>
                <w:tab w:val="left" w:pos="2160"/>
              </w:tabs>
              <w:jc w:val="center"/>
              <w:rPr>
                <w:ins w:id="732" w:author="Gann, Julie" w:date="2025-06-13T11:56:00Z" w16du:dateUtc="2025-06-13T16:56:00Z"/>
                <w:rFonts w:asciiTheme="minorHAnsi" w:hAnsiTheme="minorHAnsi" w:cstheme="minorHAnsi"/>
                <w:sz w:val="14"/>
                <w:szCs w:val="14"/>
              </w:rPr>
            </w:pPr>
          </w:p>
        </w:tc>
        <w:tc>
          <w:tcPr>
            <w:tcW w:w="1109" w:type="dxa"/>
            <w:tcBorders>
              <w:top w:val="single" w:sz="4" w:space="0" w:color="auto"/>
            </w:tcBorders>
            <w:vAlign w:val="bottom"/>
            <w:tcPrChange w:id="733" w:author="Gann, Julie" w:date="2025-07-09T12:50:00Z" w16du:dateUtc="2025-07-09T17:50:00Z">
              <w:tcPr>
                <w:tcW w:w="1109" w:type="dxa"/>
                <w:tcBorders>
                  <w:top w:val="single" w:sz="4" w:space="0" w:color="auto"/>
                </w:tcBorders>
                <w:vAlign w:val="bottom"/>
              </w:tcPr>
            </w:tcPrChange>
          </w:tcPr>
          <w:p w14:paraId="6252B956" w14:textId="77777777" w:rsidR="00B3370E" w:rsidRPr="00CC7B68" w:rsidRDefault="00B3370E" w:rsidP="00BF7774">
            <w:pPr>
              <w:keepNext/>
              <w:keepLines/>
              <w:tabs>
                <w:tab w:val="left" w:pos="360"/>
                <w:tab w:val="left" w:pos="720"/>
                <w:tab w:val="left" w:pos="1080"/>
                <w:tab w:val="left" w:pos="1440"/>
                <w:tab w:val="left" w:pos="1800"/>
                <w:tab w:val="left" w:pos="2160"/>
              </w:tabs>
              <w:jc w:val="center"/>
              <w:rPr>
                <w:ins w:id="734" w:author="Gann, Julie" w:date="2025-06-13T11:56:00Z" w16du:dateUtc="2025-06-13T16:56:00Z"/>
                <w:rFonts w:asciiTheme="minorHAnsi" w:hAnsiTheme="minorHAnsi" w:cstheme="minorHAnsi"/>
                <w:sz w:val="14"/>
                <w:szCs w:val="14"/>
              </w:rPr>
            </w:pPr>
            <w:ins w:id="735" w:author="Gann, Julie" w:date="2025-06-13T11:56:00Z" w16du:dateUtc="2025-06-13T16:56:00Z">
              <w:r>
                <w:rPr>
                  <w:rFonts w:asciiTheme="minorHAnsi" w:hAnsiTheme="minorHAnsi" w:cstheme="minorHAnsi"/>
                  <w:sz w:val="14"/>
                  <w:szCs w:val="14"/>
                </w:rPr>
                <w:t>SSAP No. 26 - ICO</w:t>
              </w:r>
            </w:ins>
          </w:p>
        </w:tc>
        <w:tc>
          <w:tcPr>
            <w:tcW w:w="1075" w:type="dxa"/>
            <w:tcBorders>
              <w:top w:val="single" w:sz="4" w:space="0" w:color="auto"/>
            </w:tcBorders>
            <w:vAlign w:val="bottom"/>
            <w:tcPrChange w:id="736" w:author="Gann, Julie" w:date="2025-07-09T12:50:00Z" w16du:dateUtc="2025-07-09T17:50:00Z">
              <w:tcPr>
                <w:tcW w:w="1075" w:type="dxa"/>
                <w:gridSpan w:val="28"/>
                <w:tcBorders>
                  <w:top w:val="single" w:sz="4" w:space="0" w:color="auto"/>
                </w:tcBorders>
                <w:vAlign w:val="bottom"/>
              </w:tcPr>
            </w:tcPrChange>
          </w:tcPr>
          <w:p w14:paraId="1A9D1081" w14:textId="77777777" w:rsidR="00B3370E" w:rsidRPr="00CC7B68" w:rsidRDefault="00B3370E" w:rsidP="00BF7774">
            <w:pPr>
              <w:keepNext/>
              <w:keepLines/>
              <w:tabs>
                <w:tab w:val="left" w:pos="360"/>
                <w:tab w:val="left" w:pos="720"/>
                <w:tab w:val="left" w:pos="1080"/>
                <w:tab w:val="left" w:pos="1440"/>
                <w:tab w:val="left" w:pos="1800"/>
                <w:tab w:val="left" w:pos="2160"/>
              </w:tabs>
              <w:jc w:val="center"/>
              <w:rPr>
                <w:ins w:id="737" w:author="Gann, Julie" w:date="2025-06-13T11:56:00Z" w16du:dateUtc="2025-06-13T16:56:00Z"/>
                <w:rFonts w:asciiTheme="minorHAnsi" w:hAnsiTheme="minorHAnsi" w:cstheme="minorHAnsi"/>
                <w:sz w:val="14"/>
                <w:szCs w:val="14"/>
              </w:rPr>
            </w:pPr>
            <w:ins w:id="738" w:author="Gann, Julie" w:date="2025-06-13T11:56:00Z" w16du:dateUtc="2025-06-13T16:56:00Z">
              <w:r>
                <w:rPr>
                  <w:rFonts w:asciiTheme="minorHAnsi" w:hAnsiTheme="minorHAnsi" w:cstheme="minorHAnsi"/>
                  <w:sz w:val="14"/>
                  <w:szCs w:val="14"/>
                </w:rPr>
                <w:t>SSAP No. 43 - ABS</w:t>
              </w:r>
            </w:ins>
          </w:p>
        </w:tc>
        <w:tc>
          <w:tcPr>
            <w:tcW w:w="1445" w:type="dxa"/>
            <w:tcBorders>
              <w:top w:val="single" w:sz="4" w:space="0" w:color="auto"/>
            </w:tcBorders>
            <w:vAlign w:val="bottom"/>
            <w:tcPrChange w:id="739" w:author="Gann, Julie" w:date="2025-07-09T12:50:00Z" w16du:dateUtc="2025-07-09T17:50:00Z">
              <w:tcPr>
                <w:tcW w:w="1445" w:type="dxa"/>
                <w:gridSpan w:val="0"/>
                <w:tcBorders>
                  <w:top w:val="single" w:sz="4" w:space="0" w:color="auto"/>
                </w:tcBorders>
                <w:vAlign w:val="bottom"/>
              </w:tcPr>
            </w:tcPrChange>
          </w:tcPr>
          <w:p w14:paraId="168EECCC" w14:textId="77777777" w:rsidR="00B3370E" w:rsidRPr="00CC7B68" w:rsidRDefault="00B3370E" w:rsidP="00BF7774">
            <w:pPr>
              <w:keepNext/>
              <w:keepLines/>
              <w:tabs>
                <w:tab w:val="left" w:pos="360"/>
                <w:tab w:val="left" w:pos="720"/>
                <w:tab w:val="left" w:pos="1080"/>
                <w:tab w:val="left" w:pos="1440"/>
                <w:tab w:val="left" w:pos="1800"/>
                <w:tab w:val="left" w:pos="2160"/>
              </w:tabs>
              <w:jc w:val="center"/>
              <w:rPr>
                <w:ins w:id="740" w:author="Gann, Julie" w:date="2025-06-13T11:56:00Z" w16du:dateUtc="2025-06-13T16:56:00Z"/>
                <w:rFonts w:asciiTheme="minorHAnsi" w:hAnsiTheme="minorHAnsi" w:cstheme="minorHAnsi"/>
                <w:sz w:val="14"/>
                <w:szCs w:val="14"/>
              </w:rPr>
            </w:pPr>
            <w:ins w:id="741" w:author="Gann, Julie" w:date="2025-06-13T11:56:00Z" w16du:dateUtc="2025-06-13T16:56:00Z">
              <w:r>
                <w:rPr>
                  <w:rFonts w:asciiTheme="minorHAnsi" w:hAnsiTheme="minorHAnsi" w:cstheme="minorHAnsi"/>
                  <w:sz w:val="14"/>
                  <w:szCs w:val="14"/>
                </w:rPr>
                <w:t>SSAP No. 21 – Non-Bond Debt Securities</w:t>
              </w:r>
            </w:ins>
          </w:p>
        </w:tc>
        <w:tc>
          <w:tcPr>
            <w:tcW w:w="2221" w:type="dxa"/>
            <w:tcBorders>
              <w:top w:val="single" w:sz="4" w:space="0" w:color="auto"/>
            </w:tcBorders>
            <w:vAlign w:val="bottom"/>
            <w:tcPrChange w:id="742" w:author="Gann, Julie" w:date="2025-07-09T12:50:00Z" w16du:dateUtc="2025-07-09T17:50:00Z">
              <w:tcPr>
                <w:tcW w:w="1980" w:type="dxa"/>
                <w:gridSpan w:val="0"/>
                <w:tcBorders>
                  <w:top w:val="single" w:sz="4" w:space="0" w:color="auto"/>
                </w:tcBorders>
              </w:tcPr>
            </w:tcPrChange>
          </w:tcPr>
          <w:p w14:paraId="6DF8A97A" w14:textId="2621B203" w:rsidR="00B3370E" w:rsidRDefault="00B3370E" w:rsidP="00BF7774">
            <w:pPr>
              <w:keepNext/>
              <w:keepLines/>
              <w:tabs>
                <w:tab w:val="left" w:pos="360"/>
                <w:tab w:val="left" w:pos="720"/>
                <w:tab w:val="left" w:pos="1080"/>
                <w:tab w:val="left" w:pos="1440"/>
                <w:tab w:val="left" w:pos="1800"/>
                <w:tab w:val="left" w:pos="2160"/>
              </w:tabs>
              <w:jc w:val="center"/>
              <w:rPr>
                <w:ins w:id="743" w:author="Gann, Julie" w:date="2025-07-09T12:49:00Z" w16du:dateUtc="2025-07-09T17:49:00Z"/>
                <w:rFonts w:asciiTheme="minorHAnsi" w:hAnsiTheme="minorHAnsi" w:cstheme="minorHAnsi"/>
                <w:sz w:val="14"/>
                <w:szCs w:val="14"/>
              </w:rPr>
            </w:pPr>
            <w:ins w:id="744" w:author="Gann, Julie" w:date="2025-07-09T12:49:00Z" w16du:dateUtc="2025-07-09T17:49:00Z">
              <w:r>
                <w:rPr>
                  <w:rFonts w:asciiTheme="minorHAnsi" w:hAnsiTheme="minorHAnsi" w:cstheme="minorHAnsi"/>
                  <w:sz w:val="14"/>
                  <w:szCs w:val="14"/>
                </w:rPr>
                <w:t>SSAP No. 21 – Residuals</w:t>
              </w:r>
              <w:r w:rsidR="004E3328">
                <w:rPr>
                  <w:rFonts w:asciiTheme="minorHAnsi" w:hAnsiTheme="minorHAnsi" w:cstheme="minorHAnsi"/>
                  <w:sz w:val="14"/>
                  <w:szCs w:val="14"/>
                </w:rPr>
                <w:t xml:space="preserve"> under the Allowable Earned Yield Method</w:t>
              </w:r>
            </w:ins>
          </w:p>
        </w:tc>
        <w:tc>
          <w:tcPr>
            <w:tcW w:w="1080" w:type="dxa"/>
            <w:tcBorders>
              <w:top w:val="single" w:sz="4" w:space="0" w:color="auto"/>
            </w:tcBorders>
            <w:vAlign w:val="bottom"/>
            <w:tcPrChange w:id="745" w:author="Gann, Julie" w:date="2025-07-09T12:50:00Z" w16du:dateUtc="2025-07-09T17:50:00Z">
              <w:tcPr>
                <w:tcW w:w="1980" w:type="dxa"/>
                <w:gridSpan w:val="0"/>
                <w:tcBorders>
                  <w:top w:val="single" w:sz="4" w:space="0" w:color="auto"/>
                </w:tcBorders>
              </w:tcPr>
            </w:tcPrChange>
          </w:tcPr>
          <w:p w14:paraId="041F0FFA" w14:textId="701EF061" w:rsidR="00B3370E" w:rsidRDefault="00B3370E" w:rsidP="00BF7774">
            <w:pPr>
              <w:keepNext/>
              <w:keepLines/>
              <w:tabs>
                <w:tab w:val="left" w:pos="360"/>
                <w:tab w:val="left" w:pos="720"/>
                <w:tab w:val="left" w:pos="1080"/>
                <w:tab w:val="left" w:pos="1440"/>
                <w:tab w:val="left" w:pos="1800"/>
                <w:tab w:val="left" w:pos="2160"/>
              </w:tabs>
              <w:jc w:val="center"/>
              <w:rPr>
                <w:ins w:id="746" w:author="Gann, Julie" w:date="2025-06-13T11:56:00Z" w16du:dateUtc="2025-06-13T16:56:00Z"/>
                <w:rFonts w:asciiTheme="minorHAnsi" w:hAnsiTheme="minorHAnsi" w:cstheme="minorHAnsi"/>
                <w:sz w:val="14"/>
                <w:szCs w:val="14"/>
              </w:rPr>
            </w:pPr>
          </w:p>
          <w:p w14:paraId="36B49056" w14:textId="77777777" w:rsidR="00B3370E" w:rsidRDefault="00B3370E" w:rsidP="00BF7774">
            <w:pPr>
              <w:keepNext/>
              <w:keepLines/>
              <w:tabs>
                <w:tab w:val="left" w:pos="360"/>
                <w:tab w:val="left" w:pos="720"/>
                <w:tab w:val="left" w:pos="1080"/>
                <w:tab w:val="left" w:pos="1440"/>
                <w:tab w:val="left" w:pos="1800"/>
                <w:tab w:val="left" w:pos="2160"/>
              </w:tabs>
              <w:jc w:val="center"/>
              <w:rPr>
                <w:ins w:id="747" w:author="Gann, Julie" w:date="2025-06-13T11:56:00Z" w16du:dateUtc="2025-06-13T16:56:00Z"/>
                <w:rFonts w:asciiTheme="minorHAnsi" w:hAnsiTheme="minorHAnsi" w:cstheme="minorHAnsi"/>
                <w:sz w:val="14"/>
                <w:szCs w:val="14"/>
              </w:rPr>
            </w:pPr>
            <w:ins w:id="748" w:author="Gann, Julie" w:date="2025-06-13T11:56:00Z" w16du:dateUtc="2025-06-13T16:56:00Z">
              <w:r>
                <w:rPr>
                  <w:rFonts w:asciiTheme="minorHAnsi" w:hAnsiTheme="minorHAnsi" w:cstheme="minorHAnsi"/>
                  <w:sz w:val="14"/>
                  <w:szCs w:val="14"/>
                </w:rPr>
                <w:t xml:space="preserve">Total – Impaired Debt Securities </w:t>
              </w:r>
            </w:ins>
          </w:p>
        </w:tc>
      </w:tr>
      <w:tr w:rsidR="00B3370E" w:rsidRPr="00CC7B68" w14:paraId="1D466730" w14:textId="77777777" w:rsidTr="004E3328">
        <w:trPr>
          <w:ins w:id="749" w:author="Gann, Julie" w:date="2025-06-13T11:56:00Z"/>
          <w:trPrChange w:id="750" w:author="Gann, Julie" w:date="2025-07-09T12:50:00Z" w16du:dateUtc="2025-07-09T17:50:00Z">
            <w:trPr>
              <w:gridBefore w:val="7"/>
            </w:trPr>
          </w:trPrChange>
        </w:trPr>
        <w:tc>
          <w:tcPr>
            <w:tcW w:w="2700" w:type="dxa"/>
            <w:tcPrChange w:id="751" w:author="Gann, Julie" w:date="2025-07-09T12:50:00Z" w16du:dateUtc="2025-07-09T17:50:00Z">
              <w:tcPr>
                <w:tcW w:w="2700" w:type="dxa"/>
              </w:tcPr>
            </w:tcPrChange>
          </w:tcPr>
          <w:p w14:paraId="73E39A75" w14:textId="77777777" w:rsidR="00B3370E" w:rsidRPr="00CC7B68" w:rsidRDefault="00B3370E" w:rsidP="00BF7774">
            <w:pPr>
              <w:keepNext/>
              <w:keepLines/>
              <w:rPr>
                <w:ins w:id="752" w:author="Gann, Julie" w:date="2025-06-13T11:56:00Z" w16du:dateUtc="2025-06-13T16:56:00Z"/>
                <w:rFonts w:asciiTheme="minorHAnsi" w:hAnsiTheme="minorHAnsi" w:cstheme="minorHAnsi"/>
                <w:sz w:val="14"/>
                <w:szCs w:val="14"/>
              </w:rPr>
            </w:pPr>
            <w:ins w:id="753" w:author="Gann, Julie" w:date="2025-06-13T11:56:00Z" w16du:dateUtc="2025-06-13T16:56:00Z">
              <w:r>
                <w:rPr>
                  <w:rFonts w:asciiTheme="minorHAnsi" w:hAnsiTheme="minorHAnsi" w:cstheme="minorHAnsi"/>
                  <w:sz w:val="14"/>
                  <w:szCs w:val="14"/>
                </w:rPr>
                <w:t>Aggregate Amount of Unrealized Losses:</w:t>
              </w:r>
            </w:ins>
          </w:p>
        </w:tc>
        <w:tc>
          <w:tcPr>
            <w:tcW w:w="1109" w:type="dxa"/>
            <w:tcPrChange w:id="754" w:author="Gann, Julie" w:date="2025-07-09T12:50:00Z" w16du:dateUtc="2025-07-09T17:50:00Z">
              <w:tcPr>
                <w:tcW w:w="1109" w:type="dxa"/>
              </w:tcPr>
            </w:tcPrChange>
          </w:tcPr>
          <w:p w14:paraId="7DA97B01" w14:textId="77777777" w:rsidR="00B3370E" w:rsidRPr="00CC7B68" w:rsidRDefault="00B3370E" w:rsidP="00BF7774">
            <w:pPr>
              <w:keepNext/>
              <w:keepLines/>
              <w:rPr>
                <w:ins w:id="755" w:author="Gann, Julie" w:date="2025-06-13T11:56:00Z" w16du:dateUtc="2025-06-13T16:56:00Z"/>
                <w:rFonts w:asciiTheme="minorHAnsi" w:hAnsiTheme="minorHAnsi" w:cstheme="minorHAnsi"/>
                <w:sz w:val="14"/>
                <w:szCs w:val="14"/>
              </w:rPr>
            </w:pPr>
          </w:p>
        </w:tc>
        <w:tc>
          <w:tcPr>
            <w:tcW w:w="1075" w:type="dxa"/>
            <w:tcPrChange w:id="756" w:author="Gann, Julie" w:date="2025-07-09T12:50:00Z" w16du:dateUtc="2025-07-09T17:50:00Z">
              <w:tcPr>
                <w:tcW w:w="1075" w:type="dxa"/>
                <w:gridSpan w:val="28"/>
              </w:tcPr>
            </w:tcPrChange>
          </w:tcPr>
          <w:p w14:paraId="69E0C2FB" w14:textId="77777777" w:rsidR="00B3370E" w:rsidRPr="00CC7B68" w:rsidRDefault="00B3370E" w:rsidP="00BF7774">
            <w:pPr>
              <w:keepNext/>
              <w:keepLines/>
              <w:rPr>
                <w:ins w:id="757" w:author="Gann, Julie" w:date="2025-06-13T11:56:00Z" w16du:dateUtc="2025-06-13T16:56:00Z"/>
                <w:rFonts w:asciiTheme="minorHAnsi" w:hAnsiTheme="minorHAnsi" w:cstheme="minorHAnsi"/>
                <w:sz w:val="14"/>
                <w:szCs w:val="14"/>
              </w:rPr>
            </w:pPr>
          </w:p>
        </w:tc>
        <w:tc>
          <w:tcPr>
            <w:tcW w:w="1445" w:type="dxa"/>
            <w:tcPrChange w:id="758" w:author="Gann, Julie" w:date="2025-07-09T12:50:00Z" w16du:dateUtc="2025-07-09T17:50:00Z">
              <w:tcPr>
                <w:tcW w:w="1445" w:type="dxa"/>
                <w:gridSpan w:val="0"/>
              </w:tcPr>
            </w:tcPrChange>
          </w:tcPr>
          <w:p w14:paraId="6EA50D7E" w14:textId="77777777" w:rsidR="00B3370E" w:rsidRPr="00CC7B68" w:rsidRDefault="00B3370E" w:rsidP="00BF7774">
            <w:pPr>
              <w:keepNext/>
              <w:keepLines/>
              <w:rPr>
                <w:ins w:id="759" w:author="Gann, Julie" w:date="2025-06-13T11:56:00Z" w16du:dateUtc="2025-06-13T16:56:00Z"/>
                <w:rFonts w:asciiTheme="minorHAnsi" w:hAnsiTheme="minorHAnsi" w:cstheme="minorHAnsi"/>
                <w:sz w:val="14"/>
                <w:szCs w:val="14"/>
              </w:rPr>
            </w:pPr>
          </w:p>
        </w:tc>
        <w:tc>
          <w:tcPr>
            <w:tcW w:w="2221" w:type="dxa"/>
            <w:tcPrChange w:id="760" w:author="Gann, Julie" w:date="2025-07-09T12:50:00Z" w16du:dateUtc="2025-07-09T17:50:00Z">
              <w:tcPr>
                <w:tcW w:w="1980" w:type="dxa"/>
                <w:gridSpan w:val="0"/>
              </w:tcPr>
            </w:tcPrChange>
          </w:tcPr>
          <w:p w14:paraId="6AAEE385" w14:textId="77777777" w:rsidR="00B3370E" w:rsidRPr="00CC7B68" w:rsidRDefault="00B3370E" w:rsidP="00BF7774">
            <w:pPr>
              <w:keepNext/>
              <w:keepLines/>
              <w:rPr>
                <w:ins w:id="761" w:author="Gann, Julie" w:date="2025-07-09T12:49:00Z" w16du:dateUtc="2025-07-09T17:49:00Z"/>
                <w:rFonts w:asciiTheme="minorHAnsi" w:hAnsiTheme="minorHAnsi" w:cstheme="minorHAnsi"/>
                <w:sz w:val="14"/>
                <w:szCs w:val="14"/>
              </w:rPr>
            </w:pPr>
          </w:p>
        </w:tc>
        <w:tc>
          <w:tcPr>
            <w:tcW w:w="1080" w:type="dxa"/>
            <w:tcPrChange w:id="762" w:author="Gann, Julie" w:date="2025-07-09T12:50:00Z" w16du:dateUtc="2025-07-09T17:50:00Z">
              <w:tcPr>
                <w:tcW w:w="1980" w:type="dxa"/>
                <w:gridSpan w:val="0"/>
              </w:tcPr>
            </w:tcPrChange>
          </w:tcPr>
          <w:p w14:paraId="4D0393B5" w14:textId="0F1D1B59" w:rsidR="00B3370E" w:rsidRPr="00CC7B68" w:rsidRDefault="00B3370E" w:rsidP="00BF7774">
            <w:pPr>
              <w:keepNext/>
              <w:keepLines/>
              <w:rPr>
                <w:ins w:id="763" w:author="Gann, Julie" w:date="2025-06-13T11:56:00Z" w16du:dateUtc="2025-06-13T16:56:00Z"/>
                <w:rFonts w:asciiTheme="minorHAnsi" w:hAnsiTheme="minorHAnsi" w:cstheme="minorHAnsi"/>
                <w:sz w:val="14"/>
                <w:szCs w:val="14"/>
              </w:rPr>
            </w:pPr>
          </w:p>
        </w:tc>
      </w:tr>
      <w:tr w:rsidR="00B3370E" w:rsidRPr="00CC7B68" w14:paraId="544804AE" w14:textId="77777777" w:rsidTr="004E3328">
        <w:trPr>
          <w:ins w:id="764" w:author="Gann, Julie" w:date="2025-06-13T11:56:00Z"/>
          <w:trPrChange w:id="765" w:author="Gann, Julie" w:date="2025-07-09T12:50:00Z" w16du:dateUtc="2025-07-09T17:50:00Z">
            <w:trPr>
              <w:gridBefore w:val="7"/>
            </w:trPr>
          </w:trPrChange>
        </w:trPr>
        <w:tc>
          <w:tcPr>
            <w:tcW w:w="2700" w:type="dxa"/>
            <w:tcPrChange w:id="766" w:author="Gann, Julie" w:date="2025-07-09T12:50:00Z" w16du:dateUtc="2025-07-09T17:50:00Z">
              <w:tcPr>
                <w:tcW w:w="2700" w:type="dxa"/>
              </w:tcPr>
            </w:tcPrChange>
          </w:tcPr>
          <w:p w14:paraId="30F16D83" w14:textId="77777777" w:rsidR="00B3370E" w:rsidRPr="00CC7B68" w:rsidRDefault="00B3370E" w:rsidP="00BF7774">
            <w:pPr>
              <w:keepNext/>
              <w:keepLines/>
              <w:jc w:val="right"/>
              <w:rPr>
                <w:ins w:id="767" w:author="Gann, Julie" w:date="2025-06-13T11:56:00Z" w16du:dateUtc="2025-06-13T16:56:00Z"/>
                <w:rFonts w:asciiTheme="minorHAnsi" w:hAnsiTheme="minorHAnsi" w:cstheme="minorHAnsi"/>
                <w:sz w:val="14"/>
                <w:szCs w:val="14"/>
              </w:rPr>
            </w:pPr>
            <w:ins w:id="768" w:author="Gann, Julie" w:date="2025-06-13T11:56:00Z" w16du:dateUtc="2025-06-13T16:56:00Z">
              <w:r>
                <w:rPr>
                  <w:rFonts w:asciiTheme="minorHAnsi" w:hAnsiTheme="minorHAnsi" w:cstheme="minorHAnsi"/>
                  <w:sz w:val="14"/>
                  <w:szCs w:val="14"/>
                </w:rPr>
                <w:t xml:space="preserve">Less Than 12 Months: </w:t>
              </w:r>
            </w:ins>
          </w:p>
        </w:tc>
        <w:tc>
          <w:tcPr>
            <w:tcW w:w="1109" w:type="dxa"/>
            <w:tcPrChange w:id="769" w:author="Gann, Julie" w:date="2025-07-09T12:50:00Z" w16du:dateUtc="2025-07-09T17:50:00Z">
              <w:tcPr>
                <w:tcW w:w="1109" w:type="dxa"/>
              </w:tcPr>
            </w:tcPrChange>
          </w:tcPr>
          <w:p w14:paraId="39030299" w14:textId="77777777" w:rsidR="00B3370E" w:rsidRPr="00CC7B68" w:rsidRDefault="00B3370E" w:rsidP="00BF7774">
            <w:pPr>
              <w:keepNext/>
              <w:keepLines/>
              <w:rPr>
                <w:ins w:id="770" w:author="Gann, Julie" w:date="2025-06-13T11:56:00Z" w16du:dateUtc="2025-06-13T16:56:00Z"/>
                <w:rFonts w:asciiTheme="minorHAnsi" w:hAnsiTheme="minorHAnsi" w:cstheme="minorHAnsi"/>
                <w:sz w:val="14"/>
                <w:szCs w:val="14"/>
              </w:rPr>
            </w:pPr>
          </w:p>
        </w:tc>
        <w:tc>
          <w:tcPr>
            <w:tcW w:w="1075" w:type="dxa"/>
            <w:tcPrChange w:id="771" w:author="Gann, Julie" w:date="2025-07-09T12:50:00Z" w16du:dateUtc="2025-07-09T17:50:00Z">
              <w:tcPr>
                <w:tcW w:w="1075" w:type="dxa"/>
                <w:gridSpan w:val="28"/>
              </w:tcPr>
            </w:tcPrChange>
          </w:tcPr>
          <w:p w14:paraId="4387706A" w14:textId="77777777" w:rsidR="00B3370E" w:rsidRPr="00CC7B68" w:rsidRDefault="00B3370E" w:rsidP="00BF7774">
            <w:pPr>
              <w:keepNext/>
              <w:keepLines/>
              <w:rPr>
                <w:ins w:id="772" w:author="Gann, Julie" w:date="2025-06-13T11:56:00Z" w16du:dateUtc="2025-06-13T16:56:00Z"/>
                <w:rFonts w:asciiTheme="minorHAnsi" w:hAnsiTheme="minorHAnsi" w:cstheme="minorHAnsi"/>
                <w:sz w:val="14"/>
                <w:szCs w:val="14"/>
              </w:rPr>
            </w:pPr>
          </w:p>
        </w:tc>
        <w:tc>
          <w:tcPr>
            <w:tcW w:w="1445" w:type="dxa"/>
            <w:tcPrChange w:id="773" w:author="Gann, Julie" w:date="2025-07-09T12:50:00Z" w16du:dateUtc="2025-07-09T17:50:00Z">
              <w:tcPr>
                <w:tcW w:w="1445" w:type="dxa"/>
                <w:gridSpan w:val="0"/>
              </w:tcPr>
            </w:tcPrChange>
          </w:tcPr>
          <w:p w14:paraId="3DF05B43" w14:textId="77777777" w:rsidR="00B3370E" w:rsidRPr="00CC7B68" w:rsidRDefault="00B3370E" w:rsidP="00BF7774">
            <w:pPr>
              <w:keepNext/>
              <w:keepLines/>
              <w:rPr>
                <w:ins w:id="774" w:author="Gann, Julie" w:date="2025-06-13T11:56:00Z" w16du:dateUtc="2025-06-13T16:56:00Z"/>
                <w:rFonts w:asciiTheme="minorHAnsi" w:hAnsiTheme="minorHAnsi" w:cstheme="minorHAnsi"/>
                <w:sz w:val="14"/>
                <w:szCs w:val="14"/>
              </w:rPr>
            </w:pPr>
          </w:p>
        </w:tc>
        <w:tc>
          <w:tcPr>
            <w:tcW w:w="2221" w:type="dxa"/>
            <w:tcPrChange w:id="775" w:author="Gann, Julie" w:date="2025-07-09T12:50:00Z" w16du:dateUtc="2025-07-09T17:50:00Z">
              <w:tcPr>
                <w:tcW w:w="1980" w:type="dxa"/>
                <w:gridSpan w:val="0"/>
              </w:tcPr>
            </w:tcPrChange>
          </w:tcPr>
          <w:p w14:paraId="2F86E676" w14:textId="77777777" w:rsidR="00B3370E" w:rsidRPr="00CC7B68" w:rsidRDefault="00B3370E" w:rsidP="00BF7774">
            <w:pPr>
              <w:keepNext/>
              <w:keepLines/>
              <w:rPr>
                <w:ins w:id="776" w:author="Gann, Julie" w:date="2025-07-09T12:49:00Z" w16du:dateUtc="2025-07-09T17:49:00Z"/>
                <w:rFonts w:asciiTheme="minorHAnsi" w:hAnsiTheme="minorHAnsi" w:cstheme="minorHAnsi"/>
                <w:sz w:val="14"/>
                <w:szCs w:val="14"/>
              </w:rPr>
            </w:pPr>
          </w:p>
        </w:tc>
        <w:tc>
          <w:tcPr>
            <w:tcW w:w="1080" w:type="dxa"/>
            <w:tcPrChange w:id="777" w:author="Gann, Julie" w:date="2025-07-09T12:50:00Z" w16du:dateUtc="2025-07-09T17:50:00Z">
              <w:tcPr>
                <w:tcW w:w="1980" w:type="dxa"/>
                <w:gridSpan w:val="0"/>
              </w:tcPr>
            </w:tcPrChange>
          </w:tcPr>
          <w:p w14:paraId="48EA017D" w14:textId="4336FCA4" w:rsidR="00B3370E" w:rsidRPr="00CC7B68" w:rsidRDefault="00B3370E" w:rsidP="00BF7774">
            <w:pPr>
              <w:keepNext/>
              <w:keepLines/>
              <w:rPr>
                <w:ins w:id="778" w:author="Gann, Julie" w:date="2025-06-13T11:56:00Z" w16du:dateUtc="2025-06-13T16:56:00Z"/>
                <w:rFonts w:asciiTheme="minorHAnsi" w:hAnsiTheme="minorHAnsi" w:cstheme="minorHAnsi"/>
                <w:sz w:val="14"/>
                <w:szCs w:val="14"/>
              </w:rPr>
            </w:pPr>
          </w:p>
        </w:tc>
      </w:tr>
      <w:tr w:rsidR="00B3370E" w:rsidRPr="00CC7B68" w14:paraId="7CDE567D" w14:textId="77777777" w:rsidTr="004E3328">
        <w:trPr>
          <w:ins w:id="779" w:author="Gann, Julie" w:date="2025-06-13T11:56:00Z"/>
          <w:trPrChange w:id="780" w:author="Gann, Julie" w:date="2025-07-09T12:50:00Z" w16du:dateUtc="2025-07-09T17:50:00Z">
            <w:trPr>
              <w:gridBefore w:val="7"/>
            </w:trPr>
          </w:trPrChange>
        </w:trPr>
        <w:tc>
          <w:tcPr>
            <w:tcW w:w="2700" w:type="dxa"/>
            <w:tcPrChange w:id="781" w:author="Gann, Julie" w:date="2025-07-09T12:50:00Z" w16du:dateUtc="2025-07-09T17:50:00Z">
              <w:tcPr>
                <w:tcW w:w="2700" w:type="dxa"/>
              </w:tcPr>
            </w:tcPrChange>
          </w:tcPr>
          <w:p w14:paraId="69E8731B" w14:textId="77777777" w:rsidR="00B3370E" w:rsidRPr="00CC7B68" w:rsidRDefault="00B3370E">
            <w:pPr>
              <w:keepNext/>
              <w:keepLines/>
              <w:jc w:val="right"/>
              <w:rPr>
                <w:ins w:id="782" w:author="Gann, Julie" w:date="2025-06-13T11:56:00Z" w16du:dateUtc="2025-06-13T16:56:00Z"/>
                <w:rFonts w:asciiTheme="minorHAnsi" w:hAnsiTheme="minorHAnsi" w:cstheme="minorHAnsi"/>
                <w:sz w:val="14"/>
                <w:szCs w:val="14"/>
              </w:rPr>
              <w:pPrChange w:id="783" w:author="Gann, Julie" w:date="2025-06-12T15:21:00Z" w16du:dateUtc="2025-06-12T20:21:00Z">
                <w:pPr>
                  <w:keepNext/>
                  <w:keepLines/>
                </w:pPr>
              </w:pPrChange>
            </w:pPr>
            <w:ins w:id="784" w:author="Gann, Julie" w:date="2025-06-13T11:56:00Z" w16du:dateUtc="2025-06-13T16:56:00Z">
              <w:r>
                <w:rPr>
                  <w:rFonts w:asciiTheme="minorHAnsi" w:hAnsiTheme="minorHAnsi" w:cstheme="minorHAnsi"/>
                  <w:sz w:val="14"/>
                  <w:szCs w:val="14"/>
                </w:rPr>
                <w:t xml:space="preserve">12 Months of Longer: </w:t>
              </w:r>
            </w:ins>
          </w:p>
        </w:tc>
        <w:tc>
          <w:tcPr>
            <w:tcW w:w="1109" w:type="dxa"/>
            <w:tcPrChange w:id="785" w:author="Gann, Julie" w:date="2025-07-09T12:50:00Z" w16du:dateUtc="2025-07-09T17:50:00Z">
              <w:tcPr>
                <w:tcW w:w="1109" w:type="dxa"/>
              </w:tcPr>
            </w:tcPrChange>
          </w:tcPr>
          <w:p w14:paraId="1594C23B" w14:textId="77777777" w:rsidR="00B3370E" w:rsidRPr="00CC7B68" w:rsidRDefault="00B3370E" w:rsidP="00BF7774">
            <w:pPr>
              <w:keepNext/>
              <w:keepLines/>
              <w:rPr>
                <w:ins w:id="786" w:author="Gann, Julie" w:date="2025-06-13T11:56:00Z" w16du:dateUtc="2025-06-13T16:56:00Z"/>
                <w:rFonts w:asciiTheme="minorHAnsi" w:hAnsiTheme="minorHAnsi" w:cstheme="minorHAnsi"/>
                <w:sz w:val="14"/>
                <w:szCs w:val="14"/>
              </w:rPr>
            </w:pPr>
          </w:p>
        </w:tc>
        <w:tc>
          <w:tcPr>
            <w:tcW w:w="1075" w:type="dxa"/>
            <w:tcPrChange w:id="787" w:author="Gann, Julie" w:date="2025-07-09T12:50:00Z" w16du:dateUtc="2025-07-09T17:50:00Z">
              <w:tcPr>
                <w:tcW w:w="1075" w:type="dxa"/>
                <w:gridSpan w:val="28"/>
              </w:tcPr>
            </w:tcPrChange>
          </w:tcPr>
          <w:p w14:paraId="06EC08BC" w14:textId="77777777" w:rsidR="00B3370E" w:rsidRPr="00CC7B68" w:rsidRDefault="00B3370E" w:rsidP="00BF7774">
            <w:pPr>
              <w:keepNext/>
              <w:keepLines/>
              <w:rPr>
                <w:ins w:id="788" w:author="Gann, Julie" w:date="2025-06-13T11:56:00Z" w16du:dateUtc="2025-06-13T16:56:00Z"/>
                <w:rFonts w:asciiTheme="minorHAnsi" w:hAnsiTheme="minorHAnsi" w:cstheme="minorHAnsi"/>
                <w:sz w:val="14"/>
                <w:szCs w:val="14"/>
              </w:rPr>
            </w:pPr>
          </w:p>
        </w:tc>
        <w:tc>
          <w:tcPr>
            <w:tcW w:w="1445" w:type="dxa"/>
            <w:tcPrChange w:id="789" w:author="Gann, Julie" w:date="2025-07-09T12:50:00Z" w16du:dateUtc="2025-07-09T17:50:00Z">
              <w:tcPr>
                <w:tcW w:w="1445" w:type="dxa"/>
                <w:gridSpan w:val="0"/>
              </w:tcPr>
            </w:tcPrChange>
          </w:tcPr>
          <w:p w14:paraId="2817C9B9" w14:textId="77777777" w:rsidR="00B3370E" w:rsidRPr="00CC7B68" w:rsidRDefault="00B3370E" w:rsidP="00BF7774">
            <w:pPr>
              <w:keepNext/>
              <w:keepLines/>
              <w:rPr>
                <w:ins w:id="790" w:author="Gann, Julie" w:date="2025-06-13T11:56:00Z" w16du:dateUtc="2025-06-13T16:56:00Z"/>
                <w:rFonts w:asciiTheme="minorHAnsi" w:hAnsiTheme="minorHAnsi" w:cstheme="minorHAnsi"/>
                <w:sz w:val="14"/>
                <w:szCs w:val="14"/>
              </w:rPr>
            </w:pPr>
          </w:p>
        </w:tc>
        <w:tc>
          <w:tcPr>
            <w:tcW w:w="2221" w:type="dxa"/>
            <w:tcPrChange w:id="791" w:author="Gann, Julie" w:date="2025-07-09T12:50:00Z" w16du:dateUtc="2025-07-09T17:50:00Z">
              <w:tcPr>
                <w:tcW w:w="1980" w:type="dxa"/>
                <w:gridSpan w:val="0"/>
              </w:tcPr>
            </w:tcPrChange>
          </w:tcPr>
          <w:p w14:paraId="19CB23C6" w14:textId="77777777" w:rsidR="00B3370E" w:rsidRPr="00CC7B68" w:rsidRDefault="00B3370E" w:rsidP="00BF7774">
            <w:pPr>
              <w:keepNext/>
              <w:keepLines/>
              <w:rPr>
                <w:ins w:id="792" w:author="Gann, Julie" w:date="2025-07-09T12:49:00Z" w16du:dateUtc="2025-07-09T17:49:00Z"/>
                <w:rFonts w:asciiTheme="minorHAnsi" w:hAnsiTheme="minorHAnsi" w:cstheme="minorHAnsi"/>
                <w:sz w:val="14"/>
                <w:szCs w:val="14"/>
              </w:rPr>
            </w:pPr>
          </w:p>
        </w:tc>
        <w:tc>
          <w:tcPr>
            <w:tcW w:w="1080" w:type="dxa"/>
            <w:tcPrChange w:id="793" w:author="Gann, Julie" w:date="2025-07-09T12:50:00Z" w16du:dateUtc="2025-07-09T17:50:00Z">
              <w:tcPr>
                <w:tcW w:w="1980" w:type="dxa"/>
                <w:gridSpan w:val="0"/>
              </w:tcPr>
            </w:tcPrChange>
          </w:tcPr>
          <w:p w14:paraId="33A2853D" w14:textId="0B716F65" w:rsidR="00B3370E" w:rsidRPr="00CC7B68" w:rsidRDefault="00B3370E" w:rsidP="00BF7774">
            <w:pPr>
              <w:keepNext/>
              <w:keepLines/>
              <w:rPr>
                <w:ins w:id="794" w:author="Gann, Julie" w:date="2025-06-13T11:56:00Z" w16du:dateUtc="2025-06-13T16:56:00Z"/>
                <w:rFonts w:asciiTheme="minorHAnsi" w:hAnsiTheme="minorHAnsi" w:cstheme="minorHAnsi"/>
                <w:sz w:val="14"/>
                <w:szCs w:val="14"/>
              </w:rPr>
            </w:pPr>
          </w:p>
        </w:tc>
      </w:tr>
      <w:tr w:rsidR="00B3370E" w:rsidRPr="00CC7B68" w14:paraId="2D61CDA2" w14:textId="77777777" w:rsidTr="004E3328">
        <w:trPr>
          <w:ins w:id="795" w:author="Gann, Julie" w:date="2025-06-13T11:56:00Z"/>
          <w:trPrChange w:id="796" w:author="Gann, Julie" w:date="2025-07-09T12:50:00Z" w16du:dateUtc="2025-07-09T17:50:00Z">
            <w:trPr>
              <w:gridBefore w:val="7"/>
            </w:trPr>
          </w:trPrChange>
        </w:trPr>
        <w:tc>
          <w:tcPr>
            <w:tcW w:w="2700" w:type="dxa"/>
            <w:tcPrChange w:id="797" w:author="Gann, Julie" w:date="2025-07-09T12:50:00Z" w16du:dateUtc="2025-07-09T17:50:00Z">
              <w:tcPr>
                <w:tcW w:w="2700" w:type="dxa"/>
              </w:tcPr>
            </w:tcPrChange>
          </w:tcPr>
          <w:p w14:paraId="78A8F7BC" w14:textId="77777777" w:rsidR="00B3370E" w:rsidRPr="00CC7B68" w:rsidRDefault="00B3370E" w:rsidP="00BF7774">
            <w:pPr>
              <w:keepNext/>
              <w:keepLines/>
              <w:rPr>
                <w:ins w:id="798" w:author="Gann, Julie" w:date="2025-06-13T11:56:00Z" w16du:dateUtc="2025-06-13T16:56:00Z"/>
                <w:rFonts w:asciiTheme="minorHAnsi" w:hAnsiTheme="minorHAnsi" w:cstheme="minorHAnsi"/>
                <w:sz w:val="14"/>
                <w:szCs w:val="14"/>
              </w:rPr>
            </w:pPr>
          </w:p>
        </w:tc>
        <w:tc>
          <w:tcPr>
            <w:tcW w:w="1109" w:type="dxa"/>
            <w:tcPrChange w:id="799" w:author="Gann, Julie" w:date="2025-07-09T12:50:00Z" w16du:dateUtc="2025-07-09T17:50:00Z">
              <w:tcPr>
                <w:tcW w:w="1109" w:type="dxa"/>
              </w:tcPr>
            </w:tcPrChange>
          </w:tcPr>
          <w:p w14:paraId="0534F118" w14:textId="77777777" w:rsidR="00B3370E" w:rsidRPr="00CC7B68" w:rsidRDefault="00B3370E" w:rsidP="00BF7774">
            <w:pPr>
              <w:keepNext/>
              <w:keepLines/>
              <w:rPr>
                <w:ins w:id="800" w:author="Gann, Julie" w:date="2025-06-13T11:56:00Z" w16du:dateUtc="2025-06-13T16:56:00Z"/>
                <w:rFonts w:asciiTheme="minorHAnsi" w:hAnsiTheme="minorHAnsi" w:cstheme="minorHAnsi"/>
                <w:sz w:val="14"/>
                <w:szCs w:val="14"/>
              </w:rPr>
            </w:pPr>
          </w:p>
        </w:tc>
        <w:tc>
          <w:tcPr>
            <w:tcW w:w="1075" w:type="dxa"/>
            <w:tcPrChange w:id="801" w:author="Gann, Julie" w:date="2025-07-09T12:50:00Z" w16du:dateUtc="2025-07-09T17:50:00Z">
              <w:tcPr>
                <w:tcW w:w="1075" w:type="dxa"/>
                <w:gridSpan w:val="28"/>
              </w:tcPr>
            </w:tcPrChange>
          </w:tcPr>
          <w:p w14:paraId="5B11DAB1" w14:textId="77777777" w:rsidR="00B3370E" w:rsidRPr="00CC7B68" w:rsidRDefault="00B3370E" w:rsidP="00BF7774">
            <w:pPr>
              <w:keepNext/>
              <w:keepLines/>
              <w:rPr>
                <w:ins w:id="802" w:author="Gann, Julie" w:date="2025-06-13T11:56:00Z" w16du:dateUtc="2025-06-13T16:56:00Z"/>
                <w:rFonts w:asciiTheme="minorHAnsi" w:hAnsiTheme="minorHAnsi" w:cstheme="minorHAnsi"/>
                <w:sz w:val="14"/>
                <w:szCs w:val="14"/>
              </w:rPr>
            </w:pPr>
          </w:p>
        </w:tc>
        <w:tc>
          <w:tcPr>
            <w:tcW w:w="1445" w:type="dxa"/>
            <w:tcPrChange w:id="803" w:author="Gann, Julie" w:date="2025-07-09T12:50:00Z" w16du:dateUtc="2025-07-09T17:50:00Z">
              <w:tcPr>
                <w:tcW w:w="1445" w:type="dxa"/>
                <w:gridSpan w:val="0"/>
              </w:tcPr>
            </w:tcPrChange>
          </w:tcPr>
          <w:p w14:paraId="56FFA240" w14:textId="77777777" w:rsidR="00B3370E" w:rsidRPr="00CC7B68" w:rsidRDefault="00B3370E" w:rsidP="00BF7774">
            <w:pPr>
              <w:keepNext/>
              <w:keepLines/>
              <w:rPr>
                <w:ins w:id="804" w:author="Gann, Julie" w:date="2025-06-13T11:56:00Z" w16du:dateUtc="2025-06-13T16:56:00Z"/>
                <w:rFonts w:asciiTheme="minorHAnsi" w:hAnsiTheme="minorHAnsi" w:cstheme="minorHAnsi"/>
                <w:sz w:val="14"/>
                <w:szCs w:val="14"/>
              </w:rPr>
            </w:pPr>
          </w:p>
        </w:tc>
        <w:tc>
          <w:tcPr>
            <w:tcW w:w="2221" w:type="dxa"/>
            <w:tcPrChange w:id="805" w:author="Gann, Julie" w:date="2025-07-09T12:50:00Z" w16du:dateUtc="2025-07-09T17:50:00Z">
              <w:tcPr>
                <w:tcW w:w="1980" w:type="dxa"/>
                <w:gridSpan w:val="0"/>
              </w:tcPr>
            </w:tcPrChange>
          </w:tcPr>
          <w:p w14:paraId="5264A53C" w14:textId="77777777" w:rsidR="00B3370E" w:rsidRPr="00CC7B68" w:rsidRDefault="00B3370E" w:rsidP="00BF7774">
            <w:pPr>
              <w:keepNext/>
              <w:keepLines/>
              <w:rPr>
                <w:ins w:id="806" w:author="Gann, Julie" w:date="2025-07-09T12:49:00Z" w16du:dateUtc="2025-07-09T17:49:00Z"/>
                <w:rFonts w:asciiTheme="minorHAnsi" w:hAnsiTheme="minorHAnsi" w:cstheme="minorHAnsi"/>
                <w:sz w:val="14"/>
                <w:szCs w:val="14"/>
              </w:rPr>
            </w:pPr>
          </w:p>
        </w:tc>
        <w:tc>
          <w:tcPr>
            <w:tcW w:w="1080" w:type="dxa"/>
            <w:tcPrChange w:id="807" w:author="Gann, Julie" w:date="2025-07-09T12:50:00Z" w16du:dateUtc="2025-07-09T17:50:00Z">
              <w:tcPr>
                <w:tcW w:w="1980" w:type="dxa"/>
                <w:gridSpan w:val="0"/>
              </w:tcPr>
            </w:tcPrChange>
          </w:tcPr>
          <w:p w14:paraId="280044F2" w14:textId="144912D8" w:rsidR="00B3370E" w:rsidRPr="00CC7B68" w:rsidRDefault="00B3370E" w:rsidP="00BF7774">
            <w:pPr>
              <w:keepNext/>
              <w:keepLines/>
              <w:rPr>
                <w:ins w:id="808" w:author="Gann, Julie" w:date="2025-06-13T11:56:00Z" w16du:dateUtc="2025-06-13T16:56:00Z"/>
                <w:rFonts w:asciiTheme="minorHAnsi" w:hAnsiTheme="minorHAnsi" w:cstheme="minorHAnsi"/>
                <w:sz w:val="14"/>
                <w:szCs w:val="14"/>
              </w:rPr>
            </w:pPr>
          </w:p>
        </w:tc>
      </w:tr>
      <w:tr w:rsidR="00B3370E" w:rsidRPr="00CC7B68" w14:paraId="689D0B99" w14:textId="77777777" w:rsidTr="004E3328">
        <w:trPr>
          <w:ins w:id="809" w:author="Gann, Julie" w:date="2025-06-13T11:56:00Z"/>
          <w:trPrChange w:id="810" w:author="Gann, Julie" w:date="2025-07-09T12:50:00Z" w16du:dateUtc="2025-07-09T17:50:00Z">
            <w:trPr>
              <w:gridBefore w:val="7"/>
            </w:trPr>
          </w:trPrChange>
        </w:trPr>
        <w:tc>
          <w:tcPr>
            <w:tcW w:w="2700" w:type="dxa"/>
            <w:tcPrChange w:id="811" w:author="Gann, Julie" w:date="2025-07-09T12:50:00Z" w16du:dateUtc="2025-07-09T17:50:00Z">
              <w:tcPr>
                <w:tcW w:w="2700" w:type="dxa"/>
              </w:tcPr>
            </w:tcPrChange>
          </w:tcPr>
          <w:p w14:paraId="1C1A91E7" w14:textId="77777777" w:rsidR="00B3370E" w:rsidRPr="00CC7B68" w:rsidRDefault="00B3370E" w:rsidP="00BF7774">
            <w:pPr>
              <w:keepNext/>
              <w:keepLines/>
              <w:rPr>
                <w:ins w:id="812" w:author="Gann, Julie" w:date="2025-06-13T11:56:00Z" w16du:dateUtc="2025-06-13T16:56:00Z"/>
                <w:rFonts w:asciiTheme="minorHAnsi" w:hAnsiTheme="minorHAnsi" w:cstheme="minorHAnsi"/>
                <w:sz w:val="14"/>
                <w:szCs w:val="14"/>
              </w:rPr>
            </w:pPr>
            <w:ins w:id="813" w:author="Gann, Julie" w:date="2025-06-13T11:56:00Z" w16du:dateUtc="2025-06-13T16:56:00Z">
              <w:r>
                <w:rPr>
                  <w:rFonts w:asciiTheme="minorHAnsi" w:hAnsiTheme="minorHAnsi" w:cstheme="minorHAnsi"/>
                  <w:sz w:val="14"/>
                  <w:szCs w:val="14"/>
                </w:rPr>
                <w:t>Aggregate Related Fair Value of Securities:</w:t>
              </w:r>
            </w:ins>
          </w:p>
        </w:tc>
        <w:tc>
          <w:tcPr>
            <w:tcW w:w="1109" w:type="dxa"/>
            <w:tcPrChange w:id="814" w:author="Gann, Julie" w:date="2025-07-09T12:50:00Z" w16du:dateUtc="2025-07-09T17:50:00Z">
              <w:tcPr>
                <w:tcW w:w="1109" w:type="dxa"/>
              </w:tcPr>
            </w:tcPrChange>
          </w:tcPr>
          <w:p w14:paraId="425BFA6C" w14:textId="77777777" w:rsidR="00B3370E" w:rsidRPr="00CC7B68" w:rsidRDefault="00B3370E" w:rsidP="00BF7774">
            <w:pPr>
              <w:keepNext/>
              <w:keepLines/>
              <w:rPr>
                <w:ins w:id="815" w:author="Gann, Julie" w:date="2025-06-13T11:56:00Z" w16du:dateUtc="2025-06-13T16:56:00Z"/>
                <w:rFonts w:asciiTheme="minorHAnsi" w:hAnsiTheme="minorHAnsi" w:cstheme="minorHAnsi"/>
                <w:sz w:val="14"/>
                <w:szCs w:val="14"/>
              </w:rPr>
            </w:pPr>
          </w:p>
        </w:tc>
        <w:tc>
          <w:tcPr>
            <w:tcW w:w="1075" w:type="dxa"/>
            <w:tcPrChange w:id="816" w:author="Gann, Julie" w:date="2025-07-09T12:50:00Z" w16du:dateUtc="2025-07-09T17:50:00Z">
              <w:tcPr>
                <w:tcW w:w="1075" w:type="dxa"/>
                <w:gridSpan w:val="28"/>
              </w:tcPr>
            </w:tcPrChange>
          </w:tcPr>
          <w:p w14:paraId="5DA2E137" w14:textId="77777777" w:rsidR="00B3370E" w:rsidRPr="00CC7B68" w:rsidRDefault="00B3370E" w:rsidP="00BF7774">
            <w:pPr>
              <w:keepNext/>
              <w:keepLines/>
              <w:rPr>
                <w:ins w:id="817" w:author="Gann, Julie" w:date="2025-06-13T11:56:00Z" w16du:dateUtc="2025-06-13T16:56:00Z"/>
                <w:rFonts w:asciiTheme="minorHAnsi" w:hAnsiTheme="minorHAnsi" w:cstheme="minorHAnsi"/>
                <w:sz w:val="14"/>
                <w:szCs w:val="14"/>
              </w:rPr>
            </w:pPr>
          </w:p>
        </w:tc>
        <w:tc>
          <w:tcPr>
            <w:tcW w:w="1445" w:type="dxa"/>
            <w:tcPrChange w:id="818" w:author="Gann, Julie" w:date="2025-07-09T12:50:00Z" w16du:dateUtc="2025-07-09T17:50:00Z">
              <w:tcPr>
                <w:tcW w:w="1445" w:type="dxa"/>
                <w:gridSpan w:val="0"/>
              </w:tcPr>
            </w:tcPrChange>
          </w:tcPr>
          <w:p w14:paraId="4CA6EEF8" w14:textId="77777777" w:rsidR="00B3370E" w:rsidRPr="00CC7B68" w:rsidRDefault="00B3370E" w:rsidP="00BF7774">
            <w:pPr>
              <w:keepNext/>
              <w:keepLines/>
              <w:rPr>
                <w:ins w:id="819" w:author="Gann, Julie" w:date="2025-06-13T11:56:00Z" w16du:dateUtc="2025-06-13T16:56:00Z"/>
                <w:rFonts w:asciiTheme="minorHAnsi" w:hAnsiTheme="minorHAnsi" w:cstheme="minorHAnsi"/>
                <w:sz w:val="14"/>
                <w:szCs w:val="14"/>
              </w:rPr>
            </w:pPr>
          </w:p>
        </w:tc>
        <w:tc>
          <w:tcPr>
            <w:tcW w:w="2221" w:type="dxa"/>
            <w:tcPrChange w:id="820" w:author="Gann, Julie" w:date="2025-07-09T12:50:00Z" w16du:dateUtc="2025-07-09T17:50:00Z">
              <w:tcPr>
                <w:tcW w:w="1980" w:type="dxa"/>
                <w:gridSpan w:val="0"/>
              </w:tcPr>
            </w:tcPrChange>
          </w:tcPr>
          <w:p w14:paraId="3C612EE5" w14:textId="77777777" w:rsidR="00B3370E" w:rsidRPr="00CC7B68" w:rsidRDefault="00B3370E" w:rsidP="00BF7774">
            <w:pPr>
              <w:keepNext/>
              <w:keepLines/>
              <w:rPr>
                <w:ins w:id="821" w:author="Gann, Julie" w:date="2025-07-09T12:49:00Z" w16du:dateUtc="2025-07-09T17:49:00Z"/>
                <w:rFonts w:asciiTheme="minorHAnsi" w:hAnsiTheme="minorHAnsi" w:cstheme="minorHAnsi"/>
                <w:sz w:val="14"/>
                <w:szCs w:val="14"/>
              </w:rPr>
            </w:pPr>
          </w:p>
        </w:tc>
        <w:tc>
          <w:tcPr>
            <w:tcW w:w="1080" w:type="dxa"/>
            <w:tcPrChange w:id="822" w:author="Gann, Julie" w:date="2025-07-09T12:50:00Z" w16du:dateUtc="2025-07-09T17:50:00Z">
              <w:tcPr>
                <w:tcW w:w="1980" w:type="dxa"/>
                <w:gridSpan w:val="0"/>
              </w:tcPr>
            </w:tcPrChange>
          </w:tcPr>
          <w:p w14:paraId="3B2A80D4" w14:textId="0566308C" w:rsidR="00B3370E" w:rsidRPr="00CC7B68" w:rsidRDefault="00B3370E" w:rsidP="00BF7774">
            <w:pPr>
              <w:keepNext/>
              <w:keepLines/>
              <w:rPr>
                <w:ins w:id="823" w:author="Gann, Julie" w:date="2025-06-13T11:56:00Z" w16du:dateUtc="2025-06-13T16:56:00Z"/>
                <w:rFonts w:asciiTheme="minorHAnsi" w:hAnsiTheme="minorHAnsi" w:cstheme="minorHAnsi"/>
                <w:sz w:val="14"/>
                <w:szCs w:val="14"/>
              </w:rPr>
            </w:pPr>
          </w:p>
        </w:tc>
      </w:tr>
      <w:tr w:rsidR="00B3370E" w:rsidRPr="00CC7B68" w14:paraId="082F13F1" w14:textId="77777777" w:rsidTr="004E3328">
        <w:trPr>
          <w:ins w:id="824" w:author="Gann, Julie" w:date="2025-06-13T11:56:00Z"/>
          <w:trPrChange w:id="825" w:author="Gann, Julie" w:date="2025-07-09T12:50:00Z" w16du:dateUtc="2025-07-09T17:50:00Z">
            <w:trPr>
              <w:gridBefore w:val="7"/>
            </w:trPr>
          </w:trPrChange>
        </w:trPr>
        <w:tc>
          <w:tcPr>
            <w:tcW w:w="2700" w:type="dxa"/>
            <w:tcPrChange w:id="826" w:author="Gann, Julie" w:date="2025-07-09T12:50:00Z" w16du:dateUtc="2025-07-09T17:50:00Z">
              <w:tcPr>
                <w:tcW w:w="2700" w:type="dxa"/>
              </w:tcPr>
            </w:tcPrChange>
          </w:tcPr>
          <w:p w14:paraId="6BD2CA77" w14:textId="77777777" w:rsidR="00B3370E" w:rsidRPr="00CC7B68" w:rsidRDefault="00B3370E" w:rsidP="00BF7774">
            <w:pPr>
              <w:keepNext/>
              <w:keepLines/>
              <w:jc w:val="right"/>
              <w:rPr>
                <w:ins w:id="827" w:author="Gann, Julie" w:date="2025-06-13T11:56:00Z" w16du:dateUtc="2025-06-13T16:56:00Z"/>
                <w:rFonts w:asciiTheme="minorHAnsi" w:hAnsiTheme="minorHAnsi" w:cstheme="minorHAnsi"/>
                <w:sz w:val="14"/>
                <w:szCs w:val="14"/>
              </w:rPr>
            </w:pPr>
            <w:ins w:id="828" w:author="Gann, Julie" w:date="2025-06-13T11:56:00Z" w16du:dateUtc="2025-06-13T16:56:00Z">
              <w:r>
                <w:rPr>
                  <w:rFonts w:asciiTheme="minorHAnsi" w:hAnsiTheme="minorHAnsi" w:cstheme="minorHAnsi"/>
                  <w:sz w:val="14"/>
                  <w:szCs w:val="14"/>
                </w:rPr>
                <w:t xml:space="preserve">Less Than 12 Months: </w:t>
              </w:r>
            </w:ins>
          </w:p>
        </w:tc>
        <w:tc>
          <w:tcPr>
            <w:tcW w:w="1109" w:type="dxa"/>
            <w:tcPrChange w:id="829" w:author="Gann, Julie" w:date="2025-07-09T12:50:00Z" w16du:dateUtc="2025-07-09T17:50:00Z">
              <w:tcPr>
                <w:tcW w:w="1109" w:type="dxa"/>
              </w:tcPr>
            </w:tcPrChange>
          </w:tcPr>
          <w:p w14:paraId="10AE27ED" w14:textId="77777777" w:rsidR="00B3370E" w:rsidRPr="00CC7B68" w:rsidRDefault="00B3370E" w:rsidP="00BF7774">
            <w:pPr>
              <w:keepNext/>
              <w:keepLines/>
              <w:rPr>
                <w:ins w:id="830" w:author="Gann, Julie" w:date="2025-06-13T11:56:00Z" w16du:dateUtc="2025-06-13T16:56:00Z"/>
                <w:rFonts w:asciiTheme="minorHAnsi" w:hAnsiTheme="minorHAnsi" w:cstheme="minorHAnsi"/>
                <w:sz w:val="14"/>
                <w:szCs w:val="14"/>
              </w:rPr>
            </w:pPr>
          </w:p>
        </w:tc>
        <w:tc>
          <w:tcPr>
            <w:tcW w:w="1075" w:type="dxa"/>
            <w:tcPrChange w:id="831" w:author="Gann, Julie" w:date="2025-07-09T12:50:00Z" w16du:dateUtc="2025-07-09T17:50:00Z">
              <w:tcPr>
                <w:tcW w:w="1075" w:type="dxa"/>
                <w:gridSpan w:val="28"/>
              </w:tcPr>
            </w:tcPrChange>
          </w:tcPr>
          <w:p w14:paraId="043E69C5" w14:textId="77777777" w:rsidR="00B3370E" w:rsidRPr="00CC7B68" w:rsidRDefault="00B3370E" w:rsidP="00BF7774">
            <w:pPr>
              <w:keepNext/>
              <w:keepLines/>
              <w:rPr>
                <w:ins w:id="832" w:author="Gann, Julie" w:date="2025-06-13T11:56:00Z" w16du:dateUtc="2025-06-13T16:56:00Z"/>
                <w:rFonts w:asciiTheme="minorHAnsi" w:hAnsiTheme="minorHAnsi" w:cstheme="minorHAnsi"/>
                <w:sz w:val="14"/>
                <w:szCs w:val="14"/>
              </w:rPr>
            </w:pPr>
          </w:p>
        </w:tc>
        <w:tc>
          <w:tcPr>
            <w:tcW w:w="1445" w:type="dxa"/>
            <w:tcPrChange w:id="833" w:author="Gann, Julie" w:date="2025-07-09T12:50:00Z" w16du:dateUtc="2025-07-09T17:50:00Z">
              <w:tcPr>
                <w:tcW w:w="1445" w:type="dxa"/>
                <w:gridSpan w:val="0"/>
              </w:tcPr>
            </w:tcPrChange>
          </w:tcPr>
          <w:p w14:paraId="696C66A8" w14:textId="77777777" w:rsidR="00B3370E" w:rsidRPr="00CC7B68" w:rsidRDefault="00B3370E" w:rsidP="00BF7774">
            <w:pPr>
              <w:keepNext/>
              <w:keepLines/>
              <w:rPr>
                <w:ins w:id="834" w:author="Gann, Julie" w:date="2025-06-13T11:56:00Z" w16du:dateUtc="2025-06-13T16:56:00Z"/>
                <w:rFonts w:asciiTheme="minorHAnsi" w:hAnsiTheme="minorHAnsi" w:cstheme="minorHAnsi"/>
                <w:sz w:val="14"/>
                <w:szCs w:val="14"/>
              </w:rPr>
            </w:pPr>
          </w:p>
        </w:tc>
        <w:tc>
          <w:tcPr>
            <w:tcW w:w="2221" w:type="dxa"/>
            <w:tcPrChange w:id="835" w:author="Gann, Julie" w:date="2025-07-09T12:50:00Z" w16du:dateUtc="2025-07-09T17:50:00Z">
              <w:tcPr>
                <w:tcW w:w="1980" w:type="dxa"/>
                <w:gridSpan w:val="0"/>
              </w:tcPr>
            </w:tcPrChange>
          </w:tcPr>
          <w:p w14:paraId="3D725946" w14:textId="77777777" w:rsidR="00B3370E" w:rsidRPr="00CC7B68" w:rsidRDefault="00B3370E" w:rsidP="00BF7774">
            <w:pPr>
              <w:keepNext/>
              <w:keepLines/>
              <w:rPr>
                <w:ins w:id="836" w:author="Gann, Julie" w:date="2025-07-09T12:49:00Z" w16du:dateUtc="2025-07-09T17:49:00Z"/>
                <w:rFonts w:asciiTheme="minorHAnsi" w:hAnsiTheme="minorHAnsi" w:cstheme="minorHAnsi"/>
                <w:sz w:val="14"/>
                <w:szCs w:val="14"/>
              </w:rPr>
            </w:pPr>
          </w:p>
        </w:tc>
        <w:tc>
          <w:tcPr>
            <w:tcW w:w="1080" w:type="dxa"/>
            <w:tcPrChange w:id="837" w:author="Gann, Julie" w:date="2025-07-09T12:50:00Z" w16du:dateUtc="2025-07-09T17:50:00Z">
              <w:tcPr>
                <w:tcW w:w="1980" w:type="dxa"/>
                <w:gridSpan w:val="0"/>
              </w:tcPr>
            </w:tcPrChange>
          </w:tcPr>
          <w:p w14:paraId="7EAB2ECB" w14:textId="4589403E" w:rsidR="00B3370E" w:rsidRPr="00CC7B68" w:rsidRDefault="00B3370E" w:rsidP="00BF7774">
            <w:pPr>
              <w:keepNext/>
              <w:keepLines/>
              <w:rPr>
                <w:ins w:id="838" w:author="Gann, Julie" w:date="2025-06-13T11:56:00Z" w16du:dateUtc="2025-06-13T16:56:00Z"/>
                <w:rFonts w:asciiTheme="minorHAnsi" w:hAnsiTheme="minorHAnsi" w:cstheme="minorHAnsi"/>
                <w:sz w:val="14"/>
                <w:szCs w:val="14"/>
              </w:rPr>
            </w:pPr>
          </w:p>
        </w:tc>
      </w:tr>
      <w:tr w:rsidR="00B3370E" w:rsidRPr="00CC7B68" w14:paraId="23196C2B" w14:textId="77777777" w:rsidTr="004E3328">
        <w:trPr>
          <w:ins w:id="839" w:author="Gann, Julie" w:date="2025-06-13T11:56:00Z"/>
          <w:trPrChange w:id="840" w:author="Gann, Julie" w:date="2025-07-09T12:50:00Z" w16du:dateUtc="2025-07-09T17:50:00Z">
            <w:trPr>
              <w:gridBefore w:val="7"/>
            </w:trPr>
          </w:trPrChange>
        </w:trPr>
        <w:tc>
          <w:tcPr>
            <w:tcW w:w="2700" w:type="dxa"/>
            <w:tcPrChange w:id="841" w:author="Gann, Julie" w:date="2025-07-09T12:50:00Z" w16du:dateUtc="2025-07-09T17:50:00Z">
              <w:tcPr>
                <w:tcW w:w="2700" w:type="dxa"/>
              </w:tcPr>
            </w:tcPrChange>
          </w:tcPr>
          <w:p w14:paraId="111CB123" w14:textId="77777777" w:rsidR="00B3370E" w:rsidRPr="00CC7B68" w:rsidRDefault="00B3370E">
            <w:pPr>
              <w:keepNext/>
              <w:keepLines/>
              <w:jc w:val="right"/>
              <w:rPr>
                <w:ins w:id="842" w:author="Gann, Julie" w:date="2025-06-13T11:56:00Z" w16du:dateUtc="2025-06-13T16:56:00Z"/>
                <w:rFonts w:asciiTheme="minorHAnsi" w:hAnsiTheme="minorHAnsi" w:cstheme="minorHAnsi"/>
                <w:sz w:val="14"/>
                <w:szCs w:val="14"/>
              </w:rPr>
              <w:pPrChange w:id="843" w:author="Gann, Julie" w:date="2025-06-12T15:21:00Z" w16du:dateUtc="2025-06-12T20:21:00Z">
                <w:pPr>
                  <w:keepNext/>
                  <w:keepLines/>
                </w:pPr>
              </w:pPrChange>
            </w:pPr>
            <w:ins w:id="844" w:author="Gann, Julie" w:date="2025-06-13T11:56:00Z" w16du:dateUtc="2025-06-13T16:56:00Z">
              <w:r>
                <w:rPr>
                  <w:rFonts w:asciiTheme="minorHAnsi" w:hAnsiTheme="minorHAnsi" w:cstheme="minorHAnsi"/>
                  <w:sz w:val="14"/>
                  <w:szCs w:val="14"/>
                </w:rPr>
                <w:t xml:space="preserve">12 Months of Longer: </w:t>
              </w:r>
            </w:ins>
          </w:p>
        </w:tc>
        <w:tc>
          <w:tcPr>
            <w:tcW w:w="1109" w:type="dxa"/>
            <w:tcPrChange w:id="845" w:author="Gann, Julie" w:date="2025-07-09T12:50:00Z" w16du:dateUtc="2025-07-09T17:50:00Z">
              <w:tcPr>
                <w:tcW w:w="1109" w:type="dxa"/>
              </w:tcPr>
            </w:tcPrChange>
          </w:tcPr>
          <w:p w14:paraId="14C4421E" w14:textId="77777777" w:rsidR="00B3370E" w:rsidRPr="00CC7B68" w:rsidRDefault="00B3370E" w:rsidP="00BF7774">
            <w:pPr>
              <w:keepNext/>
              <w:keepLines/>
              <w:rPr>
                <w:ins w:id="846" w:author="Gann, Julie" w:date="2025-06-13T11:56:00Z" w16du:dateUtc="2025-06-13T16:56:00Z"/>
                <w:rFonts w:asciiTheme="minorHAnsi" w:hAnsiTheme="minorHAnsi" w:cstheme="minorHAnsi"/>
                <w:sz w:val="14"/>
                <w:szCs w:val="14"/>
              </w:rPr>
            </w:pPr>
          </w:p>
        </w:tc>
        <w:tc>
          <w:tcPr>
            <w:tcW w:w="1075" w:type="dxa"/>
            <w:tcPrChange w:id="847" w:author="Gann, Julie" w:date="2025-07-09T12:50:00Z" w16du:dateUtc="2025-07-09T17:50:00Z">
              <w:tcPr>
                <w:tcW w:w="1075" w:type="dxa"/>
                <w:gridSpan w:val="28"/>
              </w:tcPr>
            </w:tcPrChange>
          </w:tcPr>
          <w:p w14:paraId="4829276E" w14:textId="77777777" w:rsidR="00B3370E" w:rsidRPr="00CC7B68" w:rsidRDefault="00B3370E" w:rsidP="00BF7774">
            <w:pPr>
              <w:keepNext/>
              <w:keepLines/>
              <w:rPr>
                <w:ins w:id="848" w:author="Gann, Julie" w:date="2025-06-13T11:56:00Z" w16du:dateUtc="2025-06-13T16:56:00Z"/>
                <w:rFonts w:asciiTheme="minorHAnsi" w:hAnsiTheme="minorHAnsi" w:cstheme="minorHAnsi"/>
                <w:sz w:val="14"/>
                <w:szCs w:val="14"/>
              </w:rPr>
            </w:pPr>
          </w:p>
        </w:tc>
        <w:tc>
          <w:tcPr>
            <w:tcW w:w="1445" w:type="dxa"/>
            <w:tcPrChange w:id="849" w:author="Gann, Julie" w:date="2025-07-09T12:50:00Z" w16du:dateUtc="2025-07-09T17:50:00Z">
              <w:tcPr>
                <w:tcW w:w="1445" w:type="dxa"/>
                <w:gridSpan w:val="0"/>
              </w:tcPr>
            </w:tcPrChange>
          </w:tcPr>
          <w:p w14:paraId="6DDA7914" w14:textId="77777777" w:rsidR="00B3370E" w:rsidRPr="00CC7B68" w:rsidRDefault="00B3370E" w:rsidP="00BF7774">
            <w:pPr>
              <w:keepNext/>
              <w:keepLines/>
              <w:rPr>
                <w:ins w:id="850" w:author="Gann, Julie" w:date="2025-06-13T11:56:00Z" w16du:dateUtc="2025-06-13T16:56:00Z"/>
                <w:rFonts w:asciiTheme="minorHAnsi" w:hAnsiTheme="minorHAnsi" w:cstheme="minorHAnsi"/>
                <w:sz w:val="14"/>
                <w:szCs w:val="14"/>
              </w:rPr>
            </w:pPr>
          </w:p>
        </w:tc>
        <w:tc>
          <w:tcPr>
            <w:tcW w:w="2221" w:type="dxa"/>
            <w:tcPrChange w:id="851" w:author="Gann, Julie" w:date="2025-07-09T12:50:00Z" w16du:dateUtc="2025-07-09T17:50:00Z">
              <w:tcPr>
                <w:tcW w:w="1980" w:type="dxa"/>
                <w:gridSpan w:val="0"/>
              </w:tcPr>
            </w:tcPrChange>
          </w:tcPr>
          <w:p w14:paraId="6E3D2702" w14:textId="77777777" w:rsidR="00B3370E" w:rsidRPr="00CC7B68" w:rsidRDefault="00B3370E" w:rsidP="00BF7774">
            <w:pPr>
              <w:keepNext/>
              <w:keepLines/>
              <w:rPr>
                <w:ins w:id="852" w:author="Gann, Julie" w:date="2025-07-09T12:49:00Z" w16du:dateUtc="2025-07-09T17:49:00Z"/>
                <w:rFonts w:asciiTheme="minorHAnsi" w:hAnsiTheme="minorHAnsi" w:cstheme="minorHAnsi"/>
                <w:sz w:val="14"/>
                <w:szCs w:val="14"/>
              </w:rPr>
            </w:pPr>
          </w:p>
        </w:tc>
        <w:tc>
          <w:tcPr>
            <w:tcW w:w="1080" w:type="dxa"/>
            <w:tcPrChange w:id="853" w:author="Gann, Julie" w:date="2025-07-09T12:50:00Z" w16du:dateUtc="2025-07-09T17:50:00Z">
              <w:tcPr>
                <w:tcW w:w="1980" w:type="dxa"/>
                <w:gridSpan w:val="0"/>
              </w:tcPr>
            </w:tcPrChange>
          </w:tcPr>
          <w:p w14:paraId="7163F776" w14:textId="145A7B69" w:rsidR="00B3370E" w:rsidRPr="00CC7B68" w:rsidRDefault="00B3370E" w:rsidP="00BF7774">
            <w:pPr>
              <w:keepNext/>
              <w:keepLines/>
              <w:rPr>
                <w:ins w:id="854" w:author="Gann, Julie" w:date="2025-06-13T11:56:00Z" w16du:dateUtc="2025-06-13T16:56:00Z"/>
                <w:rFonts w:asciiTheme="minorHAnsi" w:hAnsiTheme="minorHAnsi" w:cstheme="minorHAnsi"/>
                <w:sz w:val="14"/>
                <w:szCs w:val="14"/>
              </w:rPr>
            </w:pPr>
          </w:p>
        </w:tc>
      </w:tr>
      <w:tr w:rsidR="00B3370E" w:rsidRPr="00CC7B68" w14:paraId="71824B3B" w14:textId="77777777" w:rsidTr="004E3328">
        <w:trPr>
          <w:ins w:id="855" w:author="Gann, Julie" w:date="2025-06-13T11:56:00Z"/>
          <w:trPrChange w:id="856" w:author="Gann, Julie" w:date="2025-07-09T12:50:00Z" w16du:dateUtc="2025-07-09T17:50:00Z">
            <w:trPr>
              <w:gridBefore w:val="7"/>
            </w:trPr>
          </w:trPrChange>
        </w:trPr>
        <w:tc>
          <w:tcPr>
            <w:tcW w:w="2700" w:type="dxa"/>
            <w:tcPrChange w:id="857" w:author="Gann, Julie" w:date="2025-07-09T12:50:00Z" w16du:dateUtc="2025-07-09T17:50:00Z">
              <w:tcPr>
                <w:tcW w:w="2700" w:type="dxa"/>
              </w:tcPr>
            </w:tcPrChange>
          </w:tcPr>
          <w:p w14:paraId="215782AB" w14:textId="77777777" w:rsidR="00B3370E" w:rsidRPr="00CC7B68" w:rsidRDefault="00B3370E" w:rsidP="00BF7774">
            <w:pPr>
              <w:keepNext/>
              <w:keepLines/>
              <w:rPr>
                <w:ins w:id="858" w:author="Gann, Julie" w:date="2025-06-13T11:56:00Z" w16du:dateUtc="2025-06-13T16:56:00Z"/>
                <w:rFonts w:asciiTheme="minorHAnsi" w:hAnsiTheme="minorHAnsi" w:cstheme="minorHAnsi"/>
                <w:sz w:val="14"/>
                <w:szCs w:val="14"/>
              </w:rPr>
            </w:pPr>
          </w:p>
        </w:tc>
        <w:tc>
          <w:tcPr>
            <w:tcW w:w="1109" w:type="dxa"/>
            <w:tcPrChange w:id="859" w:author="Gann, Julie" w:date="2025-07-09T12:50:00Z" w16du:dateUtc="2025-07-09T17:50:00Z">
              <w:tcPr>
                <w:tcW w:w="1109" w:type="dxa"/>
              </w:tcPr>
            </w:tcPrChange>
          </w:tcPr>
          <w:p w14:paraId="353C93D1" w14:textId="77777777" w:rsidR="00B3370E" w:rsidRPr="00CC7B68" w:rsidRDefault="00B3370E" w:rsidP="00BF7774">
            <w:pPr>
              <w:keepNext/>
              <w:keepLines/>
              <w:rPr>
                <w:ins w:id="860" w:author="Gann, Julie" w:date="2025-06-13T11:56:00Z" w16du:dateUtc="2025-06-13T16:56:00Z"/>
                <w:rFonts w:asciiTheme="minorHAnsi" w:hAnsiTheme="minorHAnsi" w:cstheme="minorHAnsi"/>
                <w:sz w:val="14"/>
                <w:szCs w:val="14"/>
              </w:rPr>
            </w:pPr>
          </w:p>
        </w:tc>
        <w:tc>
          <w:tcPr>
            <w:tcW w:w="1075" w:type="dxa"/>
            <w:tcPrChange w:id="861" w:author="Gann, Julie" w:date="2025-07-09T12:50:00Z" w16du:dateUtc="2025-07-09T17:50:00Z">
              <w:tcPr>
                <w:tcW w:w="1075" w:type="dxa"/>
                <w:gridSpan w:val="28"/>
              </w:tcPr>
            </w:tcPrChange>
          </w:tcPr>
          <w:p w14:paraId="6FFF8D84" w14:textId="77777777" w:rsidR="00B3370E" w:rsidRPr="00CC7B68" w:rsidRDefault="00B3370E" w:rsidP="00BF7774">
            <w:pPr>
              <w:keepNext/>
              <w:keepLines/>
              <w:rPr>
                <w:ins w:id="862" w:author="Gann, Julie" w:date="2025-06-13T11:56:00Z" w16du:dateUtc="2025-06-13T16:56:00Z"/>
                <w:rFonts w:asciiTheme="minorHAnsi" w:hAnsiTheme="minorHAnsi" w:cstheme="minorHAnsi"/>
                <w:sz w:val="14"/>
                <w:szCs w:val="14"/>
              </w:rPr>
            </w:pPr>
          </w:p>
        </w:tc>
        <w:tc>
          <w:tcPr>
            <w:tcW w:w="1445" w:type="dxa"/>
            <w:tcPrChange w:id="863" w:author="Gann, Julie" w:date="2025-07-09T12:50:00Z" w16du:dateUtc="2025-07-09T17:50:00Z">
              <w:tcPr>
                <w:tcW w:w="1445" w:type="dxa"/>
                <w:gridSpan w:val="0"/>
              </w:tcPr>
            </w:tcPrChange>
          </w:tcPr>
          <w:p w14:paraId="39E503EE" w14:textId="77777777" w:rsidR="00B3370E" w:rsidRPr="00CC7B68" w:rsidRDefault="00B3370E" w:rsidP="00BF7774">
            <w:pPr>
              <w:keepNext/>
              <w:keepLines/>
              <w:rPr>
                <w:ins w:id="864" w:author="Gann, Julie" w:date="2025-06-13T11:56:00Z" w16du:dateUtc="2025-06-13T16:56:00Z"/>
                <w:rFonts w:asciiTheme="minorHAnsi" w:hAnsiTheme="minorHAnsi" w:cstheme="minorHAnsi"/>
                <w:sz w:val="14"/>
                <w:szCs w:val="14"/>
              </w:rPr>
            </w:pPr>
          </w:p>
        </w:tc>
        <w:tc>
          <w:tcPr>
            <w:tcW w:w="2221" w:type="dxa"/>
            <w:tcPrChange w:id="865" w:author="Gann, Julie" w:date="2025-07-09T12:50:00Z" w16du:dateUtc="2025-07-09T17:50:00Z">
              <w:tcPr>
                <w:tcW w:w="1980" w:type="dxa"/>
                <w:gridSpan w:val="0"/>
              </w:tcPr>
            </w:tcPrChange>
          </w:tcPr>
          <w:p w14:paraId="05D7549E" w14:textId="77777777" w:rsidR="00B3370E" w:rsidRPr="00CC7B68" w:rsidRDefault="00B3370E" w:rsidP="00BF7774">
            <w:pPr>
              <w:keepNext/>
              <w:keepLines/>
              <w:rPr>
                <w:ins w:id="866" w:author="Gann, Julie" w:date="2025-07-09T12:49:00Z" w16du:dateUtc="2025-07-09T17:49:00Z"/>
                <w:rFonts w:asciiTheme="minorHAnsi" w:hAnsiTheme="minorHAnsi" w:cstheme="minorHAnsi"/>
                <w:sz w:val="14"/>
                <w:szCs w:val="14"/>
              </w:rPr>
            </w:pPr>
          </w:p>
        </w:tc>
        <w:tc>
          <w:tcPr>
            <w:tcW w:w="1080" w:type="dxa"/>
            <w:tcPrChange w:id="867" w:author="Gann, Julie" w:date="2025-07-09T12:50:00Z" w16du:dateUtc="2025-07-09T17:50:00Z">
              <w:tcPr>
                <w:tcW w:w="1980" w:type="dxa"/>
                <w:gridSpan w:val="0"/>
              </w:tcPr>
            </w:tcPrChange>
          </w:tcPr>
          <w:p w14:paraId="21D4886C" w14:textId="5FC0E328" w:rsidR="00B3370E" w:rsidRPr="00CC7B68" w:rsidRDefault="00B3370E" w:rsidP="00BF7774">
            <w:pPr>
              <w:keepNext/>
              <w:keepLines/>
              <w:rPr>
                <w:ins w:id="868" w:author="Gann, Julie" w:date="2025-06-13T11:56:00Z" w16du:dateUtc="2025-06-13T16:56:00Z"/>
                <w:rFonts w:asciiTheme="minorHAnsi" w:hAnsiTheme="minorHAnsi" w:cstheme="minorHAnsi"/>
                <w:sz w:val="14"/>
                <w:szCs w:val="14"/>
              </w:rPr>
            </w:pPr>
          </w:p>
        </w:tc>
      </w:tr>
    </w:tbl>
    <w:p w14:paraId="625A80E0" w14:textId="77777777" w:rsidR="00935BF5" w:rsidRPr="00891EA2" w:rsidRDefault="00935BF5" w:rsidP="003B352E">
      <w:pPr>
        <w:tabs>
          <w:tab w:val="right" w:pos="1620"/>
        </w:tabs>
        <w:ind w:left="2160" w:hanging="2160"/>
        <w:rPr>
          <w:rFonts w:asciiTheme="minorHAnsi" w:hAnsiTheme="minorHAnsi" w:cstheme="minorHAnsi"/>
        </w:rPr>
      </w:pPr>
    </w:p>
    <w:p w14:paraId="204EE35F" w14:textId="3B87CCB7" w:rsidR="003B352E" w:rsidRPr="00891EA2" w:rsidDel="00E30721" w:rsidRDefault="003B352E" w:rsidP="003B352E">
      <w:pPr>
        <w:ind w:left="2520" w:hanging="360"/>
        <w:rPr>
          <w:del w:id="869" w:author="Gann, Julie" w:date="2025-06-12T15:33:00Z" w16du:dateUtc="2025-06-12T20:33:00Z"/>
          <w:rFonts w:asciiTheme="minorHAnsi" w:hAnsiTheme="minorHAnsi" w:cstheme="minorHAnsi"/>
        </w:rPr>
      </w:pPr>
      <w:del w:id="870" w:author="Gann, Julie" w:date="2025-06-12T15:33:00Z" w16du:dateUtc="2025-06-12T20:33:00Z">
        <w:r w:rsidRPr="00891EA2" w:rsidDel="00E30721">
          <w:rPr>
            <w:rFonts w:asciiTheme="minorHAnsi" w:hAnsiTheme="minorHAnsi" w:cstheme="minorHAnsi"/>
          </w:rPr>
          <w:delText>a.</w:delText>
        </w:r>
        <w:r w:rsidRPr="00891EA2" w:rsidDel="00E30721">
          <w:rPr>
            <w:rFonts w:asciiTheme="minorHAnsi" w:hAnsiTheme="minorHAnsi" w:cstheme="minorHAnsi"/>
          </w:rPr>
          <w:tab/>
          <w:delText>The aggregate amount of unrealized losses:</w:delText>
        </w:r>
      </w:del>
    </w:p>
    <w:p w14:paraId="0D757E85" w14:textId="2681F3A7" w:rsidR="003B352E" w:rsidRPr="00891EA2" w:rsidDel="00E30721" w:rsidRDefault="003B352E" w:rsidP="003B352E">
      <w:pPr>
        <w:tabs>
          <w:tab w:val="left" w:pos="9000"/>
          <w:tab w:val="right" w:leader="underscore" w:pos="10080"/>
        </w:tabs>
        <w:spacing w:before="120"/>
        <w:ind w:left="6660" w:hanging="360"/>
        <w:rPr>
          <w:del w:id="871" w:author="Gann, Julie" w:date="2025-06-12T15:33:00Z" w16du:dateUtc="2025-06-12T20:33:00Z"/>
          <w:rFonts w:asciiTheme="minorHAnsi" w:hAnsiTheme="minorHAnsi" w:cstheme="minorHAnsi"/>
        </w:rPr>
      </w:pPr>
      <w:del w:id="872" w:author="Gann, Julie" w:date="2025-06-12T15:33:00Z" w16du:dateUtc="2025-06-12T20:33:00Z">
        <w:r w:rsidRPr="00891EA2" w:rsidDel="00E30721">
          <w:rPr>
            <w:rFonts w:asciiTheme="minorHAnsi" w:hAnsiTheme="minorHAnsi" w:cstheme="minorHAnsi"/>
          </w:rPr>
          <w:delText>1.</w:delText>
        </w:r>
        <w:r w:rsidRPr="00891EA2" w:rsidDel="00E30721">
          <w:rPr>
            <w:rFonts w:asciiTheme="minorHAnsi" w:hAnsiTheme="minorHAnsi" w:cstheme="minorHAnsi"/>
          </w:rPr>
          <w:tab/>
          <w:delText>Less than 12 Months</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6F8360F9" w14:textId="0D9A9A0B" w:rsidR="003B352E" w:rsidRPr="00891EA2" w:rsidDel="00E30721" w:rsidRDefault="003B352E" w:rsidP="003B352E">
      <w:pPr>
        <w:tabs>
          <w:tab w:val="left" w:pos="9000"/>
          <w:tab w:val="right" w:leader="underscore" w:pos="10080"/>
        </w:tabs>
        <w:spacing w:before="60"/>
        <w:ind w:left="6660" w:hanging="360"/>
        <w:rPr>
          <w:del w:id="873" w:author="Gann, Julie" w:date="2025-06-12T15:33:00Z" w16du:dateUtc="2025-06-12T20:33:00Z"/>
          <w:rFonts w:asciiTheme="minorHAnsi" w:hAnsiTheme="minorHAnsi" w:cstheme="minorHAnsi"/>
        </w:rPr>
      </w:pPr>
      <w:del w:id="874" w:author="Gann, Julie" w:date="2025-06-12T15:33:00Z" w16du:dateUtc="2025-06-12T20:33:00Z">
        <w:r w:rsidRPr="00891EA2" w:rsidDel="00E30721">
          <w:rPr>
            <w:rFonts w:asciiTheme="minorHAnsi" w:hAnsiTheme="minorHAnsi" w:cstheme="minorHAnsi"/>
          </w:rPr>
          <w:delText>2.</w:delText>
        </w:r>
        <w:r w:rsidRPr="00891EA2" w:rsidDel="00E30721">
          <w:rPr>
            <w:rFonts w:asciiTheme="minorHAnsi" w:hAnsiTheme="minorHAnsi" w:cstheme="minorHAnsi"/>
          </w:rPr>
          <w:tab/>
          <w:delText>12 Months or Longer</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1E2C1430" w14:textId="4A9FDB9C" w:rsidR="003B352E" w:rsidRPr="00891EA2" w:rsidDel="00E30721" w:rsidRDefault="003B352E" w:rsidP="003B352E">
      <w:pPr>
        <w:keepNext/>
        <w:keepLines/>
        <w:spacing w:before="120"/>
        <w:ind w:left="2520" w:hanging="360"/>
        <w:rPr>
          <w:del w:id="875" w:author="Gann, Julie" w:date="2025-06-12T15:33:00Z" w16du:dateUtc="2025-06-12T20:33:00Z"/>
          <w:rFonts w:asciiTheme="minorHAnsi" w:hAnsiTheme="minorHAnsi" w:cstheme="minorHAnsi"/>
        </w:rPr>
      </w:pPr>
      <w:del w:id="876" w:author="Gann, Julie" w:date="2025-06-12T15:33:00Z" w16du:dateUtc="2025-06-12T20:33:00Z">
        <w:r w:rsidRPr="00891EA2" w:rsidDel="00E30721">
          <w:rPr>
            <w:rFonts w:asciiTheme="minorHAnsi" w:hAnsiTheme="minorHAnsi" w:cstheme="minorHAnsi"/>
          </w:rPr>
          <w:delText>b.</w:delText>
        </w:r>
        <w:r w:rsidRPr="00891EA2" w:rsidDel="00E30721">
          <w:rPr>
            <w:rFonts w:asciiTheme="minorHAnsi" w:hAnsiTheme="minorHAnsi" w:cstheme="minorHAnsi"/>
          </w:rPr>
          <w:tab/>
          <w:delText>The aggregate related fair value of securities</w:delText>
        </w:r>
        <w:r w:rsidRPr="00891EA2" w:rsidDel="00E30721">
          <w:rPr>
            <w:rFonts w:asciiTheme="minorHAnsi" w:hAnsiTheme="minorHAnsi" w:cstheme="minorHAnsi"/>
          </w:rPr>
          <w:br/>
          <w:delText xml:space="preserve"> with unrealized losses:</w:delText>
        </w:r>
      </w:del>
    </w:p>
    <w:p w14:paraId="1C0F464A" w14:textId="5854010E" w:rsidR="003B352E" w:rsidRPr="00891EA2" w:rsidDel="00E30721" w:rsidRDefault="003B352E" w:rsidP="003B352E">
      <w:pPr>
        <w:keepNext/>
        <w:keepLines/>
        <w:tabs>
          <w:tab w:val="left" w:pos="9000"/>
          <w:tab w:val="right" w:leader="underscore" w:pos="10080"/>
        </w:tabs>
        <w:spacing w:before="120"/>
        <w:ind w:left="6660" w:hanging="360"/>
        <w:rPr>
          <w:del w:id="877" w:author="Gann, Julie" w:date="2025-06-12T15:33:00Z" w16du:dateUtc="2025-06-12T20:33:00Z"/>
          <w:rFonts w:asciiTheme="minorHAnsi" w:hAnsiTheme="minorHAnsi" w:cstheme="minorHAnsi"/>
        </w:rPr>
      </w:pPr>
      <w:del w:id="878" w:author="Gann, Julie" w:date="2025-06-12T15:33:00Z" w16du:dateUtc="2025-06-12T20:33:00Z">
        <w:r w:rsidRPr="00891EA2" w:rsidDel="00E30721">
          <w:rPr>
            <w:rFonts w:asciiTheme="minorHAnsi" w:hAnsiTheme="minorHAnsi" w:cstheme="minorHAnsi"/>
          </w:rPr>
          <w:delText>1.</w:delText>
        </w:r>
        <w:r w:rsidRPr="00891EA2" w:rsidDel="00E30721">
          <w:rPr>
            <w:rFonts w:asciiTheme="minorHAnsi" w:hAnsiTheme="minorHAnsi" w:cstheme="minorHAnsi"/>
          </w:rPr>
          <w:tab/>
          <w:delText>Less than 12 Months</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110837FD" w14:textId="46F0F51D" w:rsidR="003B352E" w:rsidRPr="00891EA2" w:rsidDel="00E30721" w:rsidRDefault="003B352E" w:rsidP="003B352E">
      <w:pPr>
        <w:keepNext/>
        <w:keepLines/>
        <w:tabs>
          <w:tab w:val="left" w:pos="9000"/>
          <w:tab w:val="right" w:leader="underscore" w:pos="10080"/>
        </w:tabs>
        <w:spacing w:before="60"/>
        <w:ind w:left="6660" w:hanging="360"/>
        <w:rPr>
          <w:del w:id="879" w:author="Gann, Julie" w:date="2025-06-12T15:33:00Z" w16du:dateUtc="2025-06-12T20:33:00Z"/>
          <w:rFonts w:asciiTheme="minorHAnsi" w:hAnsiTheme="minorHAnsi" w:cstheme="minorHAnsi"/>
        </w:rPr>
      </w:pPr>
      <w:del w:id="880" w:author="Gann, Julie" w:date="2025-06-12T15:33:00Z" w16du:dateUtc="2025-06-12T20:33:00Z">
        <w:r w:rsidRPr="00891EA2" w:rsidDel="00E30721">
          <w:rPr>
            <w:rFonts w:asciiTheme="minorHAnsi" w:hAnsiTheme="minorHAnsi" w:cstheme="minorHAnsi"/>
          </w:rPr>
          <w:delText>2.</w:delText>
        </w:r>
        <w:r w:rsidRPr="00891EA2" w:rsidDel="00E30721">
          <w:rPr>
            <w:rFonts w:asciiTheme="minorHAnsi" w:hAnsiTheme="minorHAnsi" w:cstheme="minorHAnsi"/>
          </w:rPr>
          <w:tab/>
          <w:delText>12 Months or Longer</w:delText>
        </w:r>
        <w:r w:rsidRPr="00891EA2" w:rsidDel="00E30721">
          <w:rPr>
            <w:rFonts w:asciiTheme="minorHAnsi" w:hAnsiTheme="minorHAnsi" w:cstheme="minorHAnsi"/>
          </w:rPr>
          <w:tab/>
          <w:delText>$</w:delText>
        </w:r>
        <w:r w:rsidRPr="00891EA2" w:rsidDel="00E30721">
          <w:rPr>
            <w:rFonts w:asciiTheme="minorHAnsi" w:hAnsiTheme="minorHAnsi" w:cstheme="minorHAnsi"/>
          </w:rPr>
          <w:tab/>
        </w:r>
      </w:del>
    </w:p>
    <w:p w14:paraId="6F7DC766" w14:textId="77777777" w:rsidR="00F079D4" w:rsidRDefault="00F079D4" w:rsidP="00F079D4"/>
    <w:p w14:paraId="11663E33" w14:textId="77777777" w:rsidR="00F079D4" w:rsidRPr="009A70B3" w:rsidRDefault="00F079D4" w:rsidP="00F079D4"/>
    <w:p w14:paraId="4757789C" w14:textId="77777777" w:rsidR="00F079D4" w:rsidRPr="00233CF6" w:rsidRDefault="00F079D4" w:rsidP="00F079D4">
      <w:pPr>
        <w:tabs>
          <w:tab w:val="right" w:pos="1627"/>
        </w:tabs>
        <w:ind w:left="2160" w:hanging="2160"/>
        <w:jc w:val="both"/>
      </w:pPr>
      <w:r w:rsidRPr="00233CF6">
        <w:tab/>
        <w:t>(5)</w:t>
      </w:r>
      <w:r w:rsidRPr="00233CF6">
        <w:tab/>
        <w:t>Additional information should be included describing the general categories of information that the investor considered in reaching the conclusion that the impairments are not other</w:t>
      </w:r>
      <w:r>
        <w:noBreakHyphen/>
      </w:r>
      <w:r w:rsidRPr="00233CF6">
        <w:t>than</w:t>
      </w:r>
      <w:r>
        <w:noBreakHyphen/>
      </w:r>
      <w:r w:rsidRPr="00233CF6">
        <w:t>temporary.</w:t>
      </w:r>
    </w:p>
    <w:p w14:paraId="32DE0038" w14:textId="77777777" w:rsidR="00607C0A" w:rsidRDefault="00607C0A">
      <w:pPr>
        <w:rPr>
          <w:rFonts w:asciiTheme="minorHAnsi" w:hAnsiTheme="minorHAnsi" w:cstheme="minorHAnsi"/>
          <w:b/>
          <w:bCs/>
          <w:sz w:val="22"/>
          <w:szCs w:val="22"/>
        </w:rPr>
      </w:pPr>
    </w:p>
    <w:p w14:paraId="618D437D" w14:textId="1A947908" w:rsidR="00485ED6" w:rsidRPr="00891EA2" w:rsidRDefault="00485ED6">
      <w:pPr>
        <w:keepNext/>
        <w:keepLines/>
        <w:tabs>
          <w:tab w:val="right" w:pos="1620"/>
        </w:tabs>
        <w:ind w:left="2160" w:hanging="450"/>
        <w:jc w:val="both"/>
        <w:rPr>
          <w:ins w:id="881" w:author="Gann, Julie" w:date="2025-07-08T14:25:00Z" w16du:dateUtc="2025-07-08T19:25:00Z"/>
          <w:rFonts w:asciiTheme="minorHAnsi" w:hAnsiTheme="minorHAnsi" w:cstheme="minorHAnsi"/>
        </w:rPr>
        <w:pPrChange w:id="882" w:author="Gann, Julie" w:date="2025-07-08T14:26:00Z" w16du:dateUtc="2025-07-08T19:26:00Z">
          <w:pPr>
            <w:keepNext/>
            <w:keepLines/>
            <w:tabs>
              <w:tab w:val="right" w:pos="1620"/>
            </w:tabs>
            <w:ind w:left="2160" w:hanging="2160"/>
            <w:jc w:val="both"/>
          </w:pPr>
        </w:pPrChange>
      </w:pPr>
      <w:ins w:id="883" w:author="Gann, Julie" w:date="2025-07-08T14:25:00Z" w16du:dateUtc="2025-07-08T19:25:00Z">
        <w:r>
          <w:rPr>
            <w:rFonts w:asciiTheme="minorHAnsi" w:hAnsiTheme="minorHAnsi" w:cstheme="minorHAnsi"/>
            <w:sz w:val="22"/>
            <w:szCs w:val="22"/>
          </w:rPr>
          <w:t xml:space="preserve">(6) </w:t>
        </w:r>
        <w:r>
          <w:rPr>
            <w:rFonts w:asciiTheme="minorHAnsi" w:hAnsiTheme="minorHAnsi" w:cstheme="minorHAnsi"/>
            <w:sz w:val="22"/>
            <w:szCs w:val="22"/>
          </w:rPr>
          <w:tab/>
        </w:r>
      </w:ins>
      <w:ins w:id="884" w:author="Gann, Julie" w:date="2025-07-08T14:26:00Z" w16du:dateUtc="2025-07-08T19:26:00Z">
        <w:r>
          <w:rPr>
            <w:rFonts w:asciiTheme="minorHAnsi" w:hAnsiTheme="minorHAnsi" w:cstheme="minorHAnsi"/>
            <w:sz w:val="22"/>
            <w:szCs w:val="22"/>
          </w:rPr>
          <w:t xml:space="preserve">For bonds captured in </w:t>
        </w:r>
      </w:ins>
      <w:ins w:id="885" w:author="Gann, Julie" w:date="2025-07-09T11:10:00Z" w16du:dateUtc="2025-07-09T16:10:00Z">
        <w:r w:rsidR="00171B0B">
          <w:rPr>
            <w:rFonts w:asciiTheme="minorHAnsi" w:hAnsiTheme="minorHAnsi" w:cstheme="minorHAnsi"/>
            <w:sz w:val="22"/>
            <w:szCs w:val="22"/>
          </w:rPr>
          <w:t xml:space="preserve">SSAP No. 2, </w:t>
        </w:r>
      </w:ins>
      <w:ins w:id="886" w:author="Gann, Julie" w:date="2025-07-08T14:26:00Z" w16du:dateUtc="2025-07-08T19:26:00Z">
        <w:r>
          <w:rPr>
            <w:rFonts w:asciiTheme="minorHAnsi" w:hAnsiTheme="minorHAnsi" w:cstheme="minorHAnsi"/>
            <w:sz w:val="22"/>
            <w:szCs w:val="22"/>
          </w:rPr>
          <w:t xml:space="preserve">SSAP No. 26 and SSAP No. 43, and non-bond debt securities captured </w:t>
        </w:r>
        <w:r w:rsidRPr="008701EB">
          <w:rPr>
            <w:rFonts w:asciiTheme="minorHAnsi" w:hAnsiTheme="minorHAnsi" w:cstheme="minorHAnsi"/>
            <w:sz w:val="22"/>
            <w:szCs w:val="22"/>
          </w:rPr>
          <w:t>in</w:t>
        </w:r>
        <w:r w:rsidRPr="00C96867">
          <w:rPr>
            <w:rFonts w:asciiTheme="minorHAnsi" w:hAnsiTheme="minorHAnsi" w:cstheme="minorHAnsi"/>
            <w:i/>
            <w:iCs/>
            <w:sz w:val="22"/>
            <w:szCs w:val="22"/>
          </w:rPr>
          <w:t xml:space="preserve"> SSAP No. 21—Other Admitted Assets</w:t>
        </w:r>
      </w:ins>
      <w:ins w:id="887" w:author="Jacks, Wendy" w:date="2025-11-17T13:48:00Z" w16du:dateUtc="2025-11-17T19:48:00Z">
        <w:r w:rsidR="006F1CC1">
          <w:rPr>
            <w:rFonts w:asciiTheme="minorHAnsi" w:hAnsiTheme="minorHAnsi" w:cstheme="minorHAnsi"/>
            <w:sz w:val="22"/>
            <w:szCs w:val="22"/>
          </w:rPr>
          <w:t>,</w:t>
        </w:r>
      </w:ins>
      <w:ins w:id="888" w:author="Gann, Julie" w:date="2025-07-08T14:26:00Z" w16du:dateUtc="2025-07-08T19:26:00Z">
        <w:r>
          <w:rPr>
            <w:rFonts w:asciiTheme="minorHAnsi" w:hAnsiTheme="minorHAnsi" w:cstheme="minorHAnsi"/>
            <w:sz w:val="22"/>
            <w:szCs w:val="22"/>
          </w:rPr>
          <w:t xml:space="preserve"> separately report the proceeds from sales and maturities and the resulting gross realized gains and losses</w:t>
        </w:r>
      </w:ins>
    </w:p>
    <w:p w14:paraId="0362EE93" w14:textId="77777777" w:rsidR="00485ED6" w:rsidRPr="00891EA2" w:rsidRDefault="00485ED6" w:rsidP="00673A60">
      <w:pPr>
        <w:keepNext/>
        <w:keepLines/>
        <w:rPr>
          <w:ins w:id="889" w:author="Gann, Julie" w:date="2025-07-08T14:25:00Z" w16du:dateUtc="2025-07-08T19:25:00Z"/>
          <w:rFonts w:asciiTheme="minorHAnsi" w:hAnsiTheme="minorHAnsi" w:cstheme="minorHAnsi"/>
        </w:rPr>
      </w:pPr>
    </w:p>
    <w:tbl>
      <w:tblPr>
        <w:tblW w:w="8968" w:type="dxa"/>
        <w:tblInd w:w="1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Change w:id="890" w:author="Gann, Julie" w:date="2025-07-08T14:32:00Z" w16du:dateUtc="2025-07-08T19:32:00Z">
          <w:tblPr>
            <w:tblW w:w="8849" w:type="dxa"/>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PrChange>
      </w:tblPr>
      <w:tblGrid>
        <w:gridCol w:w="1739"/>
        <w:gridCol w:w="938"/>
        <w:gridCol w:w="1246"/>
        <w:gridCol w:w="1122"/>
        <w:gridCol w:w="143"/>
        <w:gridCol w:w="1350"/>
        <w:gridCol w:w="1350"/>
        <w:gridCol w:w="1080"/>
        <w:tblGridChange w:id="891">
          <w:tblGrid>
            <w:gridCol w:w="1739"/>
            <w:gridCol w:w="938"/>
            <w:gridCol w:w="1246"/>
            <w:gridCol w:w="1122"/>
            <w:gridCol w:w="143"/>
            <w:gridCol w:w="932"/>
            <w:gridCol w:w="418"/>
            <w:gridCol w:w="1202"/>
            <w:gridCol w:w="148"/>
            <w:gridCol w:w="790"/>
            <w:gridCol w:w="290"/>
            <w:gridCol w:w="956"/>
            <w:gridCol w:w="1122"/>
            <w:gridCol w:w="143"/>
            <w:gridCol w:w="1350"/>
            <w:gridCol w:w="1350"/>
            <w:gridCol w:w="1080"/>
          </w:tblGrid>
        </w:tblGridChange>
      </w:tblGrid>
      <w:tr w:rsidR="00F326F8" w:rsidRPr="00CC7B68" w14:paraId="000F72AB" w14:textId="77777777" w:rsidTr="00673A60">
        <w:trPr>
          <w:ins w:id="892" w:author="Gann, Julie" w:date="2025-07-08T14:25:00Z"/>
          <w:trPrChange w:id="893" w:author="Gann, Julie" w:date="2025-07-08T14:32:00Z" w16du:dateUtc="2025-07-08T19:32:00Z">
            <w:trPr>
              <w:gridBefore w:val="6"/>
            </w:trPr>
          </w:trPrChange>
        </w:trPr>
        <w:tc>
          <w:tcPr>
            <w:tcW w:w="1739" w:type="dxa"/>
            <w:tcBorders>
              <w:bottom w:val="nil"/>
            </w:tcBorders>
            <w:tcPrChange w:id="894" w:author="Gann, Julie" w:date="2025-07-08T14:32:00Z" w16du:dateUtc="2025-07-08T19:32:00Z">
              <w:tcPr>
                <w:tcW w:w="1620" w:type="dxa"/>
                <w:gridSpan w:val="2"/>
                <w:tcBorders>
                  <w:bottom w:val="nil"/>
                </w:tcBorders>
              </w:tcPr>
            </w:tcPrChange>
          </w:tcPr>
          <w:p w14:paraId="056740EB"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895" w:author="Gann, Julie" w:date="2025-07-08T14:25:00Z" w16du:dateUtc="2025-07-08T19:25:00Z"/>
                <w:rFonts w:asciiTheme="minorHAnsi" w:hAnsiTheme="minorHAnsi" w:cstheme="minorHAnsi"/>
                <w:sz w:val="14"/>
                <w:szCs w:val="14"/>
              </w:rPr>
            </w:pPr>
          </w:p>
        </w:tc>
        <w:tc>
          <w:tcPr>
            <w:tcW w:w="938" w:type="dxa"/>
            <w:tcBorders>
              <w:bottom w:val="nil"/>
            </w:tcBorders>
            <w:vAlign w:val="bottom"/>
            <w:tcPrChange w:id="896" w:author="Gann, Julie" w:date="2025-07-08T14:32:00Z" w16du:dateUtc="2025-07-08T19:32:00Z">
              <w:tcPr>
                <w:tcW w:w="938" w:type="dxa"/>
                <w:gridSpan w:val="2"/>
                <w:tcBorders>
                  <w:bottom w:val="nil"/>
                </w:tcBorders>
                <w:vAlign w:val="bottom"/>
              </w:tcPr>
            </w:tcPrChange>
          </w:tcPr>
          <w:p w14:paraId="65321DBC"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897" w:author="Gann, Julie" w:date="2025-07-08T14:25:00Z" w16du:dateUtc="2025-07-08T19:25:00Z"/>
                <w:rFonts w:asciiTheme="minorHAnsi" w:hAnsiTheme="minorHAnsi" w:cstheme="minorHAnsi"/>
                <w:sz w:val="14"/>
                <w:szCs w:val="14"/>
              </w:rPr>
            </w:pPr>
            <w:ins w:id="898" w:author="Gann, Julie" w:date="2025-07-08T14:25:00Z" w16du:dateUtc="2025-07-08T19:25:00Z">
              <w:r w:rsidRPr="00CC7B68">
                <w:rPr>
                  <w:rFonts w:asciiTheme="minorHAnsi" w:hAnsiTheme="minorHAnsi" w:cstheme="minorHAnsi"/>
                  <w:sz w:val="14"/>
                  <w:szCs w:val="14"/>
                </w:rPr>
                <w:t>1</w:t>
              </w:r>
            </w:ins>
          </w:p>
        </w:tc>
        <w:tc>
          <w:tcPr>
            <w:tcW w:w="1246" w:type="dxa"/>
            <w:tcBorders>
              <w:bottom w:val="nil"/>
            </w:tcBorders>
            <w:vAlign w:val="bottom"/>
            <w:tcPrChange w:id="899" w:author="Gann, Julie" w:date="2025-07-08T14:32:00Z" w16du:dateUtc="2025-07-08T19:32:00Z">
              <w:tcPr>
                <w:tcW w:w="1246" w:type="dxa"/>
                <w:gridSpan w:val="2"/>
                <w:tcBorders>
                  <w:bottom w:val="nil"/>
                </w:tcBorders>
                <w:vAlign w:val="bottom"/>
              </w:tcPr>
            </w:tcPrChange>
          </w:tcPr>
          <w:p w14:paraId="4EAB8F23"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900" w:author="Gann, Julie" w:date="2025-07-08T14:25:00Z" w16du:dateUtc="2025-07-08T19:25:00Z"/>
                <w:rFonts w:asciiTheme="minorHAnsi" w:hAnsiTheme="minorHAnsi" w:cstheme="minorHAnsi"/>
                <w:sz w:val="14"/>
                <w:szCs w:val="14"/>
              </w:rPr>
            </w:pPr>
            <w:ins w:id="901" w:author="Gann, Julie" w:date="2025-07-08T14:25:00Z" w16du:dateUtc="2025-07-08T19:25:00Z">
              <w:r w:rsidRPr="00CC7B68">
                <w:rPr>
                  <w:rFonts w:asciiTheme="minorHAnsi" w:hAnsiTheme="minorHAnsi" w:cstheme="minorHAnsi"/>
                  <w:sz w:val="14"/>
                  <w:szCs w:val="14"/>
                </w:rPr>
                <w:t>2</w:t>
              </w:r>
            </w:ins>
          </w:p>
        </w:tc>
        <w:tc>
          <w:tcPr>
            <w:tcW w:w="1122" w:type="dxa"/>
            <w:tcBorders>
              <w:bottom w:val="nil"/>
              <w:right w:val="single" w:sz="4" w:space="0" w:color="auto"/>
            </w:tcBorders>
            <w:vAlign w:val="bottom"/>
            <w:tcPrChange w:id="902" w:author="Gann, Julie" w:date="2025-07-08T14:32:00Z" w16du:dateUtc="2025-07-08T19:32:00Z">
              <w:tcPr>
                <w:tcW w:w="1122" w:type="dxa"/>
                <w:tcBorders>
                  <w:bottom w:val="nil"/>
                  <w:right w:val="single" w:sz="4" w:space="0" w:color="auto"/>
                </w:tcBorders>
                <w:vAlign w:val="bottom"/>
              </w:tcPr>
            </w:tcPrChange>
          </w:tcPr>
          <w:p w14:paraId="269F0363"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903" w:author="Gann, Julie" w:date="2025-07-08T14:25:00Z" w16du:dateUtc="2025-07-08T19:25:00Z"/>
                <w:rFonts w:asciiTheme="minorHAnsi" w:hAnsiTheme="minorHAnsi" w:cstheme="minorHAnsi"/>
                <w:sz w:val="14"/>
                <w:szCs w:val="14"/>
              </w:rPr>
            </w:pPr>
            <w:ins w:id="904" w:author="Gann, Julie" w:date="2025-07-08T14:25:00Z" w16du:dateUtc="2025-07-08T19:25:00Z">
              <w:r w:rsidRPr="00CC7B68">
                <w:rPr>
                  <w:rFonts w:asciiTheme="minorHAnsi" w:hAnsiTheme="minorHAnsi" w:cstheme="minorHAnsi"/>
                  <w:sz w:val="14"/>
                  <w:szCs w:val="14"/>
                </w:rPr>
                <w:t>3</w:t>
              </w:r>
            </w:ins>
          </w:p>
        </w:tc>
        <w:tc>
          <w:tcPr>
            <w:tcW w:w="143" w:type="dxa"/>
            <w:tcBorders>
              <w:top w:val="single" w:sz="4" w:space="0" w:color="auto"/>
              <w:left w:val="single" w:sz="4" w:space="0" w:color="auto"/>
              <w:bottom w:val="nil"/>
              <w:right w:val="single" w:sz="4" w:space="0" w:color="auto"/>
            </w:tcBorders>
            <w:tcPrChange w:id="905" w:author="Gann, Julie" w:date="2025-07-08T14:32:00Z" w16du:dateUtc="2025-07-08T19:32:00Z">
              <w:tcPr>
                <w:tcW w:w="143" w:type="dxa"/>
                <w:tcBorders>
                  <w:top w:val="single" w:sz="4" w:space="0" w:color="auto"/>
                  <w:left w:val="single" w:sz="4" w:space="0" w:color="auto"/>
                  <w:bottom w:val="nil"/>
                  <w:right w:val="single" w:sz="4" w:space="0" w:color="auto"/>
                </w:tcBorders>
              </w:tcPr>
            </w:tcPrChange>
          </w:tcPr>
          <w:p w14:paraId="6FCBB313"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906" w:author="Gann, Julie" w:date="2025-07-08T14:30:00Z" w16du:dateUtc="2025-07-08T19:30:00Z"/>
                <w:rFonts w:asciiTheme="minorHAnsi" w:hAnsiTheme="minorHAnsi" w:cstheme="minorHAnsi"/>
                <w:sz w:val="14"/>
                <w:szCs w:val="14"/>
              </w:rPr>
            </w:pPr>
          </w:p>
        </w:tc>
        <w:tc>
          <w:tcPr>
            <w:tcW w:w="1350" w:type="dxa"/>
            <w:tcBorders>
              <w:left w:val="single" w:sz="4" w:space="0" w:color="auto"/>
              <w:bottom w:val="nil"/>
            </w:tcBorders>
            <w:vAlign w:val="bottom"/>
            <w:tcPrChange w:id="907" w:author="Gann, Julie" w:date="2025-07-08T14:32:00Z" w16du:dateUtc="2025-07-08T19:32:00Z">
              <w:tcPr>
                <w:tcW w:w="1350" w:type="dxa"/>
                <w:tcBorders>
                  <w:left w:val="single" w:sz="4" w:space="0" w:color="auto"/>
                  <w:bottom w:val="nil"/>
                </w:tcBorders>
                <w:vAlign w:val="bottom"/>
              </w:tcPr>
            </w:tcPrChange>
          </w:tcPr>
          <w:p w14:paraId="3D51C65B" w14:textId="2C8E7282" w:rsidR="00F326F8" w:rsidRPr="00CC7B68" w:rsidRDefault="00F326F8" w:rsidP="00BF7774">
            <w:pPr>
              <w:keepNext/>
              <w:keepLines/>
              <w:tabs>
                <w:tab w:val="left" w:pos="360"/>
                <w:tab w:val="left" w:pos="720"/>
                <w:tab w:val="left" w:pos="1080"/>
                <w:tab w:val="left" w:pos="1440"/>
                <w:tab w:val="left" w:pos="1800"/>
                <w:tab w:val="left" w:pos="2160"/>
              </w:tabs>
              <w:jc w:val="center"/>
              <w:rPr>
                <w:ins w:id="908" w:author="Gann, Julie" w:date="2025-07-08T14:25:00Z" w16du:dateUtc="2025-07-08T19:25:00Z"/>
                <w:rFonts w:asciiTheme="minorHAnsi" w:hAnsiTheme="minorHAnsi" w:cstheme="minorHAnsi"/>
                <w:sz w:val="14"/>
                <w:szCs w:val="14"/>
              </w:rPr>
            </w:pPr>
            <w:ins w:id="909" w:author="Gann, Julie" w:date="2025-07-08T14:25:00Z" w16du:dateUtc="2025-07-08T19:25:00Z">
              <w:r w:rsidRPr="00CC7B68">
                <w:rPr>
                  <w:rFonts w:asciiTheme="minorHAnsi" w:hAnsiTheme="minorHAnsi" w:cstheme="minorHAnsi"/>
                  <w:sz w:val="14"/>
                  <w:szCs w:val="14"/>
                </w:rPr>
                <w:t>4</w:t>
              </w:r>
            </w:ins>
          </w:p>
        </w:tc>
        <w:tc>
          <w:tcPr>
            <w:tcW w:w="1350" w:type="dxa"/>
            <w:tcBorders>
              <w:bottom w:val="nil"/>
            </w:tcBorders>
            <w:vAlign w:val="bottom"/>
            <w:tcPrChange w:id="910" w:author="Gann, Julie" w:date="2025-07-08T14:32:00Z" w16du:dateUtc="2025-07-08T19:32:00Z">
              <w:tcPr>
                <w:tcW w:w="1350" w:type="dxa"/>
                <w:tcBorders>
                  <w:bottom w:val="nil"/>
                </w:tcBorders>
                <w:vAlign w:val="bottom"/>
              </w:tcPr>
            </w:tcPrChange>
          </w:tcPr>
          <w:p w14:paraId="05335F4A"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911" w:author="Gann, Julie" w:date="2025-07-08T14:25:00Z" w16du:dateUtc="2025-07-08T19:25:00Z"/>
                <w:rFonts w:asciiTheme="minorHAnsi" w:hAnsiTheme="minorHAnsi" w:cstheme="minorHAnsi"/>
                <w:sz w:val="14"/>
                <w:szCs w:val="14"/>
              </w:rPr>
            </w:pPr>
            <w:ins w:id="912" w:author="Gann, Julie" w:date="2025-07-08T14:25:00Z" w16du:dateUtc="2025-07-08T19:25:00Z">
              <w:r w:rsidRPr="00CC7B68">
                <w:rPr>
                  <w:rFonts w:asciiTheme="minorHAnsi" w:hAnsiTheme="minorHAnsi" w:cstheme="minorHAnsi"/>
                  <w:sz w:val="14"/>
                  <w:szCs w:val="14"/>
                </w:rPr>
                <w:t>5</w:t>
              </w:r>
            </w:ins>
          </w:p>
        </w:tc>
        <w:tc>
          <w:tcPr>
            <w:tcW w:w="1080" w:type="dxa"/>
            <w:tcBorders>
              <w:bottom w:val="nil"/>
            </w:tcBorders>
            <w:vAlign w:val="bottom"/>
            <w:tcPrChange w:id="913" w:author="Gann, Julie" w:date="2025-07-08T14:32:00Z" w16du:dateUtc="2025-07-08T19:32:00Z">
              <w:tcPr>
                <w:tcW w:w="1080" w:type="dxa"/>
                <w:tcBorders>
                  <w:bottom w:val="nil"/>
                </w:tcBorders>
                <w:vAlign w:val="bottom"/>
              </w:tcPr>
            </w:tcPrChange>
          </w:tcPr>
          <w:p w14:paraId="1EDB3F46"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914" w:author="Gann, Julie" w:date="2025-07-08T14:25:00Z" w16du:dateUtc="2025-07-08T19:25:00Z"/>
                <w:rFonts w:asciiTheme="minorHAnsi" w:hAnsiTheme="minorHAnsi" w:cstheme="minorHAnsi"/>
                <w:sz w:val="14"/>
                <w:szCs w:val="14"/>
              </w:rPr>
            </w:pPr>
            <w:ins w:id="915" w:author="Gann, Julie" w:date="2025-07-08T14:25:00Z" w16du:dateUtc="2025-07-08T19:25:00Z">
              <w:r w:rsidRPr="00CC7B68">
                <w:rPr>
                  <w:rFonts w:asciiTheme="minorHAnsi" w:hAnsiTheme="minorHAnsi" w:cstheme="minorHAnsi"/>
                  <w:sz w:val="14"/>
                  <w:szCs w:val="14"/>
                </w:rPr>
                <w:t>6</w:t>
              </w:r>
            </w:ins>
          </w:p>
        </w:tc>
      </w:tr>
      <w:tr w:rsidR="00673A60" w:rsidRPr="00CC7B68" w14:paraId="4619FFB8" w14:textId="77777777" w:rsidTr="00673A60">
        <w:trPr>
          <w:ins w:id="916" w:author="Gann, Julie" w:date="2025-07-08T14:26:00Z"/>
        </w:trPr>
        <w:tc>
          <w:tcPr>
            <w:tcW w:w="1739" w:type="dxa"/>
            <w:tcBorders>
              <w:top w:val="nil"/>
            </w:tcBorders>
          </w:tcPr>
          <w:p w14:paraId="670513F8"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917" w:author="Gann, Julie" w:date="2025-07-08T14:26:00Z" w16du:dateUtc="2025-07-08T19:26:00Z"/>
                <w:rFonts w:asciiTheme="minorHAnsi" w:hAnsiTheme="minorHAnsi" w:cstheme="minorHAnsi"/>
                <w:sz w:val="14"/>
                <w:szCs w:val="14"/>
              </w:rPr>
            </w:pPr>
          </w:p>
        </w:tc>
        <w:tc>
          <w:tcPr>
            <w:tcW w:w="3306" w:type="dxa"/>
            <w:gridSpan w:val="3"/>
            <w:tcBorders>
              <w:top w:val="nil"/>
              <w:right w:val="single" w:sz="4" w:space="0" w:color="auto"/>
            </w:tcBorders>
            <w:vAlign w:val="bottom"/>
          </w:tcPr>
          <w:p w14:paraId="0CEDC242" w14:textId="7892703E" w:rsidR="00F326F8" w:rsidRPr="00CC7B68" w:rsidRDefault="00F326F8" w:rsidP="00BF7774">
            <w:pPr>
              <w:keepNext/>
              <w:keepLines/>
              <w:tabs>
                <w:tab w:val="left" w:pos="360"/>
                <w:tab w:val="left" w:pos="720"/>
                <w:tab w:val="left" w:pos="1080"/>
                <w:tab w:val="left" w:pos="1440"/>
                <w:tab w:val="left" w:pos="1800"/>
                <w:tab w:val="left" w:pos="2160"/>
              </w:tabs>
              <w:jc w:val="center"/>
              <w:rPr>
                <w:ins w:id="918" w:author="Gann, Julie" w:date="2025-07-08T14:26:00Z" w16du:dateUtc="2025-07-08T19:26:00Z"/>
                <w:rFonts w:asciiTheme="minorHAnsi" w:hAnsiTheme="minorHAnsi" w:cstheme="minorHAnsi"/>
                <w:sz w:val="14"/>
                <w:szCs w:val="14"/>
              </w:rPr>
            </w:pPr>
            <w:ins w:id="919" w:author="Gann, Julie" w:date="2025-07-08T14:27:00Z" w16du:dateUtc="2025-07-08T19:27:00Z">
              <w:r>
                <w:rPr>
                  <w:rFonts w:asciiTheme="minorHAnsi" w:hAnsiTheme="minorHAnsi" w:cstheme="minorHAnsi"/>
                  <w:sz w:val="14"/>
                  <w:szCs w:val="14"/>
                </w:rPr>
                <w:t>Sales</w:t>
              </w:r>
            </w:ins>
          </w:p>
        </w:tc>
        <w:tc>
          <w:tcPr>
            <w:tcW w:w="143" w:type="dxa"/>
            <w:tcBorders>
              <w:top w:val="nil"/>
              <w:left w:val="single" w:sz="4" w:space="0" w:color="auto"/>
              <w:bottom w:val="nil"/>
              <w:right w:val="single" w:sz="4" w:space="0" w:color="auto"/>
            </w:tcBorders>
          </w:tcPr>
          <w:p w14:paraId="11B7FCE1" w14:textId="77777777" w:rsidR="00F326F8" w:rsidRDefault="00F326F8" w:rsidP="00BF7774">
            <w:pPr>
              <w:keepNext/>
              <w:keepLines/>
              <w:tabs>
                <w:tab w:val="left" w:pos="360"/>
                <w:tab w:val="left" w:pos="720"/>
                <w:tab w:val="left" w:pos="1080"/>
                <w:tab w:val="left" w:pos="1440"/>
                <w:tab w:val="left" w:pos="1800"/>
                <w:tab w:val="left" w:pos="2160"/>
              </w:tabs>
              <w:jc w:val="center"/>
              <w:rPr>
                <w:ins w:id="920" w:author="Gann, Julie" w:date="2025-07-08T14:30:00Z" w16du:dateUtc="2025-07-08T19:30:00Z"/>
                <w:rFonts w:asciiTheme="minorHAnsi" w:hAnsiTheme="minorHAnsi" w:cstheme="minorHAnsi"/>
                <w:sz w:val="14"/>
                <w:szCs w:val="14"/>
              </w:rPr>
            </w:pPr>
          </w:p>
        </w:tc>
        <w:tc>
          <w:tcPr>
            <w:tcW w:w="3780" w:type="dxa"/>
            <w:gridSpan w:val="3"/>
            <w:tcBorders>
              <w:top w:val="nil"/>
              <w:left w:val="single" w:sz="4" w:space="0" w:color="auto"/>
            </w:tcBorders>
            <w:vAlign w:val="bottom"/>
          </w:tcPr>
          <w:p w14:paraId="112CB783" w14:textId="3E27A37E" w:rsidR="00F326F8" w:rsidRPr="00CC7B68" w:rsidRDefault="00F326F8" w:rsidP="00BF7774">
            <w:pPr>
              <w:keepNext/>
              <w:keepLines/>
              <w:tabs>
                <w:tab w:val="left" w:pos="360"/>
                <w:tab w:val="left" w:pos="720"/>
                <w:tab w:val="left" w:pos="1080"/>
                <w:tab w:val="left" w:pos="1440"/>
                <w:tab w:val="left" w:pos="1800"/>
                <w:tab w:val="left" w:pos="2160"/>
              </w:tabs>
              <w:jc w:val="center"/>
              <w:rPr>
                <w:ins w:id="921" w:author="Gann, Julie" w:date="2025-07-08T14:26:00Z" w16du:dateUtc="2025-07-08T19:26:00Z"/>
                <w:rFonts w:asciiTheme="minorHAnsi" w:hAnsiTheme="minorHAnsi" w:cstheme="minorHAnsi"/>
                <w:sz w:val="14"/>
                <w:szCs w:val="14"/>
              </w:rPr>
            </w:pPr>
            <w:ins w:id="922" w:author="Gann, Julie" w:date="2025-07-08T14:28:00Z" w16du:dateUtc="2025-07-08T19:28:00Z">
              <w:r>
                <w:rPr>
                  <w:rFonts w:asciiTheme="minorHAnsi" w:hAnsiTheme="minorHAnsi" w:cstheme="minorHAnsi"/>
                  <w:sz w:val="14"/>
                  <w:szCs w:val="14"/>
                </w:rPr>
                <w:t>Maturities</w:t>
              </w:r>
            </w:ins>
          </w:p>
        </w:tc>
      </w:tr>
      <w:tr w:rsidR="00F326F8" w:rsidRPr="00CC7B68" w14:paraId="2F7ABBCC" w14:textId="77777777" w:rsidTr="00673A60">
        <w:trPr>
          <w:ins w:id="923" w:author="Gann, Julie" w:date="2025-07-08T14:25:00Z"/>
          <w:trPrChange w:id="924" w:author="Gann, Julie" w:date="2025-07-08T14:32:00Z" w16du:dateUtc="2025-07-08T19:32:00Z">
            <w:trPr>
              <w:gridBefore w:val="6"/>
            </w:trPr>
          </w:trPrChange>
        </w:trPr>
        <w:tc>
          <w:tcPr>
            <w:tcW w:w="1739" w:type="dxa"/>
            <w:tcBorders>
              <w:top w:val="nil"/>
            </w:tcBorders>
            <w:tcPrChange w:id="925" w:author="Gann, Julie" w:date="2025-07-08T14:32:00Z" w16du:dateUtc="2025-07-08T19:32:00Z">
              <w:tcPr>
                <w:tcW w:w="1620" w:type="dxa"/>
                <w:gridSpan w:val="2"/>
                <w:tcBorders>
                  <w:top w:val="nil"/>
                </w:tcBorders>
              </w:tcPr>
            </w:tcPrChange>
          </w:tcPr>
          <w:p w14:paraId="6BAEB846" w14:textId="77777777" w:rsidR="00F326F8" w:rsidRPr="00CC7B68" w:rsidRDefault="00F326F8" w:rsidP="00BF7774">
            <w:pPr>
              <w:keepNext/>
              <w:keepLines/>
              <w:tabs>
                <w:tab w:val="left" w:pos="360"/>
                <w:tab w:val="left" w:pos="720"/>
                <w:tab w:val="left" w:pos="1080"/>
                <w:tab w:val="left" w:pos="1440"/>
                <w:tab w:val="left" w:pos="1800"/>
                <w:tab w:val="left" w:pos="2160"/>
              </w:tabs>
              <w:jc w:val="center"/>
              <w:rPr>
                <w:ins w:id="926" w:author="Gann, Julie" w:date="2025-07-08T14:25:00Z" w16du:dateUtc="2025-07-08T19:25:00Z"/>
                <w:rFonts w:asciiTheme="minorHAnsi" w:hAnsiTheme="minorHAnsi" w:cstheme="minorHAnsi"/>
                <w:sz w:val="14"/>
                <w:szCs w:val="14"/>
              </w:rPr>
            </w:pPr>
          </w:p>
        </w:tc>
        <w:tc>
          <w:tcPr>
            <w:tcW w:w="938" w:type="dxa"/>
            <w:tcBorders>
              <w:top w:val="nil"/>
            </w:tcBorders>
            <w:vAlign w:val="bottom"/>
            <w:tcPrChange w:id="927" w:author="Gann, Julie" w:date="2025-07-08T14:32:00Z" w16du:dateUtc="2025-07-08T19:32:00Z">
              <w:tcPr>
                <w:tcW w:w="938" w:type="dxa"/>
                <w:gridSpan w:val="2"/>
                <w:tcBorders>
                  <w:top w:val="nil"/>
                </w:tcBorders>
                <w:vAlign w:val="bottom"/>
              </w:tcPr>
            </w:tcPrChange>
          </w:tcPr>
          <w:p w14:paraId="28E05170" w14:textId="0DADF604" w:rsidR="00F326F8" w:rsidRPr="00CC7B68" w:rsidRDefault="00F326F8" w:rsidP="00BF7774">
            <w:pPr>
              <w:keepNext/>
              <w:keepLines/>
              <w:tabs>
                <w:tab w:val="left" w:pos="360"/>
                <w:tab w:val="left" w:pos="720"/>
                <w:tab w:val="left" w:pos="1080"/>
                <w:tab w:val="left" w:pos="1440"/>
                <w:tab w:val="left" w:pos="1800"/>
                <w:tab w:val="left" w:pos="2160"/>
              </w:tabs>
              <w:jc w:val="center"/>
              <w:rPr>
                <w:ins w:id="928" w:author="Gann, Julie" w:date="2025-07-08T14:25:00Z" w16du:dateUtc="2025-07-08T19:25:00Z"/>
                <w:rFonts w:asciiTheme="minorHAnsi" w:hAnsiTheme="minorHAnsi" w:cstheme="minorHAnsi"/>
                <w:sz w:val="14"/>
                <w:szCs w:val="14"/>
              </w:rPr>
            </w:pPr>
            <w:ins w:id="929" w:author="Gann, Julie" w:date="2025-07-08T14:28:00Z" w16du:dateUtc="2025-07-08T19:28:00Z">
              <w:r>
                <w:rPr>
                  <w:rFonts w:asciiTheme="minorHAnsi" w:hAnsiTheme="minorHAnsi" w:cstheme="minorHAnsi"/>
                  <w:sz w:val="14"/>
                  <w:szCs w:val="14"/>
                </w:rPr>
                <w:t>Proceeds</w:t>
              </w:r>
            </w:ins>
          </w:p>
        </w:tc>
        <w:tc>
          <w:tcPr>
            <w:tcW w:w="1246" w:type="dxa"/>
            <w:tcBorders>
              <w:top w:val="nil"/>
            </w:tcBorders>
            <w:vAlign w:val="bottom"/>
            <w:tcPrChange w:id="930" w:author="Gann, Julie" w:date="2025-07-08T14:32:00Z" w16du:dateUtc="2025-07-08T19:32:00Z">
              <w:tcPr>
                <w:tcW w:w="1246" w:type="dxa"/>
                <w:gridSpan w:val="2"/>
                <w:tcBorders>
                  <w:top w:val="nil"/>
                </w:tcBorders>
                <w:vAlign w:val="bottom"/>
              </w:tcPr>
            </w:tcPrChange>
          </w:tcPr>
          <w:p w14:paraId="40A10E7A" w14:textId="6F8399F4" w:rsidR="00F326F8" w:rsidRPr="00CC7B68" w:rsidRDefault="00F326F8" w:rsidP="00BF7774">
            <w:pPr>
              <w:keepNext/>
              <w:keepLines/>
              <w:tabs>
                <w:tab w:val="left" w:pos="360"/>
                <w:tab w:val="left" w:pos="720"/>
                <w:tab w:val="left" w:pos="1080"/>
                <w:tab w:val="left" w:pos="1440"/>
                <w:tab w:val="left" w:pos="1800"/>
                <w:tab w:val="left" w:pos="2160"/>
              </w:tabs>
              <w:jc w:val="center"/>
              <w:rPr>
                <w:ins w:id="931" w:author="Gann, Julie" w:date="2025-07-08T14:25:00Z" w16du:dateUtc="2025-07-08T19:25:00Z"/>
                <w:rFonts w:asciiTheme="minorHAnsi" w:hAnsiTheme="minorHAnsi" w:cstheme="minorHAnsi"/>
                <w:sz w:val="14"/>
                <w:szCs w:val="14"/>
              </w:rPr>
            </w:pPr>
            <w:ins w:id="932" w:author="Gann, Julie" w:date="2025-07-08T14:28:00Z" w16du:dateUtc="2025-07-08T19:28:00Z">
              <w:r>
                <w:rPr>
                  <w:rFonts w:asciiTheme="minorHAnsi" w:hAnsiTheme="minorHAnsi" w:cstheme="minorHAnsi"/>
                  <w:sz w:val="14"/>
                  <w:szCs w:val="14"/>
                </w:rPr>
                <w:t>Realized Gains</w:t>
              </w:r>
            </w:ins>
          </w:p>
        </w:tc>
        <w:tc>
          <w:tcPr>
            <w:tcW w:w="1122" w:type="dxa"/>
            <w:tcBorders>
              <w:top w:val="nil"/>
              <w:right w:val="single" w:sz="4" w:space="0" w:color="auto"/>
            </w:tcBorders>
            <w:vAlign w:val="bottom"/>
            <w:tcPrChange w:id="933" w:author="Gann, Julie" w:date="2025-07-08T14:32:00Z" w16du:dateUtc="2025-07-08T19:32:00Z">
              <w:tcPr>
                <w:tcW w:w="1122" w:type="dxa"/>
                <w:tcBorders>
                  <w:top w:val="nil"/>
                  <w:right w:val="single" w:sz="4" w:space="0" w:color="auto"/>
                </w:tcBorders>
                <w:vAlign w:val="bottom"/>
              </w:tcPr>
            </w:tcPrChange>
          </w:tcPr>
          <w:p w14:paraId="7DB54186" w14:textId="5E178AA2" w:rsidR="00F326F8" w:rsidRPr="00CC7B68" w:rsidRDefault="00F326F8" w:rsidP="00BF7774">
            <w:pPr>
              <w:keepNext/>
              <w:keepLines/>
              <w:tabs>
                <w:tab w:val="left" w:pos="360"/>
                <w:tab w:val="left" w:pos="720"/>
                <w:tab w:val="left" w:pos="1080"/>
                <w:tab w:val="left" w:pos="1440"/>
                <w:tab w:val="left" w:pos="1800"/>
                <w:tab w:val="left" w:pos="2160"/>
              </w:tabs>
              <w:jc w:val="center"/>
              <w:rPr>
                <w:ins w:id="934" w:author="Gann, Julie" w:date="2025-07-08T14:25:00Z" w16du:dateUtc="2025-07-08T19:25:00Z"/>
                <w:rFonts w:asciiTheme="minorHAnsi" w:hAnsiTheme="minorHAnsi" w:cstheme="minorHAnsi"/>
                <w:sz w:val="14"/>
                <w:szCs w:val="14"/>
              </w:rPr>
            </w:pPr>
            <w:ins w:id="935" w:author="Gann, Julie" w:date="2025-07-08T14:28:00Z" w16du:dateUtc="2025-07-08T19:28:00Z">
              <w:r>
                <w:rPr>
                  <w:rFonts w:asciiTheme="minorHAnsi" w:hAnsiTheme="minorHAnsi" w:cstheme="minorHAnsi"/>
                  <w:sz w:val="14"/>
                  <w:szCs w:val="14"/>
                </w:rPr>
                <w:t>Realized Losses</w:t>
              </w:r>
            </w:ins>
          </w:p>
        </w:tc>
        <w:tc>
          <w:tcPr>
            <w:tcW w:w="143" w:type="dxa"/>
            <w:tcBorders>
              <w:top w:val="nil"/>
              <w:left w:val="single" w:sz="4" w:space="0" w:color="auto"/>
              <w:bottom w:val="nil"/>
              <w:right w:val="single" w:sz="4" w:space="0" w:color="auto"/>
            </w:tcBorders>
            <w:tcPrChange w:id="936" w:author="Gann, Julie" w:date="2025-07-08T14:32:00Z" w16du:dateUtc="2025-07-08T19:32:00Z">
              <w:tcPr>
                <w:tcW w:w="143" w:type="dxa"/>
                <w:tcBorders>
                  <w:top w:val="nil"/>
                  <w:left w:val="single" w:sz="4" w:space="0" w:color="auto"/>
                  <w:bottom w:val="nil"/>
                  <w:right w:val="single" w:sz="4" w:space="0" w:color="auto"/>
                </w:tcBorders>
              </w:tcPr>
            </w:tcPrChange>
          </w:tcPr>
          <w:p w14:paraId="0051CD6E" w14:textId="77777777" w:rsidR="00F326F8" w:rsidRDefault="00F326F8" w:rsidP="00BF7774">
            <w:pPr>
              <w:keepNext/>
              <w:keepLines/>
              <w:tabs>
                <w:tab w:val="left" w:pos="360"/>
                <w:tab w:val="left" w:pos="720"/>
                <w:tab w:val="left" w:pos="1080"/>
                <w:tab w:val="left" w:pos="1440"/>
                <w:tab w:val="left" w:pos="1800"/>
                <w:tab w:val="left" w:pos="2160"/>
              </w:tabs>
              <w:jc w:val="center"/>
              <w:rPr>
                <w:ins w:id="937" w:author="Gann, Julie" w:date="2025-07-08T14:30:00Z" w16du:dateUtc="2025-07-08T19:30:00Z"/>
                <w:rFonts w:asciiTheme="minorHAnsi" w:hAnsiTheme="minorHAnsi" w:cstheme="minorHAnsi"/>
                <w:sz w:val="14"/>
                <w:szCs w:val="14"/>
              </w:rPr>
            </w:pPr>
          </w:p>
        </w:tc>
        <w:tc>
          <w:tcPr>
            <w:tcW w:w="1350" w:type="dxa"/>
            <w:tcBorders>
              <w:top w:val="nil"/>
              <w:left w:val="single" w:sz="4" w:space="0" w:color="auto"/>
            </w:tcBorders>
            <w:vAlign w:val="bottom"/>
            <w:tcPrChange w:id="938" w:author="Gann, Julie" w:date="2025-07-08T14:32:00Z" w16du:dateUtc="2025-07-08T19:32:00Z">
              <w:tcPr>
                <w:tcW w:w="1350" w:type="dxa"/>
                <w:tcBorders>
                  <w:top w:val="nil"/>
                  <w:left w:val="single" w:sz="4" w:space="0" w:color="auto"/>
                </w:tcBorders>
                <w:vAlign w:val="bottom"/>
              </w:tcPr>
            </w:tcPrChange>
          </w:tcPr>
          <w:p w14:paraId="2D9F9E67" w14:textId="7B8D8C71" w:rsidR="00F326F8" w:rsidRPr="00CC7B68" w:rsidRDefault="00F326F8" w:rsidP="00BF7774">
            <w:pPr>
              <w:keepNext/>
              <w:keepLines/>
              <w:tabs>
                <w:tab w:val="left" w:pos="360"/>
                <w:tab w:val="left" w:pos="720"/>
                <w:tab w:val="left" w:pos="1080"/>
                <w:tab w:val="left" w:pos="1440"/>
                <w:tab w:val="left" w:pos="1800"/>
                <w:tab w:val="left" w:pos="2160"/>
              </w:tabs>
              <w:jc w:val="center"/>
              <w:rPr>
                <w:ins w:id="939" w:author="Gann, Julie" w:date="2025-07-08T14:25:00Z" w16du:dateUtc="2025-07-08T19:25:00Z"/>
                <w:rFonts w:asciiTheme="minorHAnsi" w:hAnsiTheme="minorHAnsi" w:cstheme="minorHAnsi"/>
                <w:sz w:val="14"/>
                <w:szCs w:val="14"/>
              </w:rPr>
            </w:pPr>
            <w:ins w:id="940" w:author="Gann, Julie" w:date="2025-07-08T14:28:00Z" w16du:dateUtc="2025-07-08T19:28:00Z">
              <w:r>
                <w:rPr>
                  <w:rFonts w:asciiTheme="minorHAnsi" w:hAnsiTheme="minorHAnsi" w:cstheme="minorHAnsi"/>
                  <w:sz w:val="14"/>
                  <w:szCs w:val="14"/>
                </w:rPr>
                <w:t>Proceeds</w:t>
              </w:r>
            </w:ins>
          </w:p>
        </w:tc>
        <w:tc>
          <w:tcPr>
            <w:tcW w:w="1350" w:type="dxa"/>
            <w:tcBorders>
              <w:top w:val="nil"/>
            </w:tcBorders>
            <w:vAlign w:val="bottom"/>
            <w:tcPrChange w:id="941" w:author="Gann, Julie" w:date="2025-07-08T14:32:00Z" w16du:dateUtc="2025-07-08T19:32:00Z">
              <w:tcPr>
                <w:tcW w:w="1350" w:type="dxa"/>
                <w:tcBorders>
                  <w:top w:val="nil"/>
                </w:tcBorders>
                <w:vAlign w:val="bottom"/>
              </w:tcPr>
            </w:tcPrChange>
          </w:tcPr>
          <w:p w14:paraId="5F8C9E79" w14:textId="6D9F85A3" w:rsidR="00F326F8" w:rsidRPr="00CC7B68" w:rsidRDefault="00F326F8" w:rsidP="00BF7774">
            <w:pPr>
              <w:keepNext/>
              <w:keepLines/>
              <w:tabs>
                <w:tab w:val="left" w:pos="360"/>
                <w:tab w:val="left" w:pos="720"/>
                <w:tab w:val="left" w:pos="1080"/>
                <w:tab w:val="left" w:pos="1440"/>
                <w:tab w:val="left" w:pos="1800"/>
                <w:tab w:val="left" w:pos="2160"/>
              </w:tabs>
              <w:jc w:val="center"/>
              <w:rPr>
                <w:ins w:id="942" w:author="Gann, Julie" w:date="2025-07-08T14:25:00Z" w16du:dateUtc="2025-07-08T19:25:00Z"/>
                <w:rFonts w:asciiTheme="minorHAnsi" w:hAnsiTheme="minorHAnsi" w:cstheme="minorHAnsi"/>
                <w:sz w:val="14"/>
                <w:szCs w:val="14"/>
              </w:rPr>
            </w:pPr>
            <w:ins w:id="943" w:author="Gann, Julie" w:date="2025-07-08T14:28:00Z" w16du:dateUtc="2025-07-08T19:28:00Z">
              <w:r>
                <w:rPr>
                  <w:rFonts w:asciiTheme="minorHAnsi" w:hAnsiTheme="minorHAnsi" w:cstheme="minorHAnsi"/>
                  <w:sz w:val="14"/>
                  <w:szCs w:val="14"/>
                </w:rPr>
                <w:t>Realized Gains</w:t>
              </w:r>
            </w:ins>
          </w:p>
        </w:tc>
        <w:tc>
          <w:tcPr>
            <w:tcW w:w="1080" w:type="dxa"/>
            <w:tcBorders>
              <w:top w:val="nil"/>
            </w:tcBorders>
            <w:vAlign w:val="bottom"/>
            <w:tcPrChange w:id="944" w:author="Gann, Julie" w:date="2025-07-08T14:32:00Z" w16du:dateUtc="2025-07-08T19:32:00Z">
              <w:tcPr>
                <w:tcW w:w="1080" w:type="dxa"/>
                <w:tcBorders>
                  <w:top w:val="nil"/>
                </w:tcBorders>
                <w:vAlign w:val="bottom"/>
              </w:tcPr>
            </w:tcPrChange>
          </w:tcPr>
          <w:p w14:paraId="30A8659E" w14:textId="7D241894" w:rsidR="00F326F8" w:rsidRPr="00CC7B68" w:rsidRDefault="00F326F8" w:rsidP="00BF7774">
            <w:pPr>
              <w:keepNext/>
              <w:keepLines/>
              <w:tabs>
                <w:tab w:val="left" w:pos="360"/>
                <w:tab w:val="left" w:pos="720"/>
                <w:tab w:val="left" w:pos="1080"/>
                <w:tab w:val="left" w:pos="1440"/>
                <w:tab w:val="left" w:pos="1800"/>
                <w:tab w:val="left" w:pos="2160"/>
              </w:tabs>
              <w:jc w:val="center"/>
              <w:rPr>
                <w:ins w:id="945" w:author="Gann, Julie" w:date="2025-07-08T14:25:00Z" w16du:dateUtc="2025-07-08T19:25:00Z"/>
                <w:rFonts w:asciiTheme="minorHAnsi" w:hAnsiTheme="minorHAnsi" w:cstheme="minorHAnsi"/>
                <w:sz w:val="14"/>
                <w:szCs w:val="14"/>
              </w:rPr>
            </w:pPr>
            <w:ins w:id="946" w:author="Gann, Julie" w:date="2025-07-08T14:28:00Z" w16du:dateUtc="2025-07-08T19:28:00Z">
              <w:r>
                <w:rPr>
                  <w:rFonts w:asciiTheme="minorHAnsi" w:hAnsiTheme="minorHAnsi" w:cstheme="minorHAnsi"/>
                  <w:sz w:val="14"/>
                  <w:szCs w:val="14"/>
                </w:rPr>
                <w:t>Realized Losses</w:t>
              </w:r>
            </w:ins>
          </w:p>
        </w:tc>
      </w:tr>
      <w:tr w:rsidR="00F326F8" w:rsidRPr="00CC7B68" w14:paraId="78AD7303" w14:textId="77777777" w:rsidTr="00673A60">
        <w:trPr>
          <w:ins w:id="947" w:author="Gann, Julie" w:date="2025-07-08T14:25:00Z"/>
          <w:trPrChange w:id="948" w:author="Gann, Julie" w:date="2025-07-08T14:32:00Z" w16du:dateUtc="2025-07-08T19:32:00Z">
            <w:trPr>
              <w:gridBefore w:val="6"/>
            </w:trPr>
          </w:trPrChange>
        </w:trPr>
        <w:tc>
          <w:tcPr>
            <w:tcW w:w="1739" w:type="dxa"/>
            <w:tcPrChange w:id="949" w:author="Gann, Julie" w:date="2025-07-08T14:32:00Z" w16du:dateUtc="2025-07-08T19:32:00Z">
              <w:tcPr>
                <w:tcW w:w="1620" w:type="dxa"/>
                <w:gridSpan w:val="2"/>
              </w:tcPr>
            </w:tcPrChange>
          </w:tcPr>
          <w:p w14:paraId="29367EED" w14:textId="3BC4F485" w:rsidR="00F326F8" w:rsidRPr="00CC7B68" w:rsidRDefault="00F326F8" w:rsidP="00BF7774">
            <w:pPr>
              <w:keepNext/>
              <w:keepLines/>
              <w:rPr>
                <w:ins w:id="950" w:author="Gann, Julie" w:date="2025-07-08T14:25:00Z" w16du:dateUtc="2025-07-08T19:25:00Z"/>
                <w:rFonts w:asciiTheme="minorHAnsi" w:hAnsiTheme="minorHAnsi" w:cstheme="minorHAnsi"/>
                <w:sz w:val="14"/>
                <w:szCs w:val="14"/>
              </w:rPr>
            </w:pPr>
            <w:ins w:id="951" w:author="Gann, Julie" w:date="2025-07-08T14:27:00Z" w16du:dateUtc="2025-07-08T19:27:00Z">
              <w:r>
                <w:rPr>
                  <w:rFonts w:asciiTheme="minorHAnsi" w:hAnsiTheme="minorHAnsi" w:cstheme="minorHAnsi"/>
                  <w:sz w:val="14"/>
                  <w:szCs w:val="14"/>
                </w:rPr>
                <w:t>Bonds</w:t>
              </w:r>
            </w:ins>
            <w:ins w:id="952" w:author="Gann, Julie" w:date="2025-07-08T14:32:00Z" w16du:dateUtc="2025-07-08T19:32:00Z">
              <w:r w:rsidR="0081140A">
                <w:rPr>
                  <w:rFonts w:asciiTheme="minorHAnsi" w:hAnsiTheme="minorHAnsi" w:cstheme="minorHAnsi"/>
                  <w:sz w:val="14"/>
                  <w:szCs w:val="14"/>
                </w:rPr>
                <w:t xml:space="preserve"> </w:t>
              </w:r>
            </w:ins>
          </w:p>
        </w:tc>
        <w:tc>
          <w:tcPr>
            <w:tcW w:w="938" w:type="dxa"/>
            <w:tcPrChange w:id="953" w:author="Gann, Julie" w:date="2025-07-08T14:32:00Z" w16du:dateUtc="2025-07-08T19:32:00Z">
              <w:tcPr>
                <w:tcW w:w="938" w:type="dxa"/>
                <w:gridSpan w:val="2"/>
              </w:tcPr>
            </w:tcPrChange>
          </w:tcPr>
          <w:p w14:paraId="2AB02211" w14:textId="77777777" w:rsidR="00F326F8" w:rsidRPr="00CC7B68" w:rsidRDefault="00F326F8" w:rsidP="00BF7774">
            <w:pPr>
              <w:keepNext/>
              <w:keepLines/>
              <w:rPr>
                <w:ins w:id="954" w:author="Gann, Julie" w:date="2025-07-08T14:25:00Z" w16du:dateUtc="2025-07-08T19:25:00Z"/>
                <w:rFonts w:asciiTheme="minorHAnsi" w:hAnsiTheme="minorHAnsi" w:cstheme="minorHAnsi"/>
                <w:sz w:val="14"/>
                <w:szCs w:val="14"/>
              </w:rPr>
            </w:pPr>
          </w:p>
        </w:tc>
        <w:tc>
          <w:tcPr>
            <w:tcW w:w="1246" w:type="dxa"/>
            <w:tcPrChange w:id="955" w:author="Gann, Julie" w:date="2025-07-08T14:32:00Z" w16du:dateUtc="2025-07-08T19:32:00Z">
              <w:tcPr>
                <w:tcW w:w="1246" w:type="dxa"/>
                <w:gridSpan w:val="2"/>
              </w:tcPr>
            </w:tcPrChange>
          </w:tcPr>
          <w:p w14:paraId="4217A318" w14:textId="77777777" w:rsidR="00F326F8" w:rsidRPr="00CC7B68" w:rsidRDefault="00F326F8" w:rsidP="00BF7774">
            <w:pPr>
              <w:keepNext/>
              <w:keepLines/>
              <w:rPr>
                <w:ins w:id="956"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957" w:author="Gann, Julie" w:date="2025-07-08T14:32:00Z" w16du:dateUtc="2025-07-08T19:32:00Z">
              <w:tcPr>
                <w:tcW w:w="1122" w:type="dxa"/>
                <w:tcBorders>
                  <w:right w:val="single" w:sz="4" w:space="0" w:color="auto"/>
                </w:tcBorders>
              </w:tcPr>
            </w:tcPrChange>
          </w:tcPr>
          <w:p w14:paraId="1FD89D0C" w14:textId="77777777" w:rsidR="00F326F8" w:rsidRPr="00CC7B68" w:rsidRDefault="00F326F8" w:rsidP="00BF7774">
            <w:pPr>
              <w:keepNext/>
              <w:keepLines/>
              <w:rPr>
                <w:ins w:id="958"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959" w:author="Gann, Julie" w:date="2025-07-08T14:32:00Z" w16du:dateUtc="2025-07-08T19:32:00Z">
              <w:tcPr>
                <w:tcW w:w="143" w:type="dxa"/>
                <w:tcBorders>
                  <w:top w:val="nil"/>
                  <w:left w:val="single" w:sz="4" w:space="0" w:color="auto"/>
                  <w:bottom w:val="nil"/>
                  <w:right w:val="single" w:sz="4" w:space="0" w:color="auto"/>
                </w:tcBorders>
              </w:tcPr>
            </w:tcPrChange>
          </w:tcPr>
          <w:p w14:paraId="2EE2B2A3" w14:textId="77777777" w:rsidR="00F326F8" w:rsidRPr="00CC7B68" w:rsidRDefault="00F326F8" w:rsidP="00BF7774">
            <w:pPr>
              <w:keepNext/>
              <w:keepLines/>
              <w:rPr>
                <w:ins w:id="960"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961" w:author="Gann, Julie" w:date="2025-07-08T14:32:00Z" w16du:dateUtc="2025-07-08T19:32:00Z">
              <w:tcPr>
                <w:tcW w:w="1350" w:type="dxa"/>
                <w:tcBorders>
                  <w:left w:val="single" w:sz="4" w:space="0" w:color="auto"/>
                </w:tcBorders>
              </w:tcPr>
            </w:tcPrChange>
          </w:tcPr>
          <w:p w14:paraId="540D9A38" w14:textId="30C92023" w:rsidR="00F326F8" w:rsidRPr="00CC7B68" w:rsidRDefault="00F326F8" w:rsidP="00BF7774">
            <w:pPr>
              <w:keepNext/>
              <w:keepLines/>
              <w:rPr>
                <w:ins w:id="962" w:author="Gann, Julie" w:date="2025-07-08T14:25:00Z" w16du:dateUtc="2025-07-08T19:25:00Z"/>
                <w:rFonts w:asciiTheme="minorHAnsi" w:hAnsiTheme="minorHAnsi" w:cstheme="minorHAnsi"/>
                <w:sz w:val="14"/>
                <w:szCs w:val="14"/>
              </w:rPr>
            </w:pPr>
          </w:p>
        </w:tc>
        <w:tc>
          <w:tcPr>
            <w:tcW w:w="1350" w:type="dxa"/>
            <w:tcPrChange w:id="963" w:author="Gann, Julie" w:date="2025-07-08T14:32:00Z" w16du:dateUtc="2025-07-08T19:32:00Z">
              <w:tcPr>
                <w:tcW w:w="1350" w:type="dxa"/>
              </w:tcPr>
            </w:tcPrChange>
          </w:tcPr>
          <w:p w14:paraId="28E22D6A" w14:textId="77777777" w:rsidR="00F326F8" w:rsidRPr="00CC7B68" w:rsidRDefault="00F326F8" w:rsidP="00BF7774">
            <w:pPr>
              <w:keepNext/>
              <w:keepLines/>
              <w:rPr>
                <w:ins w:id="964" w:author="Gann, Julie" w:date="2025-07-08T14:25:00Z" w16du:dateUtc="2025-07-08T19:25:00Z"/>
                <w:rFonts w:asciiTheme="minorHAnsi" w:hAnsiTheme="minorHAnsi" w:cstheme="minorHAnsi"/>
                <w:sz w:val="14"/>
                <w:szCs w:val="14"/>
              </w:rPr>
            </w:pPr>
          </w:p>
        </w:tc>
        <w:tc>
          <w:tcPr>
            <w:tcW w:w="1080" w:type="dxa"/>
            <w:tcPrChange w:id="965" w:author="Gann, Julie" w:date="2025-07-08T14:32:00Z" w16du:dateUtc="2025-07-08T19:32:00Z">
              <w:tcPr>
                <w:tcW w:w="1080" w:type="dxa"/>
              </w:tcPr>
            </w:tcPrChange>
          </w:tcPr>
          <w:p w14:paraId="07F4F189" w14:textId="77777777" w:rsidR="00F326F8" w:rsidRPr="00CC7B68" w:rsidRDefault="00F326F8" w:rsidP="00BF7774">
            <w:pPr>
              <w:keepNext/>
              <w:keepLines/>
              <w:rPr>
                <w:ins w:id="966" w:author="Gann, Julie" w:date="2025-07-08T14:25:00Z" w16du:dateUtc="2025-07-08T19:25:00Z"/>
                <w:rFonts w:asciiTheme="minorHAnsi" w:hAnsiTheme="minorHAnsi" w:cstheme="minorHAnsi"/>
                <w:sz w:val="14"/>
                <w:szCs w:val="14"/>
              </w:rPr>
            </w:pPr>
          </w:p>
        </w:tc>
      </w:tr>
      <w:tr w:rsidR="00BB6E7F" w:rsidRPr="00CC7B68" w14:paraId="2DF3E52B" w14:textId="77777777" w:rsidTr="00673A60">
        <w:trPr>
          <w:ins w:id="967" w:author="Gann, Julie" w:date="2025-07-08T14:33:00Z"/>
        </w:trPr>
        <w:tc>
          <w:tcPr>
            <w:tcW w:w="1739" w:type="dxa"/>
          </w:tcPr>
          <w:p w14:paraId="70BAA6BF" w14:textId="52057D53" w:rsidR="00BB6E7F" w:rsidRDefault="00BB6E7F" w:rsidP="0081140A">
            <w:pPr>
              <w:keepNext/>
              <w:keepLines/>
              <w:jc w:val="right"/>
              <w:rPr>
                <w:ins w:id="968" w:author="Gann, Julie" w:date="2025-07-08T14:33:00Z" w16du:dateUtc="2025-07-08T19:33:00Z"/>
                <w:rFonts w:asciiTheme="minorHAnsi" w:hAnsiTheme="minorHAnsi" w:cstheme="minorHAnsi"/>
                <w:sz w:val="14"/>
                <w:szCs w:val="14"/>
              </w:rPr>
            </w:pPr>
            <w:ins w:id="969" w:author="Gann, Julie" w:date="2025-07-08T14:33:00Z" w16du:dateUtc="2025-07-08T19:33:00Z">
              <w:r>
                <w:rPr>
                  <w:rFonts w:asciiTheme="minorHAnsi" w:hAnsiTheme="minorHAnsi" w:cstheme="minorHAnsi"/>
                  <w:sz w:val="14"/>
                  <w:szCs w:val="14"/>
                </w:rPr>
                <w:t>SSAP No. 2</w:t>
              </w:r>
            </w:ins>
          </w:p>
        </w:tc>
        <w:tc>
          <w:tcPr>
            <w:tcW w:w="938" w:type="dxa"/>
          </w:tcPr>
          <w:p w14:paraId="439BD311" w14:textId="77777777" w:rsidR="00BB6E7F" w:rsidRPr="00CC7B68" w:rsidRDefault="00BB6E7F" w:rsidP="00BF7774">
            <w:pPr>
              <w:keepNext/>
              <w:keepLines/>
              <w:rPr>
                <w:ins w:id="970" w:author="Gann, Julie" w:date="2025-07-08T14:33:00Z" w16du:dateUtc="2025-07-08T19:33:00Z"/>
                <w:rFonts w:asciiTheme="minorHAnsi" w:hAnsiTheme="minorHAnsi" w:cstheme="minorHAnsi"/>
                <w:sz w:val="14"/>
                <w:szCs w:val="14"/>
              </w:rPr>
            </w:pPr>
          </w:p>
        </w:tc>
        <w:tc>
          <w:tcPr>
            <w:tcW w:w="1246" w:type="dxa"/>
          </w:tcPr>
          <w:p w14:paraId="4BFCF962" w14:textId="77777777" w:rsidR="00BB6E7F" w:rsidRPr="00CC7B68" w:rsidRDefault="00BB6E7F" w:rsidP="00BF7774">
            <w:pPr>
              <w:keepNext/>
              <w:keepLines/>
              <w:rPr>
                <w:ins w:id="971" w:author="Gann, Julie" w:date="2025-07-08T14:33:00Z" w16du:dateUtc="2025-07-08T19:33:00Z"/>
                <w:rFonts w:asciiTheme="minorHAnsi" w:hAnsiTheme="minorHAnsi" w:cstheme="minorHAnsi"/>
                <w:sz w:val="14"/>
                <w:szCs w:val="14"/>
              </w:rPr>
            </w:pPr>
          </w:p>
        </w:tc>
        <w:tc>
          <w:tcPr>
            <w:tcW w:w="1122" w:type="dxa"/>
            <w:tcBorders>
              <w:right w:val="single" w:sz="4" w:space="0" w:color="auto"/>
            </w:tcBorders>
          </w:tcPr>
          <w:p w14:paraId="42F80602" w14:textId="77777777" w:rsidR="00BB6E7F" w:rsidRPr="00CC7B68" w:rsidRDefault="00BB6E7F" w:rsidP="00BF7774">
            <w:pPr>
              <w:keepNext/>
              <w:keepLines/>
              <w:rPr>
                <w:ins w:id="972" w:author="Gann, Julie" w:date="2025-07-08T14:33:00Z" w16du:dateUtc="2025-07-08T19:33: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
          <w:p w14:paraId="400B59A9" w14:textId="77777777" w:rsidR="00BB6E7F" w:rsidRPr="00CC7B68" w:rsidRDefault="00BB6E7F" w:rsidP="00BF7774">
            <w:pPr>
              <w:keepNext/>
              <w:keepLines/>
              <w:rPr>
                <w:ins w:id="973" w:author="Gann, Julie" w:date="2025-07-08T14:33:00Z" w16du:dateUtc="2025-07-08T19:33:00Z"/>
                <w:rFonts w:asciiTheme="minorHAnsi" w:hAnsiTheme="minorHAnsi" w:cstheme="minorHAnsi"/>
                <w:sz w:val="14"/>
                <w:szCs w:val="14"/>
              </w:rPr>
            </w:pPr>
          </w:p>
        </w:tc>
        <w:tc>
          <w:tcPr>
            <w:tcW w:w="1350" w:type="dxa"/>
            <w:tcBorders>
              <w:left w:val="single" w:sz="4" w:space="0" w:color="auto"/>
            </w:tcBorders>
          </w:tcPr>
          <w:p w14:paraId="0E7B878F" w14:textId="77777777" w:rsidR="00BB6E7F" w:rsidRPr="00CC7B68" w:rsidRDefault="00BB6E7F" w:rsidP="00BF7774">
            <w:pPr>
              <w:keepNext/>
              <w:keepLines/>
              <w:rPr>
                <w:ins w:id="974" w:author="Gann, Julie" w:date="2025-07-08T14:33:00Z" w16du:dateUtc="2025-07-08T19:33:00Z"/>
                <w:rFonts w:asciiTheme="minorHAnsi" w:hAnsiTheme="minorHAnsi" w:cstheme="minorHAnsi"/>
                <w:sz w:val="14"/>
                <w:szCs w:val="14"/>
              </w:rPr>
            </w:pPr>
          </w:p>
        </w:tc>
        <w:tc>
          <w:tcPr>
            <w:tcW w:w="1350" w:type="dxa"/>
          </w:tcPr>
          <w:p w14:paraId="340C204A" w14:textId="77777777" w:rsidR="00BB6E7F" w:rsidRPr="00CC7B68" w:rsidRDefault="00BB6E7F" w:rsidP="00BF7774">
            <w:pPr>
              <w:keepNext/>
              <w:keepLines/>
              <w:rPr>
                <w:ins w:id="975" w:author="Gann, Julie" w:date="2025-07-08T14:33:00Z" w16du:dateUtc="2025-07-08T19:33:00Z"/>
                <w:rFonts w:asciiTheme="minorHAnsi" w:hAnsiTheme="minorHAnsi" w:cstheme="minorHAnsi"/>
                <w:sz w:val="14"/>
                <w:szCs w:val="14"/>
              </w:rPr>
            </w:pPr>
          </w:p>
        </w:tc>
        <w:tc>
          <w:tcPr>
            <w:tcW w:w="1080" w:type="dxa"/>
          </w:tcPr>
          <w:p w14:paraId="503F7838" w14:textId="77777777" w:rsidR="00BB6E7F" w:rsidRPr="00CC7B68" w:rsidRDefault="00BB6E7F" w:rsidP="00BF7774">
            <w:pPr>
              <w:keepNext/>
              <w:keepLines/>
              <w:rPr>
                <w:ins w:id="976" w:author="Gann, Julie" w:date="2025-07-08T14:33:00Z" w16du:dateUtc="2025-07-08T19:33:00Z"/>
                <w:rFonts w:asciiTheme="minorHAnsi" w:hAnsiTheme="minorHAnsi" w:cstheme="minorHAnsi"/>
                <w:sz w:val="14"/>
                <w:szCs w:val="14"/>
              </w:rPr>
            </w:pPr>
          </w:p>
        </w:tc>
      </w:tr>
      <w:tr w:rsidR="00F326F8" w:rsidRPr="00CC7B68" w14:paraId="6F983C97" w14:textId="77777777" w:rsidTr="00673A60">
        <w:trPr>
          <w:ins w:id="977" w:author="Gann, Julie" w:date="2025-07-08T14:25:00Z"/>
          <w:trPrChange w:id="978" w:author="Gann, Julie" w:date="2025-07-08T14:32:00Z" w16du:dateUtc="2025-07-08T19:32:00Z">
            <w:trPr>
              <w:gridBefore w:val="6"/>
            </w:trPr>
          </w:trPrChange>
        </w:trPr>
        <w:tc>
          <w:tcPr>
            <w:tcW w:w="1739" w:type="dxa"/>
            <w:tcPrChange w:id="979" w:author="Gann, Julie" w:date="2025-07-08T14:32:00Z" w16du:dateUtc="2025-07-08T19:32:00Z">
              <w:tcPr>
                <w:tcW w:w="1620" w:type="dxa"/>
                <w:gridSpan w:val="2"/>
              </w:tcPr>
            </w:tcPrChange>
          </w:tcPr>
          <w:p w14:paraId="12816D6B" w14:textId="53B1837C" w:rsidR="00F326F8" w:rsidRPr="00CC7B68" w:rsidRDefault="0081140A">
            <w:pPr>
              <w:keepNext/>
              <w:keepLines/>
              <w:jc w:val="right"/>
              <w:rPr>
                <w:ins w:id="980" w:author="Gann, Julie" w:date="2025-07-08T14:25:00Z" w16du:dateUtc="2025-07-08T19:25:00Z"/>
                <w:rFonts w:asciiTheme="minorHAnsi" w:hAnsiTheme="minorHAnsi" w:cstheme="minorHAnsi"/>
                <w:sz w:val="14"/>
                <w:szCs w:val="14"/>
              </w:rPr>
              <w:pPrChange w:id="981" w:author="Gann, Julie" w:date="2025-07-08T14:33:00Z" w16du:dateUtc="2025-07-08T19:33:00Z">
                <w:pPr>
                  <w:keepNext/>
                  <w:keepLines/>
                </w:pPr>
              </w:pPrChange>
            </w:pPr>
            <w:ins w:id="982" w:author="Gann, Julie" w:date="2025-07-08T14:32:00Z" w16du:dateUtc="2025-07-08T19:32:00Z">
              <w:r>
                <w:rPr>
                  <w:rFonts w:asciiTheme="minorHAnsi" w:hAnsiTheme="minorHAnsi" w:cstheme="minorHAnsi"/>
                  <w:sz w:val="14"/>
                  <w:szCs w:val="14"/>
                </w:rPr>
                <w:t xml:space="preserve">SSAP No. 26 </w:t>
              </w:r>
            </w:ins>
          </w:p>
        </w:tc>
        <w:tc>
          <w:tcPr>
            <w:tcW w:w="938" w:type="dxa"/>
            <w:tcPrChange w:id="983" w:author="Gann, Julie" w:date="2025-07-08T14:32:00Z" w16du:dateUtc="2025-07-08T19:32:00Z">
              <w:tcPr>
                <w:tcW w:w="938" w:type="dxa"/>
                <w:gridSpan w:val="2"/>
              </w:tcPr>
            </w:tcPrChange>
          </w:tcPr>
          <w:p w14:paraId="0A4F68FB" w14:textId="77777777" w:rsidR="00F326F8" w:rsidRPr="00CC7B68" w:rsidRDefault="00F326F8" w:rsidP="00BF7774">
            <w:pPr>
              <w:keepNext/>
              <w:keepLines/>
              <w:rPr>
                <w:ins w:id="984" w:author="Gann, Julie" w:date="2025-07-08T14:25:00Z" w16du:dateUtc="2025-07-08T19:25:00Z"/>
                <w:rFonts w:asciiTheme="minorHAnsi" w:hAnsiTheme="minorHAnsi" w:cstheme="minorHAnsi"/>
                <w:sz w:val="14"/>
                <w:szCs w:val="14"/>
              </w:rPr>
            </w:pPr>
          </w:p>
        </w:tc>
        <w:tc>
          <w:tcPr>
            <w:tcW w:w="1246" w:type="dxa"/>
            <w:tcPrChange w:id="985" w:author="Gann, Julie" w:date="2025-07-08T14:32:00Z" w16du:dateUtc="2025-07-08T19:32:00Z">
              <w:tcPr>
                <w:tcW w:w="1246" w:type="dxa"/>
                <w:gridSpan w:val="2"/>
              </w:tcPr>
            </w:tcPrChange>
          </w:tcPr>
          <w:p w14:paraId="237B271F" w14:textId="77777777" w:rsidR="00F326F8" w:rsidRPr="00CC7B68" w:rsidRDefault="00F326F8" w:rsidP="00BF7774">
            <w:pPr>
              <w:keepNext/>
              <w:keepLines/>
              <w:rPr>
                <w:ins w:id="986"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987" w:author="Gann, Julie" w:date="2025-07-08T14:32:00Z" w16du:dateUtc="2025-07-08T19:32:00Z">
              <w:tcPr>
                <w:tcW w:w="1122" w:type="dxa"/>
                <w:tcBorders>
                  <w:right w:val="single" w:sz="4" w:space="0" w:color="auto"/>
                </w:tcBorders>
              </w:tcPr>
            </w:tcPrChange>
          </w:tcPr>
          <w:p w14:paraId="4698A41B" w14:textId="77777777" w:rsidR="00F326F8" w:rsidRPr="00CC7B68" w:rsidRDefault="00F326F8" w:rsidP="00BF7774">
            <w:pPr>
              <w:keepNext/>
              <w:keepLines/>
              <w:rPr>
                <w:ins w:id="988"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989" w:author="Gann, Julie" w:date="2025-07-08T14:32:00Z" w16du:dateUtc="2025-07-08T19:32:00Z">
              <w:tcPr>
                <w:tcW w:w="143" w:type="dxa"/>
                <w:tcBorders>
                  <w:top w:val="nil"/>
                  <w:left w:val="single" w:sz="4" w:space="0" w:color="auto"/>
                  <w:bottom w:val="nil"/>
                  <w:right w:val="single" w:sz="4" w:space="0" w:color="auto"/>
                </w:tcBorders>
              </w:tcPr>
            </w:tcPrChange>
          </w:tcPr>
          <w:p w14:paraId="3CCBA68D" w14:textId="77777777" w:rsidR="00F326F8" w:rsidRPr="00CC7B68" w:rsidRDefault="00F326F8" w:rsidP="00BF7774">
            <w:pPr>
              <w:keepNext/>
              <w:keepLines/>
              <w:rPr>
                <w:ins w:id="990"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991" w:author="Gann, Julie" w:date="2025-07-08T14:32:00Z" w16du:dateUtc="2025-07-08T19:32:00Z">
              <w:tcPr>
                <w:tcW w:w="1350" w:type="dxa"/>
                <w:tcBorders>
                  <w:left w:val="single" w:sz="4" w:space="0" w:color="auto"/>
                </w:tcBorders>
              </w:tcPr>
            </w:tcPrChange>
          </w:tcPr>
          <w:p w14:paraId="68DC8376" w14:textId="2147065B" w:rsidR="00F326F8" w:rsidRPr="00CC7B68" w:rsidRDefault="00F326F8" w:rsidP="00BF7774">
            <w:pPr>
              <w:keepNext/>
              <w:keepLines/>
              <w:rPr>
                <w:ins w:id="992" w:author="Gann, Julie" w:date="2025-07-08T14:25:00Z" w16du:dateUtc="2025-07-08T19:25:00Z"/>
                <w:rFonts w:asciiTheme="minorHAnsi" w:hAnsiTheme="minorHAnsi" w:cstheme="minorHAnsi"/>
                <w:sz w:val="14"/>
                <w:szCs w:val="14"/>
              </w:rPr>
            </w:pPr>
          </w:p>
        </w:tc>
        <w:tc>
          <w:tcPr>
            <w:tcW w:w="1350" w:type="dxa"/>
            <w:tcPrChange w:id="993" w:author="Gann, Julie" w:date="2025-07-08T14:32:00Z" w16du:dateUtc="2025-07-08T19:32:00Z">
              <w:tcPr>
                <w:tcW w:w="1350" w:type="dxa"/>
              </w:tcPr>
            </w:tcPrChange>
          </w:tcPr>
          <w:p w14:paraId="6EAC3608" w14:textId="77777777" w:rsidR="00F326F8" w:rsidRPr="00CC7B68" w:rsidRDefault="00F326F8" w:rsidP="00BF7774">
            <w:pPr>
              <w:keepNext/>
              <w:keepLines/>
              <w:rPr>
                <w:ins w:id="994" w:author="Gann, Julie" w:date="2025-07-08T14:25:00Z" w16du:dateUtc="2025-07-08T19:25:00Z"/>
                <w:rFonts w:asciiTheme="minorHAnsi" w:hAnsiTheme="minorHAnsi" w:cstheme="minorHAnsi"/>
                <w:sz w:val="14"/>
                <w:szCs w:val="14"/>
              </w:rPr>
            </w:pPr>
          </w:p>
        </w:tc>
        <w:tc>
          <w:tcPr>
            <w:tcW w:w="1080" w:type="dxa"/>
            <w:tcPrChange w:id="995" w:author="Gann, Julie" w:date="2025-07-08T14:32:00Z" w16du:dateUtc="2025-07-08T19:32:00Z">
              <w:tcPr>
                <w:tcW w:w="1080" w:type="dxa"/>
              </w:tcPr>
            </w:tcPrChange>
          </w:tcPr>
          <w:p w14:paraId="5FA1CDE3" w14:textId="77777777" w:rsidR="00F326F8" w:rsidRPr="00CC7B68" w:rsidRDefault="00F326F8" w:rsidP="00BF7774">
            <w:pPr>
              <w:keepNext/>
              <w:keepLines/>
              <w:rPr>
                <w:ins w:id="996" w:author="Gann, Julie" w:date="2025-07-08T14:25:00Z" w16du:dateUtc="2025-07-08T19:25:00Z"/>
                <w:rFonts w:asciiTheme="minorHAnsi" w:hAnsiTheme="minorHAnsi" w:cstheme="minorHAnsi"/>
                <w:sz w:val="14"/>
                <w:szCs w:val="14"/>
              </w:rPr>
            </w:pPr>
          </w:p>
        </w:tc>
      </w:tr>
      <w:tr w:rsidR="0081140A" w:rsidRPr="00CC7B68" w14:paraId="7125FC20" w14:textId="77777777" w:rsidTr="00673A60">
        <w:trPr>
          <w:ins w:id="997" w:author="Gann, Julie" w:date="2025-07-08T14:32:00Z"/>
        </w:trPr>
        <w:tc>
          <w:tcPr>
            <w:tcW w:w="1739" w:type="dxa"/>
          </w:tcPr>
          <w:p w14:paraId="12C7AD6D" w14:textId="723F599D" w:rsidR="0081140A" w:rsidRPr="00CC7B68" w:rsidRDefault="0081140A">
            <w:pPr>
              <w:keepNext/>
              <w:keepLines/>
              <w:jc w:val="right"/>
              <w:rPr>
                <w:ins w:id="998" w:author="Gann, Julie" w:date="2025-07-08T14:32:00Z" w16du:dateUtc="2025-07-08T19:32:00Z"/>
                <w:rFonts w:asciiTheme="minorHAnsi" w:hAnsiTheme="minorHAnsi" w:cstheme="minorHAnsi"/>
                <w:sz w:val="14"/>
                <w:szCs w:val="14"/>
              </w:rPr>
              <w:pPrChange w:id="999" w:author="Gann, Julie" w:date="2025-07-08T14:33:00Z" w16du:dateUtc="2025-07-08T19:33:00Z">
                <w:pPr>
                  <w:keepNext/>
                  <w:keepLines/>
                </w:pPr>
              </w:pPrChange>
            </w:pPr>
            <w:ins w:id="1000" w:author="Gann, Julie" w:date="2025-07-08T14:32:00Z" w16du:dateUtc="2025-07-08T19:32:00Z">
              <w:r>
                <w:rPr>
                  <w:rFonts w:asciiTheme="minorHAnsi" w:hAnsiTheme="minorHAnsi" w:cstheme="minorHAnsi"/>
                  <w:sz w:val="14"/>
                  <w:szCs w:val="14"/>
                </w:rPr>
                <w:t>SSAP No. 43</w:t>
              </w:r>
            </w:ins>
          </w:p>
        </w:tc>
        <w:tc>
          <w:tcPr>
            <w:tcW w:w="938" w:type="dxa"/>
          </w:tcPr>
          <w:p w14:paraId="1154F94E" w14:textId="77777777" w:rsidR="0081140A" w:rsidRPr="00CC7B68" w:rsidRDefault="0081140A" w:rsidP="00BF7774">
            <w:pPr>
              <w:keepNext/>
              <w:keepLines/>
              <w:rPr>
                <w:ins w:id="1001" w:author="Gann, Julie" w:date="2025-07-08T14:32:00Z" w16du:dateUtc="2025-07-08T19:32:00Z"/>
                <w:rFonts w:asciiTheme="minorHAnsi" w:hAnsiTheme="minorHAnsi" w:cstheme="minorHAnsi"/>
                <w:sz w:val="14"/>
                <w:szCs w:val="14"/>
              </w:rPr>
            </w:pPr>
          </w:p>
        </w:tc>
        <w:tc>
          <w:tcPr>
            <w:tcW w:w="1246" w:type="dxa"/>
          </w:tcPr>
          <w:p w14:paraId="03ECDC7D" w14:textId="77777777" w:rsidR="0081140A" w:rsidRPr="00CC7B68" w:rsidRDefault="0081140A" w:rsidP="00BF7774">
            <w:pPr>
              <w:keepNext/>
              <w:keepLines/>
              <w:rPr>
                <w:ins w:id="1002" w:author="Gann, Julie" w:date="2025-07-08T14:32:00Z" w16du:dateUtc="2025-07-08T19:32:00Z"/>
                <w:rFonts w:asciiTheme="minorHAnsi" w:hAnsiTheme="minorHAnsi" w:cstheme="minorHAnsi"/>
                <w:sz w:val="14"/>
                <w:szCs w:val="14"/>
              </w:rPr>
            </w:pPr>
          </w:p>
        </w:tc>
        <w:tc>
          <w:tcPr>
            <w:tcW w:w="1122" w:type="dxa"/>
            <w:tcBorders>
              <w:right w:val="single" w:sz="4" w:space="0" w:color="auto"/>
            </w:tcBorders>
          </w:tcPr>
          <w:p w14:paraId="30D34EE6" w14:textId="77777777" w:rsidR="0081140A" w:rsidRPr="00CC7B68" w:rsidRDefault="0081140A" w:rsidP="00BF7774">
            <w:pPr>
              <w:keepNext/>
              <w:keepLines/>
              <w:rPr>
                <w:ins w:id="1003" w:author="Gann, Julie" w:date="2025-07-08T14:32:00Z" w16du:dateUtc="2025-07-08T19:32: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
          <w:p w14:paraId="35869CD4" w14:textId="77777777" w:rsidR="0081140A" w:rsidRPr="00CC7B68" w:rsidRDefault="0081140A" w:rsidP="00BF7774">
            <w:pPr>
              <w:keepNext/>
              <w:keepLines/>
              <w:rPr>
                <w:ins w:id="1004" w:author="Gann, Julie" w:date="2025-07-08T14:32:00Z" w16du:dateUtc="2025-07-08T19:32:00Z"/>
                <w:rFonts w:asciiTheme="minorHAnsi" w:hAnsiTheme="minorHAnsi" w:cstheme="minorHAnsi"/>
                <w:sz w:val="14"/>
                <w:szCs w:val="14"/>
              </w:rPr>
            </w:pPr>
          </w:p>
        </w:tc>
        <w:tc>
          <w:tcPr>
            <w:tcW w:w="1350" w:type="dxa"/>
            <w:tcBorders>
              <w:left w:val="single" w:sz="4" w:space="0" w:color="auto"/>
            </w:tcBorders>
          </w:tcPr>
          <w:p w14:paraId="083B519A" w14:textId="77777777" w:rsidR="0081140A" w:rsidRPr="00CC7B68" w:rsidRDefault="0081140A" w:rsidP="00BF7774">
            <w:pPr>
              <w:keepNext/>
              <w:keepLines/>
              <w:rPr>
                <w:ins w:id="1005" w:author="Gann, Julie" w:date="2025-07-08T14:32:00Z" w16du:dateUtc="2025-07-08T19:32:00Z"/>
                <w:rFonts w:asciiTheme="minorHAnsi" w:hAnsiTheme="minorHAnsi" w:cstheme="minorHAnsi"/>
                <w:sz w:val="14"/>
                <w:szCs w:val="14"/>
              </w:rPr>
            </w:pPr>
          </w:p>
        </w:tc>
        <w:tc>
          <w:tcPr>
            <w:tcW w:w="1350" w:type="dxa"/>
          </w:tcPr>
          <w:p w14:paraId="66B63997" w14:textId="77777777" w:rsidR="0081140A" w:rsidRPr="00CC7B68" w:rsidRDefault="0081140A" w:rsidP="00BF7774">
            <w:pPr>
              <w:keepNext/>
              <w:keepLines/>
              <w:rPr>
                <w:ins w:id="1006" w:author="Gann, Julie" w:date="2025-07-08T14:32:00Z" w16du:dateUtc="2025-07-08T19:32:00Z"/>
                <w:rFonts w:asciiTheme="minorHAnsi" w:hAnsiTheme="minorHAnsi" w:cstheme="minorHAnsi"/>
                <w:sz w:val="14"/>
                <w:szCs w:val="14"/>
              </w:rPr>
            </w:pPr>
          </w:p>
        </w:tc>
        <w:tc>
          <w:tcPr>
            <w:tcW w:w="1080" w:type="dxa"/>
          </w:tcPr>
          <w:p w14:paraId="77CC3BFB" w14:textId="77777777" w:rsidR="0081140A" w:rsidRPr="00CC7B68" w:rsidRDefault="0081140A" w:rsidP="00BF7774">
            <w:pPr>
              <w:keepNext/>
              <w:keepLines/>
              <w:rPr>
                <w:ins w:id="1007" w:author="Gann, Julie" w:date="2025-07-08T14:32:00Z" w16du:dateUtc="2025-07-08T19:32:00Z"/>
                <w:rFonts w:asciiTheme="minorHAnsi" w:hAnsiTheme="minorHAnsi" w:cstheme="minorHAnsi"/>
                <w:sz w:val="14"/>
                <w:szCs w:val="14"/>
              </w:rPr>
            </w:pPr>
          </w:p>
        </w:tc>
      </w:tr>
      <w:tr w:rsidR="0081140A" w:rsidRPr="00CC7B68" w14:paraId="2D7CC987" w14:textId="77777777" w:rsidTr="00673A60">
        <w:trPr>
          <w:ins w:id="1008" w:author="Gann, Julie" w:date="2025-07-08T14:32:00Z"/>
        </w:trPr>
        <w:tc>
          <w:tcPr>
            <w:tcW w:w="1739" w:type="dxa"/>
          </w:tcPr>
          <w:p w14:paraId="223E5FE0" w14:textId="77777777" w:rsidR="0081140A" w:rsidRPr="00CC7B68" w:rsidRDefault="0081140A" w:rsidP="00BF7774">
            <w:pPr>
              <w:keepNext/>
              <w:keepLines/>
              <w:rPr>
                <w:ins w:id="1009" w:author="Gann, Julie" w:date="2025-07-08T14:32:00Z" w16du:dateUtc="2025-07-08T19:32:00Z"/>
                <w:rFonts w:asciiTheme="minorHAnsi" w:hAnsiTheme="minorHAnsi" w:cstheme="minorHAnsi"/>
                <w:sz w:val="14"/>
                <w:szCs w:val="14"/>
              </w:rPr>
            </w:pPr>
          </w:p>
        </w:tc>
        <w:tc>
          <w:tcPr>
            <w:tcW w:w="938" w:type="dxa"/>
          </w:tcPr>
          <w:p w14:paraId="4DF0DE07" w14:textId="77777777" w:rsidR="0081140A" w:rsidRPr="00CC7B68" w:rsidRDefault="0081140A" w:rsidP="00BF7774">
            <w:pPr>
              <w:keepNext/>
              <w:keepLines/>
              <w:rPr>
                <w:ins w:id="1010" w:author="Gann, Julie" w:date="2025-07-08T14:32:00Z" w16du:dateUtc="2025-07-08T19:32:00Z"/>
                <w:rFonts w:asciiTheme="minorHAnsi" w:hAnsiTheme="minorHAnsi" w:cstheme="minorHAnsi"/>
                <w:sz w:val="14"/>
                <w:szCs w:val="14"/>
              </w:rPr>
            </w:pPr>
          </w:p>
        </w:tc>
        <w:tc>
          <w:tcPr>
            <w:tcW w:w="1246" w:type="dxa"/>
          </w:tcPr>
          <w:p w14:paraId="2C82A197" w14:textId="77777777" w:rsidR="0081140A" w:rsidRPr="00CC7B68" w:rsidRDefault="0081140A" w:rsidP="00BF7774">
            <w:pPr>
              <w:keepNext/>
              <w:keepLines/>
              <w:rPr>
                <w:ins w:id="1011" w:author="Gann, Julie" w:date="2025-07-08T14:32:00Z" w16du:dateUtc="2025-07-08T19:32:00Z"/>
                <w:rFonts w:asciiTheme="minorHAnsi" w:hAnsiTheme="minorHAnsi" w:cstheme="minorHAnsi"/>
                <w:sz w:val="14"/>
                <w:szCs w:val="14"/>
              </w:rPr>
            </w:pPr>
          </w:p>
        </w:tc>
        <w:tc>
          <w:tcPr>
            <w:tcW w:w="1122" w:type="dxa"/>
            <w:tcBorders>
              <w:right w:val="single" w:sz="4" w:space="0" w:color="auto"/>
            </w:tcBorders>
          </w:tcPr>
          <w:p w14:paraId="2A7DD8AD" w14:textId="77777777" w:rsidR="0081140A" w:rsidRPr="00CC7B68" w:rsidRDefault="0081140A" w:rsidP="00BF7774">
            <w:pPr>
              <w:keepNext/>
              <w:keepLines/>
              <w:rPr>
                <w:ins w:id="1012" w:author="Gann, Julie" w:date="2025-07-08T14:32:00Z" w16du:dateUtc="2025-07-08T19:32: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
          <w:p w14:paraId="38EE2EE1" w14:textId="77777777" w:rsidR="0081140A" w:rsidRPr="00CC7B68" w:rsidRDefault="0081140A" w:rsidP="00BF7774">
            <w:pPr>
              <w:keepNext/>
              <w:keepLines/>
              <w:rPr>
                <w:ins w:id="1013" w:author="Gann, Julie" w:date="2025-07-08T14:32:00Z" w16du:dateUtc="2025-07-08T19:32:00Z"/>
                <w:rFonts w:asciiTheme="minorHAnsi" w:hAnsiTheme="minorHAnsi" w:cstheme="minorHAnsi"/>
                <w:sz w:val="14"/>
                <w:szCs w:val="14"/>
              </w:rPr>
            </w:pPr>
          </w:p>
        </w:tc>
        <w:tc>
          <w:tcPr>
            <w:tcW w:w="1350" w:type="dxa"/>
            <w:tcBorders>
              <w:left w:val="single" w:sz="4" w:space="0" w:color="auto"/>
            </w:tcBorders>
          </w:tcPr>
          <w:p w14:paraId="248932E6" w14:textId="77777777" w:rsidR="0081140A" w:rsidRPr="00CC7B68" w:rsidRDefault="0081140A" w:rsidP="00BF7774">
            <w:pPr>
              <w:keepNext/>
              <w:keepLines/>
              <w:rPr>
                <w:ins w:id="1014" w:author="Gann, Julie" w:date="2025-07-08T14:32:00Z" w16du:dateUtc="2025-07-08T19:32:00Z"/>
                <w:rFonts w:asciiTheme="minorHAnsi" w:hAnsiTheme="minorHAnsi" w:cstheme="minorHAnsi"/>
                <w:sz w:val="14"/>
                <w:szCs w:val="14"/>
              </w:rPr>
            </w:pPr>
          </w:p>
        </w:tc>
        <w:tc>
          <w:tcPr>
            <w:tcW w:w="1350" w:type="dxa"/>
          </w:tcPr>
          <w:p w14:paraId="3E726E22" w14:textId="77777777" w:rsidR="0081140A" w:rsidRPr="00CC7B68" w:rsidRDefault="0081140A" w:rsidP="00BF7774">
            <w:pPr>
              <w:keepNext/>
              <w:keepLines/>
              <w:rPr>
                <w:ins w:id="1015" w:author="Gann, Julie" w:date="2025-07-08T14:32:00Z" w16du:dateUtc="2025-07-08T19:32:00Z"/>
                <w:rFonts w:asciiTheme="minorHAnsi" w:hAnsiTheme="minorHAnsi" w:cstheme="minorHAnsi"/>
                <w:sz w:val="14"/>
                <w:szCs w:val="14"/>
              </w:rPr>
            </w:pPr>
          </w:p>
        </w:tc>
        <w:tc>
          <w:tcPr>
            <w:tcW w:w="1080" w:type="dxa"/>
          </w:tcPr>
          <w:p w14:paraId="46F7DA41" w14:textId="77777777" w:rsidR="0081140A" w:rsidRPr="00CC7B68" w:rsidRDefault="0081140A" w:rsidP="00BF7774">
            <w:pPr>
              <w:keepNext/>
              <w:keepLines/>
              <w:rPr>
                <w:ins w:id="1016" w:author="Gann, Julie" w:date="2025-07-08T14:32:00Z" w16du:dateUtc="2025-07-08T19:32:00Z"/>
                <w:rFonts w:asciiTheme="minorHAnsi" w:hAnsiTheme="minorHAnsi" w:cstheme="minorHAnsi"/>
                <w:sz w:val="14"/>
                <w:szCs w:val="14"/>
              </w:rPr>
            </w:pPr>
          </w:p>
        </w:tc>
      </w:tr>
      <w:tr w:rsidR="00F326F8" w:rsidRPr="00CC7B68" w14:paraId="1876D334" w14:textId="77777777" w:rsidTr="00673A60">
        <w:trPr>
          <w:ins w:id="1017" w:author="Gann, Julie" w:date="2025-07-08T14:25:00Z"/>
          <w:trPrChange w:id="1018" w:author="Gann, Julie" w:date="2025-07-08T14:32:00Z" w16du:dateUtc="2025-07-08T19:32:00Z">
            <w:trPr>
              <w:gridBefore w:val="6"/>
            </w:trPr>
          </w:trPrChange>
        </w:trPr>
        <w:tc>
          <w:tcPr>
            <w:tcW w:w="1739" w:type="dxa"/>
            <w:tcPrChange w:id="1019" w:author="Gann, Julie" w:date="2025-07-08T14:32:00Z" w16du:dateUtc="2025-07-08T19:32:00Z">
              <w:tcPr>
                <w:tcW w:w="1620" w:type="dxa"/>
                <w:gridSpan w:val="2"/>
              </w:tcPr>
            </w:tcPrChange>
          </w:tcPr>
          <w:p w14:paraId="5CF58196" w14:textId="77777777" w:rsidR="00F326F8" w:rsidRPr="00CC7B68" w:rsidRDefault="00F326F8" w:rsidP="00BF7774">
            <w:pPr>
              <w:keepNext/>
              <w:keepLines/>
              <w:rPr>
                <w:ins w:id="1020" w:author="Gann, Julie" w:date="2025-07-08T14:25:00Z" w16du:dateUtc="2025-07-08T19:25:00Z"/>
                <w:rFonts w:asciiTheme="minorHAnsi" w:hAnsiTheme="minorHAnsi" w:cstheme="minorHAnsi"/>
                <w:sz w:val="14"/>
                <w:szCs w:val="14"/>
              </w:rPr>
            </w:pPr>
            <w:ins w:id="1021" w:author="Gann, Julie" w:date="2025-07-08T14:25:00Z" w16du:dateUtc="2025-07-08T19:25:00Z">
              <w:r>
                <w:rPr>
                  <w:rFonts w:asciiTheme="minorHAnsi" w:hAnsiTheme="minorHAnsi" w:cstheme="minorHAnsi"/>
                  <w:sz w:val="14"/>
                  <w:szCs w:val="14"/>
                </w:rPr>
                <w:t>Non-Bond Debt Securities:</w:t>
              </w:r>
            </w:ins>
          </w:p>
        </w:tc>
        <w:tc>
          <w:tcPr>
            <w:tcW w:w="938" w:type="dxa"/>
            <w:tcPrChange w:id="1022" w:author="Gann, Julie" w:date="2025-07-08T14:32:00Z" w16du:dateUtc="2025-07-08T19:32:00Z">
              <w:tcPr>
                <w:tcW w:w="938" w:type="dxa"/>
                <w:gridSpan w:val="2"/>
              </w:tcPr>
            </w:tcPrChange>
          </w:tcPr>
          <w:p w14:paraId="5179487C" w14:textId="77777777" w:rsidR="00F326F8" w:rsidRPr="00CC7B68" w:rsidRDefault="00F326F8" w:rsidP="00BF7774">
            <w:pPr>
              <w:keepNext/>
              <w:keepLines/>
              <w:rPr>
                <w:ins w:id="1023" w:author="Gann, Julie" w:date="2025-07-08T14:25:00Z" w16du:dateUtc="2025-07-08T19:25:00Z"/>
                <w:rFonts w:asciiTheme="minorHAnsi" w:hAnsiTheme="minorHAnsi" w:cstheme="minorHAnsi"/>
                <w:sz w:val="14"/>
                <w:szCs w:val="14"/>
              </w:rPr>
            </w:pPr>
          </w:p>
        </w:tc>
        <w:tc>
          <w:tcPr>
            <w:tcW w:w="1246" w:type="dxa"/>
            <w:tcPrChange w:id="1024" w:author="Gann, Julie" w:date="2025-07-08T14:32:00Z" w16du:dateUtc="2025-07-08T19:32:00Z">
              <w:tcPr>
                <w:tcW w:w="1246" w:type="dxa"/>
                <w:gridSpan w:val="2"/>
              </w:tcPr>
            </w:tcPrChange>
          </w:tcPr>
          <w:p w14:paraId="34DE9397" w14:textId="77777777" w:rsidR="00F326F8" w:rsidRPr="00CC7B68" w:rsidRDefault="00F326F8" w:rsidP="00BF7774">
            <w:pPr>
              <w:keepNext/>
              <w:keepLines/>
              <w:rPr>
                <w:ins w:id="1025"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1026" w:author="Gann, Julie" w:date="2025-07-08T14:32:00Z" w16du:dateUtc="2025-07-08T19:32:00Z">
              <w:tcPr>
                <w:tcW w:w="1122" w:type="dxa"/>
                <w:tcBorders>
                  <w:right w:val="single" w:sz="4" w:space="0" w:color="auto"/>
                </w:tcBorders>
              </w:tcPr>
            </w:tcPrChange>
          </w:tcPr>
          <w:p w14:paraId="59D0D9D3" w14:textId="77777777" w:rsidR="00F326F8" w:rsidRPr="00CC7B68" w:rsidRDefault="00F326F8" w:rsidP="00BF7774">
            <w:pPr>
              <w:keepNext/>
              <w:keepLines/>
              <w:rPr>
                <w:ins w:id="1027"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1028" w:author="Gann, Julie" w:date="2025-07-08T14:32:00Z" w16du:dateUtc="2025-07-08T19:32:00Z">
              <w:tcPr>
                <w:tcW w:w="143" w:type="dxa"/>
                <w:tcBorders>
                  <w:top w:val="nil"/>
                  <w:left w:val="single" w:sz="4" w:space="0" w:color="auto"/>
                  <w:bottom w:val="nil"/>
                  <w:right w:val="single" w:sz="4" w:space="0" w:color="auto"/>
                </w:tcBorders>
              </w:tcPr>
            </w:tcPrChange>
          </w:tcPr>
          <w:p w14:paraId="13AF7305" w14:textId="77777777" w:rsidR="00F326F8" w:rsidRPr="00CC7B68" w:rsidRDefault="00F326F8" w:rsidP="00BF7774">
            <w:pPr>
              <w:keepNext/>
              <w:keepLines/>
              <w:rPr>
                <w:ins w:id="1029"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1030" w:author="Gann, Julie" w:date="2025-07-08T14:32:00Z" w16du:dateUtc="2025-07-08T19:32:00Z">
              <w:tcPr>
                <w:tcW w:w="1350" w:type="dxa"/>
                <w:tcBorders>
                  <w:left w:val="single" w:sz="4" w:space="0" w:color="auto"/>
                </w:tcBorders>
              </w:tcPr>
            </w:tcPrChange>
          </w:tcPr>
          <w:p w14:paraId="3C4168EA" w14:textId="07F31669" w:rsidR="00F326F8" w:rsidRPr="00CC7B68" w:rsidRDefault="00F326F8" w:rsidP="00BF7774">
            <w:pPr>
              <w:keepNext/>
              <w:keepLines/>
              <w:rPr>
                <w:ins w:id="1031" w:author="Gann, Julie" w:date="2025-07-08T14:25:00Z" w16du:dateUtc="2025-07-08T19:25:00Z"/>
                <w:rFonts w:asciiTheme="minorHAnsi" w:hAnsiTheme="minorHAnsi" w:cstheme="minorHAnsi"/>
                <w:sz w:val="14"/>
                <w:szCs w:val="14"/>
              </w:rPr>
            </w:pPr>
          </w:p>
        </w:tc>
        <w:tc>
          <w:tcPr>
            <w:tcW w:w="1350" w:type="dxa"/>
            <w:tcPrChange w:id="1032" w:author="Gann, Julie" w:date="2025-07-08T14:32:00Z" w16du:dateUtc="2025-07-08T19:32:00Z">
              <w:tcPr>
                <w:tcW w:w="1350" w:type="dxa"/>
              </w:tcPr>
            </w:tcPrChange>
          </w:tcPr>
          <w:p w14:paraId="3462BD1D" w14:textId="77777777" w:rsidR="00F326F8" w:rsidRPr="00CC7B68" w:rsidRDefault="00F326F8" w:rsidP="00BF7774">
            <w:pPr>
              <w:keepNext/>
              <w:keepLines/>
              <w:rPr>
                <w:ins w:id="1033" w:author="Gann, Julie" w:date="2025-07-08T14:25:00Z" w16du:dateUtc="2025-07-08T19:25:00Z"/>
                <w:rFonts w:asciiTheme="minorHAnsi" w:hAnsiTheme="minorHAnsi" w:cstheme="minorHAnsi"/>
                <w:sz w:val="14"/>
                <w:szCs w:val="14"/>
              </w:rPr>
            </w:pPr>
          </w:p>
        </w:tc>
        <w:tc>
          <w:tcPr>
            <w:tcW w:w="1080" w:type="dxa"/>
            <w:tcPrChange w:id="1034" w:author="Gann, Julie" w:date="2025-07-08T14:32:00Z" w16du:dateUtc="2025-07-08T19:32:00Z">
              <w:tcPr>
                <w:tcW w:w="1080" w:type="dxa"/>
              </w:tcPr>
            </w:tcPrChange>
          </w:tcPr>
          <w:p w14:paraId="4AFDCEC9" w14:textId="77777777" w:rsidR="00F326F8" w:rsidRPr="00CC7B68" w:rsidRDefault="00F326F8" w:rsidP="00BF7774">
            <w:pPr>
              <w:keepNext/>
              <w:keepLines/>
              <w:rPr>
                <w:ins w:id="1035" w:author="Gann, Julie" w:date="2025-07-08T14:25:00Z" w16du:dateUtc="2025-07-08T19:25:00Z"/>
                <w:rFonts w:asciiTheme="minorHAnsi" w:hAnsiTheme="minorHAnsi" w:cstheme="minorHAnsi"/>
                <w:sz w:val="14"/>
                <w:szCs w:val="14"/>
              </w:rPr>
            </w:pPr>
          </w:p>
        </w:tc>
      </w:tr>
      <w:tr w:rsidR="00F326F8" w:rsidRPr="00CC7B68" w14:paraId="053E2CB6" w14:textId="77777777" w:rsidTr="00673A60">
        <w:trPr>
          <w:ins w:id="1036" w:author="Gann, Julie" w:date="2025-07-08T14:25:00Z"/>
          <w:trPrChange w:id="1037" w:author="Gann, Julie" w:date="2025-07-08T14:32:00Z" w16du:dateUtc="2025-07-08T19:32:00Z">
            <w:trPr>
              <w:gridBefore w:val="6"/>
            </w:trPr>
          </w:trPrChange>
        </w:trPr>
        <w:tc>
          <w:tcPr>
            <w:tcW w:w="1739" w:type="dxa"/>
            <w:tcPrChange w:id="1038" w:author="Gann, Julie" w:date="2025-07-08T14:32:00Z" w16du:dateUtc="2025-07-08T19:32:00Z">
              <w:tcPr>
                <w:tcW w:w="1620" w:type="dxa"/>
                <w:gridSpan w:val="2"/>
              </w:tcPr>
            </w:tcPrChange>
          </w:tcPr>
          <w:p w14:paraId="4690E269" w14:textId="77777777" w:rsidR="00F326F8" w:rsidRPr="00CC7B68" w:rsidRDefault="00F326F8" w:rsidP="00BF7774">
            <w:pPr>
              <w:keepNext/>
              <w:keepLines/>
              <w:rPr>
                <w:ins w:id="1039" w:author="Gann, Julie" w:date="2025-07-08T14:25:00Z" w16du:dateUtc="2025-07-08T19:25:00Z"/>
                <w:rFonts w:asciiTheme="minorHAnsi" w:hAnsiTheme="minorHAnsi" w:cstheme="minorHAnsi"/>
                <w:sz w:val="14"/>
                <w:szCs w:val="14"/>
              </w:rPr>
            </w:pPr>
          </w:p>
        </w:tc>
        <w:tc>
          <w:tcPr>
            <w:tcW w:w="938" w:type="dxa"/>
            <w:tcPrChange w:id="1040" w:author="Gann, Julie" w:date="2025-07-08T14:32:00Z" w16du:dateUtc="2025-07-08T19:32:00Z">
              <w:tcPr>
                <w:tcW w:w="938" w:type="dxa"/>
                <w:gridSpan w:val="2"/>
              </w:tcPr>
            </w:tcPrChange>
          </w:tcPr>
          <w:p w14:paraId="3F4AB215" w14:textId="77777777" w:rsidR="00F326F8" w:rsidRPr="00CC7B68" w:rsidRDefault="00F326F8" w:rsidP="00BF7774">
            <w:pPr>
              <w:keepNext/>
              <w:keepLines/>
              <w:rPr>
                <w:ins w:id="1041" w:author="Gann, Julie" w:date="2025-07-08T14:25:00Z" w16du:dateUtc="2025-07-08T19:25:00Z"/>
                <w:rFonts w:asciiTheme="minorHAnsi" w:hAnsiTheme="minorHAnsi" w:cstheme="minorHAnsi"/>
                <w:sz w:val="14"/>
                <w:szCs w:val="14"/>
              </w:rPr>
            </w:pPr>
          </w:p>
        </w:tc>
        <w:tc>
          <w:tcPr>
            <w:tcW w:w="1246" w:type="dxa"/>
            <w:tcPrChange w:id="1042" w:author="Gann, Julie" w:date="2025-07-08T14:32:00Z" w16du:dateUtc="2025-07-08T19:32:00Z">
              <w:tcPr>
                <w:tcW w:w="1246" w:type="dxa"/>
                <w:gridSpan w:val="2"/>
              </w:tcPr>
            </w:tcPrChange>
          </w:tcPr>
          <w:p w14:paraId="2F9EA499" w14:textId="77777777" w:rsidR="00F326F8" w:rsidRPr="00CC7B68" w:rsidRDefault="00F326F8" w:rsidP="00BF7774">
            <w:pPr>
              <w:keepNext/>
              <w:keepLines/>
              <w:rPr>
                <w:ins w:id="1043" w:author="Gann, Julie" w:date="2025-07-08T14:25:00Z" w16du:dateUtc="2025-07-08T19:25:00Z"/>
                <w:rFonts w:asciiTheme="minorHAnsi" w:hAnsiTheme="minorHAnsi" w:cstheme="minorHAnsi"/>
                <w:sz w:val="14"/>
                <w:szCs w:val="14"/>
              </w:rPr>
            </w:pPr>
          </w:p>
        </w:tc>
        <w:tc>
          <w:tcPr>
            <w:tcW w:w="1122" w:type="dxa"/>
            <w:tcBorders>
              <w:right w:val="single" w:sz="4" w:space="0" w:color="auto"/>
            </w:tcBorders>
            <w:tcPrChange w:id="1044" w:author="Gann, Julie" w:date="2025-07-08T14:32:00Z" w16du:dateUtc="2025-07-08T19:32:00Z">
              <w:tcPr>
                <w:tcW w:w="1122" w:type="dxa"/>
                <w:tcBorders>
                  <w:right w:val="single" w:sz="4" w:space="0" w:color="auto"/>
                </w:tcBorders>
              </w:tcPr>
            </w:tcPrChange>
          </w:tcPr>
          <w:p w14:paraId="741D5AAB" w14:textId="77777777" w:rsidR="00F326F8" w:rsidRPr="00CC7B68" w:rsidRDefault="00F326F8" w:rsidP="00BF7774">
            <w:pPr>
              <w:keepNext/>
              <w:keepLines/>
              <w:rPr>
                <w:ins w:id="1045" w:author="Gann, Julie" w:date="2025-07-08T14:25:00Z" w16du:dateUtc="2025-07-08T19:25:00Z"/>
                <w:rFonts w:asciiTheme="minorHAnsi" w:hAnsiTheme="minorHAnsi" w:cstheme="minorHAnsi"/>
                <w:sz w:val="14"/>
                <w:szCs w:val="14"/>
              </w:rPr>
            </w:pPr>
          </w:p>
        </w:tc>
        <w:tc>
          <w:tcPr>
            <w:tcW w:w="143" w:type="dxa"/>
            <w:tcBorders>
              <w:top w:val="nil"/>
              <w:left w:val="single" w:sz="4" w:space="0" w:color="auto"/>
              <w:bottom w:val="nil"/>
              <w:right w:val="single" w:sz="4" w:space="0" w:color="auto"/>
            </w:tcBorders>
            <w:tcPrChange w:id="1046" w:author="Gann, Julie" w:date="2025-07-08T14:32:00Z" w16du:dateUtc="2025-07-08T19:32:00Z">
              <w:tcPr>
                <w:tcW w:w="143" w:type="dxa"/>
                <w:tcBorders>
                  <w:top w:val="nil"/>
                  <w:left w:val="single" w:sz="4" w:space="0" w:color="auto"/>
                  <w:bottom w:val="nil"/>
                  <w:right w:val="single" w:sz="4" w:space="0" w:color="auto"/>
                </w:tcBorders>
              </w:tcPr>
            </w:tcPrChange>
          </w:tcPr>
          <w:p w14:paraId="10445914" w14:textId="77777777" w:rsidR="00F326F8" w:rsidRPr="00CC7B68" w:rsidRDefault="00F326F8" w:rsidP="00BF7774">
            <w:pPr>
              <w:keepNext/>
              <w:keepLines/>
              <w:rPr>
                <w:ins w:id="1047"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1048" w:author="Gann, Julie" w:date="2025-07-08T14:32:00Z" w16du:dateUtc="2025-07-08T19:32:00Z">
              <w:tcPr>
                <w:tcW w:w="1350" w:type="dxa"/>
                <w:tcBorders>
                  <w:left w:val="single" w:sz="4" w:space="0" w:color="auto"/>
                </w:tcBorders>
              </w:tcPr>
            </w:tcPrChange>
          </w:tcPr>
          <w:p w14:paraId="252C5134" w14:textId="01C2264F" w:rsidR="00F326F8" w:rsidRPr="00CC7B68" w:rsidRDefault="00F326F8" w:rsidP="00BF7774">
            <w:pPr>
              <w:keepNext/>
              <w:keepLines/>
              <w:rPr>
                <w:ins w:id="1049" w:author="Gann, Julie" w:date="2025-07-08T14:25:00Z" w16du:dateUtc="2025-07-08T19:25:00Z"/>
                <w:rFonts w:asciiTheme="minorHAnsi" w:hAnsiTheme="minorHAnsi" w:cstheme="minorHAnsi"/>
                <w:sz w:val="14"/>
                <w:szCs w:val="14"/>
              </w:rPr>
            </w:pPr>
          </w:p>
        </w:tc>
        <w:tc>
          <w:tcPr>
            <w:tcW w:w="1350" w:type="dxa"/>
            <w:tcPrChange w:id="1050" w:author="Gann, Julie" w:date="2025-07-08T14:32:00Z" w16du:dateUtc="2025-07-08T19:32:00Z">
              <w:tcPr>
                <w:tcW w:w="1350" w:type="dxa"/>
              </w:tcPr>
            </w:tcPrChange>
          </w:tcPr>
          <w:p w14:paraId="3033EDC4" w14:textId="77777777" w:rsidR="00F326F8" w:rsidRPr="00CC7B68" w:rsidRDefault="00F326F8" w:rsidP="00BF7774">
            <w:pPr>
              <w:keepNext/>
              <w:keepLines/>
              <w:rPr>
                <w:ins w:id="1051" w:author="Gann, Julie" w:date="2025-07-08T14:25:00Z" w16du:dateUtc="2025-07-08T19:25:00Z"/>
                <w:rFonts w:asciiTheme="minorHAnsi" w:hAnsiTheme="minorHAnsi" w:cstheme="minorHAnsi"/>
                <w:sz w:val="14"/>
                <w:szCs w:val="14"/>
              </w:rPr>
            </w:pPr>
          </w:p>
        </w:tc>
        <w:tc>
          <w:tcPr>
            <w:tcW w:w="1080" w:type="dxa"/>
            <w:tcPrChange w:id="1052" w:author="Gann, Julie" w:date="2025-07-08T14:32:00Z" w16du:dateUtc="2025-07-08T19:32:00Z">
              <w:tcPr>
                <w:tcW w:w="1080" w:type="dxa"/>
              </w:tcPr>
            </w:tcPrChange>
          </w:tcPr>
          <w:p w14:paraId="533542AE" w14:textId="77777777" w:rsidR="00F326F8" w:rsidRPr="00CC7B68" w:rsidRDefault="00F326F8" w:rsidP="00BF7774">
            <w:pPr>
              <w:keepNext/>
              <w:keepLines/>
              <w:rPr>
                <w:ins w:id="1053" w:author="Gann, Julie" w:date="2025-07-08T14:25:00Z" w16du:dateUtc="2025-07-08T19:25:00Z"/>
                <w:rFonts w:asciiTheme="minorHAnsi" w:hAnsiTheme="minorHAnsi" w:cstheme="minorHAnsi"/>
                <w:sz w:val="14"/>
                <w:szCs w:val="14"/>
              </w:rPr>
            </w:pPr>
          </w:p>
        </w:tc>
      </w:tr>
      <w:tr w:rsidR="00F326F8" w:rsidRPr="00CC7B68" w14:paraId="1BE732E3" w14:textId="77777777" w:rsidTr="00673A60">
        <w:trPr>
          <w:ins w:id="1054" w:author="Gann, Julie" w:date="2025-07-08T14:29:00Z"/>
          <w:trPrChange w:id="1055" w:author="Gann, Julie" w:date="2025-07-08T14:32:00Z" w16du:dateUtc="2025-07-08T19:32:00Z">
            <w:trPr>
              <w:gridBefore w:val="6"/>
            </w:trPr>
          </w:trPrChange>
        </w:trPr>
        <w:tc>
          <w:tcPr>
            <w:tcW w:w="1739" w:type="dxa"/>
            <w:tcPrChange w:id="1056" w:author="Gann, Julie" w:date="2025-07-08T14:32:00Z" w16du:dateUtc="2025-07-08T19:32:00Z">
              <w:tcPr>
                <w:tcW w:w="1620" w:type="dxa"/>
                <w:gridSpan w:val="2"/>
              </w:tcPr>
            </w:tcPrChange>
          </w:tcPr>
          <w:p w14:paraId="662D6EA5" w14:textId="0255DC35" w:rsidR="00F326F8" w:rsidRPr="00171B0B" w:rsidRDefault="00F326F8">
            <w:pPr>
              <w:keepNext/>
              <w:keepLines/>
              <w:jc w:val="right"/>
              <w:rPr>
                <w:ins w:id="1057" w:author="Gann, Julie" w:date="2025-07-08T14:29:00Z" w16du:dateUtc="2025-07-08T19:29:00Z"/>
                <w:rFonts w:asciiTheme="minorHAnsi" w:hAnsiTheme="minorHAnsi" w:cstheme="minorHAnsi"/>
                <w:b/>
                <w:bCs/>
                <w:sz w:val="14"/>
                <w:szCs w:val="14"/>
                <w:rPrChange w:id="1058" w:author="Gann, Julie" w:date="2025-07-09T11:10:00Z" w16du:dateUtc="2025-07-09T16:10:00Z">
                  <w:rPr>
                    <w:ins w:id="1059" w:author="Gann, Julie" w:date="2025-07-08T14:29:00Z" w16du:dateUtc="2025-07-08T19:29:00Z"/>
                    <w:rFonts w:asciiTheme="minorHAnsi" w:hAnsiTheme="minorHAnsi" w:cstheme="minorHAnsi"/>
                    <w:sz w:val="14"/>
                    <w:szCs w:val="14"/>
                  </w:rPr>
                </w:rPrChange>
              </w:rPr>
              <w:pPrChange w:id="1060" w:author="Gann, Julie" w:date="2025-07-08T14:30:00Z" w16du:dateUtc="2025-07-08T19:30:00Z">
                <w:pPr>
                  <w:keepNext/>
                  <w:keepLines/>
                </w:pPr>
              </w:pPrChange>
            </w:pPr>
            <w:ins w:id="1061" w:author="Gann, Julie" w:date="2025-07-08T14:29:00Z" w16du:dateUtc="2025-07-08T19:29:00Z">
              <w:r w:rsidRPr="00171B0B">
                <w:rPr>
                  <w:rFonts w:asciiTheme="minorHAnsi" w:hAnsiTheme="minorHAnsi" w:cstheme="minorHAnsi"/>
                  <w:b/>
                  <w:bCs/>
                  <w:sz w:val="14"/>
                  <w:szCs w:val="14"/>
                  <w:rPrChange w:id="1062" w:author="Gann, Julie" w:date="2025-07-09T11:10:00Z" w16du:dateUtc="2025-07-09T16:10:00Z">
                    <w:rPr>
                      <w:rFonts w:asciiTheme="minorHAnsi" w:hAnsiTheme="minorHAnsi" w:cstheme="minorHAnsi"/>
                      <w:sz w:val="14"/>
                      <w:szCs w:val="14"/>
                    </w:rPr>
                  </w:rPrChange>
                </w:rPr>
                <w:t>Aggregate Total</w:t>
              </w:r>
            </w:ins>
          </w:p>
        </w:tc>
        <w:tc>
          <w:tcPr>
            <w:tcW w:w="938" w:type="dxa"/>
            <w:tcPrChange w:id="1063" w:author="Gann, Julie" w:date="2025-07-08T14:32:00Z" w16du:dateUtc="2025-07-08T19:32:00Z">
              <w:tcPr>
                <w:tcW w:w="938" w:type="dxa"/>
                <w:gridSpan w:val="2"/>
              </w:tcPr>
            </w:tcPrChange>
          </w:tcPr>
          <w:p w14:paraId="77FA98B0" w14:textId="77777777" w:rsidR="00F326F8" w:rsidRPr="00CC7B68" w:rsidRDefault="00F326F8" w:rsidP="00BF7774">
            <w:pPr>
              <w:keepNext/>
              <w:keepLines/>
              <w:rPr>
                <w:ins w:id="1064" w:author="Gann, Julie" w:date="2025-07-08T14:29:00Z" w16du:dateUtc="2025-07-08T19:29:00Z"/>
                <w:rFonts w:asciiTheme="minorHAnsi" w:hAnsiTheme="minorHAnsi" w:cstheme="minorHAnsi"/>
                <w:sz w:val="14"/>
                <w:szCs w:val="14"/>
              </w:rPr>
            </w:pPr>
          </w:p>
        </w:tc>
        <w:tc>
          <w:tcPr>
            <w:tcW w:w="1246" w:type="dxa"/>
            <w:tcPrChange w:id="1065" w:author="Gann, Julie" w:date="2025-07-08T14:32:00Z" w16du:dateUtc="2025-07-08T19:32:00Z">
              <w:tcPr>
                <w:tcW w:w="1246" w:type="dxa"/>
                <w:gridSpan w:val="2"/>
              </w:tcPr>
            </w:tcPrChange>
          </w:tcPr>
          <w:p w14:paraId="63C09597" w14:textId="77777777" w:rsidR="00F326F8" w:rsidRPr="00CC7B68" w:rsidRDefault="00F326F8" w:rsidP="00BF7774">
            <w:pPr>
              <w:keepNext/>
              <w:keepLines/>
              <w:rPr>
                <w:ins w:id="1066" w:author="Gann, Julie" w:date="2025-07-08T14:29:00Z" w16du:dateUtc="2025-07-08T19:29:00Z"/>
                <w:rFonts w:asciiTheme="minorHAnsi" w:hAnsiTheme="minorHAnsi" w:cstheme="minorHAnsi"/>
                <w:sz w:val="14"/>
                <w:szCs w:val="14"/>
              </w:rPr>
            </w:pPr>
          </w:p>
        </w:tc>
        <w:tc>
          <w:tcPr>
            <w:tcW w:w="1122" w:type="dxa"/>
            <w:tcBorders>
              <w:right w:val="single" w:sz="4" w:space="0" w:color="auto"/>
            </w:tcBorders>
            <w:tcPrChange w:id="1067" w:author="Gann, Julie" w:date="2025-07-08T14:32:00Z" w16du:dateUtc="2025-07-08T19:32:00Z">
              <w:tcPr>
                <w:tcW w:w="1122" w:type="dxa"/>
                <w:tcBorders>
                  <w:right w:val="single" w:sz="4" w:space="0" w:color="auto"/>
                </w:tcBorders>
              </w:tcPr>
            </w:tcPrChange>
          </w:tcPr>
          <w:p w14:paraId="6E37B338" w14:textId="77777777" w:rsidR="00F326F8" w:rsidRPr="00CC7B68" w:rsidRDefault="00F326F8" w:rsidP="00BF7774">
            <w:pPr>
              <w:keepNext/>
              <w:keepLines/>
              <w:rPr>
                <w:ins w:id="1068" w:author="Gann, Julie" w:date="2025-07-08T14:29:00Z" w16du:dateUtc="2025-07-08T19:29:00Z"/>
                <w:rFonts w:asciiTheme="minorHAnsi" w:hAnsiTheme="minorHAnsi" w:cstheme="minorHAnsi"/>
                <w:sz w:val="14"/>
                <w:szCs w:val="14"/>
              </w:rPr>
            </w:pPr>
          </w:p>
        </w:tc>
        <w:tc>
          <w:tcPr>
            <w:tcW w:w="143" w:type="dxa"/>
            <w:tcBorders>
              <w:top w:val="nil"/>
              <w:left w:val="single" w:sz="4" w:space="0" w:color="auto"/>
              <w:bottom w:val="single" w:sz="4" w:space="0" w:color="auto"/>
              <w:right w:val="single" w:sz="4" w:space="0" w:color="auto"/>
            </w:tcBorders>
            <w:tcPrChange w:id="1069" w:author="Gann, Julie" w:date="2025-07-08T14:32:00Z" w16du:dateUtc="2025-07-08T19:32:00Z">
              <w:tcPr>
                <w:tcW w:w="143" w:type="dxa"/>
                <w:tcBorders>
                  <w:top w:val="nil"/>
                  <w:left w:val="single" w:sz="4" w:space="0" w:color="auto"/>
                  <w:bottom w:val="single" w:sz="4" w:space="0" w:color="auto"/>
                  <w:right w:val="single" w:sz="4" w:space="0" w:color="auto"/>
                </w:tcBorders>
              </w:tcPr>
            </w:tcPrChange>
          </w:tcPr>
          <w:p w14:paraId="49B57B4C" w14:textId="77777777" w:rsidR="00F326F8" w:rsidRPr="00CC7B68" w:rsidRDefault="00F326F8" w:rsidP="00BF7774">
            <w:pPr>
              <w:keepNext/>
              <w:keepLines/>
              <w:rPr>
                <w:ins w:id="1070" w:author="Gann, Julie" w:date="2025-07-08T14:30:00Z" w16du:dateUtc="2025-07-08T19:30:00Z"/>
                <w:rFonts w:asciiTheme="minorHAnsi" w:hAnsiTheme="minorHAnsi" w:cstheme="minorHAnsi"/>
                <w:sz w:val="14"/>
                <w:szCs w:val="14"/>
              </w:rPr>
            </w:pPr>
          </w:p>
        </w:tc>
        <w:tc>
          <w:tcPr>
            <w:tcW w:w="1350" w:type="dxa"/>
            <w:tcBorders>
              <w:left w:val="single" w:sz="4" w:space="0" w:color="auto"/>
            </w:tcBorders>
            <w:tcPrChange w:id="1071" w:author="Gann, Julie" w:date="2025-07-08T14:32:00Z" w16du:dateUtc="2025-07-08T19:32:00Z">
              <w:tcPr>
                <w:tcW w:w="1350" w:type="dxa"/>
                <w:tcBorders>
                  <w:left w:val="single" w:sz="4" w:space="0" w:color="auto"/>
                </w:tcBorders>
              </w:tcPr>
            </w:tcPrChange>
          </w:tcPr>
          <w:p w14:paraId="69E364BA" w14:textId="00835737" w:rsidR="00F326F8" w:rsidRPr="00CC7B68" w:rsidRDefault="00F326F8" w:rsidP="00BF7774">
            <w:pPr>
              <w:keepNext/>
              <w:keepLines/>
              <w:rPr>
                <w:ins w:id="1072" w:author="Gann, Julie" w:date="2025-07-08T14:29:00Z" w16du:dateUtc="2025-07-08T19:29:00Z"/>
                <w:rFonts w:asciiTheme="minorHAnsi" w:hAnsiTheme="minorHAnsi" w:cstheme="minorHAnsi"/>
                <w:sz w:val="14"/>
                <w:szCs w:val="14"/>
              </w:rPr>
            </w:pPr>
          </w:p>
        </w:tc>
        <w:tc>
          <w:tcPr>
            <w:tcW w:w="1350" w:type="dxa"/>
            <w:tcPrChange w:id="1073" w:author="Gann, Julie" w:date="2025-07-08T14:32:00Z" w16du:dateUtc="2025-07-08T19:32:00Z">
              <w:tcPr>
                <w:tcW w:w="1350" w:type="dxa"/>
              </w:tcPr>
            </w:tcPrChange>
          </w:tcPr>
          <w:p w14:paraId="539C174D" w14:textId="77777777" w:rsidR="00F326F8" w:rsidRPr="00CC7B68" w:rsidRDefault="00F326F8" w:rsidP="00BF7774">
            <w:pPr>
              <w:keepNext/>
              <w:keepLines/>
              <w:rPr>
                <w:ins w:id="1074" w:author="Gann, Julie" w:date="2025-07-08T14:29:00Z" w16du:dateUtc="2025-07-08T19:29:00Z"/>
                <w:rFonts w:asciiTheme="minorHAnsi" w:hAnsiTheme="minorHAnsi" w:cstheme="minorHAnsi"/>
                <w:sz w:val="14"/>
                <w:szCs w:val="14"/>
              </w:rPr>
            </w:pPr>
          </w:p>
        </w:tc>
        <w:tc>
          <w:tcPr>
            <w:tcW w:w="1080" w:type="dxa"/>
            <w:tcPrChange w:id="1075" w:author="Gann, Julie" w:date="2025-07-08T14:32:00Z" w16du:dateUtc="2025-07-08T19:32:00Z">
              <w:tcPr>
                <w:tcW w:w="1080" w:type="dxa"/>
              </w:tcPr>
            </w:tcPrChange>
          </w:tcPr>
          <w:p w14:paraId="2636B5BF" w14:textId="77777777" w:rsidR="00F326F8" w:rsidRPr="00CC7B68" w:rsidRDefault="00F326F8" w:rsidP="00BF7774">
            <w:pPr>
              <w:keepNext/>
              <w:keepLines/>
              <w:rPr>
                <w:ins w:id="1076" w:author="Gann, Julie" w:date="2025-07-08T14:29:00Z" w16du:dateUtc="2025-07-08T19:29:00Z"/>
                <w:rFonts w:asciiTheme="minorHAnsi" w:hAnsiTheme="minorHAnsi" w:cstheme="minorHAnsi"/>
                <w:sz w:val="14"/>
                <w:szCs w:val="14"/>
              </w:rPr>
            </w:pPr>
          </w:p>
        </w:tc>
      </w:tr>
    </w:tbl>
    <w:p w14:paraId="2B4BBCB7" w14:textId="77777777" w:rsidR="00485ED6" w:rsidRPr="00891EA2" w:rsidRDefault="00485ED6" w:rsidP="00673A60">
      <w:pPr>
        <w:rPr>
          <w:ins w:id="1077" w:author="Gann, Julie" w:date="2025-07-08T14:25:00Z" w16du:dateUtc="2025-07-08T19:25:00Z"/>
          <w:rFonts w:asciiTheme="minorHAnsi" w:hAnsiTheme="minorHAnsi" w:cstheme="minorHAnsi"/>
        </w:rPr>
      </w:pPr>
    </w:p>
    <w:p w14:paraId="68BD6302" w14:textId="3491DEC0" w:rsidR="00340D1B" w:rsidRDefault="00711CBA" w:rsidP="00650339">
      <w:pPr>
        <w:pStyle w:val="BodyText2"/>
        <w:rPr>
          <w:rFonts w:asciiTheme="minorHAnsi" w:hAnsiTheme="minorHAnsi" w:cstheme="minorHAnsi"/>
          <w:b w:val="0"/>
          <w:bCs w:val="0"/>
          <w:szCs w:val="22"/>
        </w:rPr>
      </w:pPr>
      <w:r w:rsidRPr="00A37457">
        <w:rPr>
          <w:rFonts w:asciiTheme="minorHAnsi" w:hAnsiTheme="minorHAnsi" w:cstheme="minorHAnsi"/>
          <w:szCs w:val="22"/>
        </w:rPr>
        <w:t xml:space="preserve">Staff Review Completed by: </w:t>
      </w:r>
      <w:r w:rsidRPr="00A37457">
        <w:rPr>
          <w:rFonts w:asciiTheme="minorHAnsi" w:hAnsiTheme="minorHAnsi" w:cstheme="minorHAnsi"/>
          <w:b w:val="0"/>
          <w:bCs w:val="0"/>
          <w:szCs w:val="22"/>
        </w:rPr>
        <w:t>Julie Gann, NAIC Staff—</w:t>
      </w:r>
      <w:r w:rsidR="00A37457">
        <w:rPr>
          <w:rFonts w:asciiTheme="minorHAnsi" w:hAnsiTheme="minorHAnsi" w:cstheme="minorHAnsi"/>
          <w:b w:val="0"/>
          <w:bCs w:val="0"/>
          <w:szCs w:val="22"/>
        </w:rPr>
        <w:t>June 2025</w:t>
      </w:r>
    </w:p>
    <w:p w14:paraId="7B6A1848" w14:textId="77777777" w:rsidR="00BC1216" w:rsidRDefault="00BC1216" w:rsidP="00650339">
      <w:pPr>
        <w:pStyle w:val="BodyText2"/>
        <w:rPr>
          <w:rFonts w:asciiTheme="minorHAnsi" w:hAnsiTheme="minorHAnsi" w:cstheme="minorHAnsi"/>
          <w:b w:val="0"/>
          <w:bCs w:val="0"/>
          <w:szCs w:val="22"/>
        </w:rPr>
      </w:pPr>
    </w:p>
    <w:p w14:paraId="22558C2E" w14:textId="77777777" w:rsidR="00BC1216" w:rsidRPr="00A54018" w:rsidRDefault="00BC1216" w:rsidP="00BC1216">
      <w:pPr>
        <w:pStyle w:val="BodyText2"/>
        <w:rPr>
          <w:rFonts w:asciiTheme="minorHAnsi" w:hAnsiTheme="minorHAnsi" w:cstheme="minorHAnsi"/>
          <w:b w:val="0"/>
          <w:szCs w:val="22"/>
        </w:rPr>
      </w:pPr>
      <w:r>
        <w:rPr>
          <w:rFonts w:asciiTheme="minorHAnsi" w:hAnsiTheme="minorHAnsi" w:cstheme="minorHAnsi"/>
          <w:szCs w:val="22"/>
        </w:rPr>
        <w:t>Status</w:t>
      </w:r>
      <w:r w:rsidRPr="00A54018">
        <w:rPr>
          <w:rFonts w:asciiTheme="minorHAnsi" w:hAnsiTheme="minorHAnsi" w:cstheme="minorHAnsi"/>
          <w:szCs w:val="22"/>
        </w:rPr>
        <w:t xml:space="preserve">: </w:t>
      </w:r>
    </w:p>
    <w:p w14:paraId="1A615062" w14:textId="7C7B45C6" w:rsidR="00BC1216" w:rsidRDefault="00BC1216" w:rsidP="00BC1216">
      <w:pPr>
        <w:pStyle w:val="BodyText2"/>
        <w:rPr>
          <w:rFonts w:asciiTheme="minorHAnsi" w:hAnsiTheme="minorHAnsi" w:cstheme="minorHAnsi"/>
          <w:b w:val="0"/>
          <w:bCs w:val="0"/>
          <w:szCs w:val="22"/>
        </w:rPr>
      </w:pPr>
      <w:r>
        <w:rPr>
          <w:rFonts w:asciiTheme="minorHAnsi" w:hAnsiTheme="minorHAnsi" w:cstheme="minorHAnsi"/>
          <w:b w:val="0"/>
          <w:bCs w:val="0"/>
          <w:szCs w:val="22"/>
        </w:rPr>
        <w:t xml:space="preserve">On August 11, 2025, </w:t>
      </w:r>
      <w:r w:rsidRPr="00177DBC">
        <w:rPr>
          <w:rFonts w:asciiTheme="minorHAnsi" w:hAnsiTheme="minorHAnsi" w:cstheme="minorHAnsi"/>
          <w:b w:val="0"/>
          <w:bCs w:val="0"/>
          <w:szCs w:val="22"/>
        </w:rPr>
        <w:t>the Statutory Accounting Principles (E) Working Group</w:t>
      </w:r>
      <w:r w:rsidR="00947569">
        <w:rPr>
          <w:rFonts w:asciiTheme="minorHAnsi" w:hAnsiTheme="minorHAnsi" w:cstheme="minorHAnsi"/>
          <w:b w:val="0"/>
          <w:bCs w:val="0"/>
          <w:szCs w:val="22"/>
        </w:rPr>
        <w:t xml:space="preserve"> exposed </w:t>
      </w:r>
      <w:r w:rsidR="00947569" w:rsidRPr="00947569">
        <w:rPr>
          <w:rFonts w:asciiTheme="minorHAnsi" w:hAnsiTheme="minorHAnsi" w:cstheme="minorHAnsi"/>
          <w:b w:val="0"/>
          <w:bCs w:val="0"/>
          <w:szCs w:val="22"/>
        </w:rPr>
        <w:t>revisions to improve utilization of existing disclosures, clarify guidance, and incorporate consistent locations and frequency for specific debt security disclosures</w:t>
      </w:r>
      <w:r w:rsidR="003F1196">
        <w:rPr>
          <w:rFonts w:asciiTheme="minorHAnsi" w:hAnsiTheme="minorHAnsi" w:cstheme="minorHAnsi"/>
          <w:b w:val="0"/>
          <w:bCs w:val="0"/>
          <w:szCs w:val="22"/>
        </w:rPr>
        <w:t>, as illustrated above</w:t>
      </w:r>
      <w:r w:rsidR="00947569" w:rsidRPr="00947569">
        <w:rPr>
          <w:rFonts w:asciiTheme="minorHAnsi" w:hAnsiTheme="minorHAnsi" w:cstheme="minorHAnsi"/>
          <w:b w:val="0"/>
          <w:bCs w:val="0"/>
          <w:szCs w:val="22"/>
        </w:rPr>
        <w:t xml:space="preserve">. </w:t>
      </w:r>
      <w:r w:rsidR="003F1196">
        <w:rPr>
          <w:rFonts w:asciiTheme="minorHAnsi" w:hAnsiTheme="minorHAnsi" w:cstheme="minorHAnsi"/>
          <w:b w:val="0"/>
          <w:bCs w:val="0"/>
          <w:szCs w:val="22"/>
        </w:rPr>
        <w:t>As detailed, t</w:t>
      </w:r>
      <w:r w:rsidR="00947569" w:rsidRPr="00947569">
        <w:rPr>
          <w:rFonts w:asciiTheme="minorHAnsi" w:hAnsiTheme="minorHAnsi" w:cstheme="minorHAnsi"/>
          <w:b w:val="0"/>
          <w:bCs w:val="0"/>
          <w:szCs w:val="22"/>
        </w:rPr>
        <w:t xml:space="preserve">he </w:t>
      </w:r>
      <w:r w:rsidR="001605E6">
        <w:rPr>
          <w:rFonts w:asciiTheme="minorHAnsi" w:hAnsiTheme="minorHAnsi" w:cstheme="minorHAnsi"/>
          <w:b w:val="0"/>
          <w:bCs w:val="0"/>
          <w:szCs w:val="22"/>
        </w:rPr>
        <w:t>exposure</w:t>
      </w:r>
      <w:r w:rsidR="00947569" w:rsidRPr="00947569">
        <w:rPr>
          <w:rFonts w:asciiTheme="minorHAnsi" w:hAnsiTheme="minorHAnsi" w:cstheme="minorHAnsi"/>
          <w:b w:val="0"/>
          <w:bCs w:val="0"/>
          <w:szCs w:val="22"/>
        </w:rPr>
        <w:t xml:space="preserve"> also </w:t>
      </w:r>
      <w:r w:rsidR="003F1196">
        <w:rPr>
          <w:rFonts w:asciiTheme="minorHAnsi" w:hAnsiTheme="minorHAnsi" w:cstheme="minorHAnsi"/>
          <w:b w:val="0"/>
          <w:bCs w:val="0"/>
          <w:szCs w:val="22"/>
        </w:rPr>
        <w:t xml:space="preserve">includes </w:t>
      </w:r>
      <w:r w:rsidR="00947569" w:rsidRPr="00947569">
        <w:rPr>
          <w:rFonts w:asciiTheme="minorHAnsi" w:hAnsiTheme="minorHAnsi" w:cstheme="minorHAnsi"/>
          <w:b w:val="0"/>
          <w:bCs w:val="0"/>
          <w:szCs w:val="22"/>
        </w:rPr>
        <w:t>disclosures for residuals</w:t>
      </w:r>
      <w:r w:rsidR="00607885">
        <w:rPr>
          <w:rFonts w:asciiTheme="minorHAnsi" w:hAnsiTheme="minorHAnsi" w:cstheme="minorHAnsi"/>
          <w:b w:val="0"/>
          <w:bCs w:val="0"/>
          <w:szCs w:val="22"/>
        </w:rPr>
        <w:t xml:space="preserve"> to</w:t>
      </w:r>
      <w:r w:rsidR="00947569" w:rsidRPr="00947569">
        <w:rPr>
          <w:rFonts w:asciiTheme="minorHAnsi" w:hAnsiTheme="minorHAnsi" w:cstheme="minorHAnsi"/>
          <w:b w:val="0"/>
          <w:bCs w:val="0"/>
          <w:szCs w:val="22"/>
        </w:rPr>
        <w:t xml:space="preserve"> identify the company’s measurement method, whether the company is transitioning from the practical expedient to the allowable earned yield (AEY) method, and for those following the AEY method, information comparable to SSAP No. 43 for impaired securities. </w:t>
      </w:r>
      <w:r w:rsidR="003F1196">
        <w:rPr>
          <w:rFonts w:asciiTheme="minorHAnsi" w:hAnsiTheme="minorHAnsi" w:cstheme="minorHAnsi"/>
          <w:b w:val="0"/>
          <w:bCs w:val="0"/>
          <w:szCs w:val="22"/>
        </w:rPr>
        <w:t>With exposure, the Working Group directed staff to sponsor a blanks proposal</w:t>
      </w:r>
      <w:r w:rsidR="00BA5E1E">
        <w:rPr>
          <w:rFonts w:asciiTheme="minorHAnsi" w:hAnsiTheme="minorHAnsi" w:cstheme="minorHAnsi"/>
          <w:b w:val="0"/>
          <w:bCs w:val="0"/>
          <w:szCs w:val="22"/>
        </w:rPr>
        <w:t xml:space="preserve"> with the intent for the disclosure revisions to be in effect for December 31, 2026. </w:t>
      </w:r>
    </w:p>
    <w:p w14:paraId="469CDF3E" w14:textId="77777777" w:rsidR="004C28D0" w:rsidRDefault="004C28D0" w:rsidP="00650339">
      <w:pPr>
        <w:pStyle w:val="BodyText2"/>
        <w:rPr>
          <w:rFonts w:asciiTheme="minorHAnsi" w:hAnsiTheme="minorHAnsi" w:cstheme="minorHAnsi"/>
          <w:sz w:val="16"/>
          <w:szCs w:val="16"/>
        </w:rPr>
      </w:pPr>
    </w:p>
    <w:p w14:paraId="1BC9017F" w14:textId="72D5D207" w:rsidR="00B21A96" w:rsidRPr="00D54DA0" w:rsidRDefault="00B21A96" w:rsidP="00D54DA0">
      <w:pPr>
        <w:rPr>
          <w:rFonts w:asciiTheme="minorHAnsi" w:hAnsiTheme="minorHAnsi" w:cstheme="minorHAnsi"/>
          <w:sz w:val="16"/>
          <w:szCs w:val="16"/>
        </w:rPr>
      </w:pPr>
      <w:r w:rsidRPr="00A54018">
        <w:rPr>
          <w:rFonts w:asciiTheme="minorHAnsi" w:hAnsiTheme="minorHAnsi" w:cstheme="minorHAnsi"/>
          <w:sz w:val="16"/>
          <w:szCs w:val="16"/>
        </w:rPr>
        <w:fldChar w:fldCharType="begin"/>
      </w:r>
      <w:r w:rsidRPr="00A54018">
        <w:rPr>
          <w:rFonts w:asciiTheme="minorHAnsi" w:hAnsiTheme="minorHAnsi" w:cstheme="minorHAnsi"/>
          <w:sz w:val="16"/>
          <w:szCs w:val="16"/>
        </w:rPr>
        <w:instrText xml:space="preserve"> FILENAME \p </w:instrText>
      </w:r>
      <w:r w:rsidRPr="00A54018">
        <w:rPr>
          <w:rFonts w:asciiTheme="minorHAnsi" w:hAnsiTheme="minorHAnsi" w:cstheme="minorHAnsi"/>
          <w:sz w:val="16"/>
          <w:szCs w:val="16"/>
        </w:rPr>
        <w:fldChar w:fldCharType="separate"/>
      </w:r>
      <w:r w:rsidR="00057572">
        <w:rPr>
          <w:rFonts w:asciiTheme="minorHAnsi" w:hAnsiTheme="minorHAnsi" w:cstheme="minorHAnsi"/>
          <w:noProof/>
          <w:sz w:val="16"/>
          <w:szCs w:val="16"/>
        </w:rPr>
        <w:t>https://naiconline.sharepoint.com/teams/FRSStatutoryAccounting/National Meetings/A. National Meeting Materials/2025/12-9-25 Fall National Meeting/Hearing/07 - 25-20 - Debt Disclosures.docx</w:t>
      </w:r>
      <w:r w:rsidRPr="00A54018">
        <w:rPr>
          <w:rFonts w:asciiTheme="minorHAnsi" w:hAnsiTheme="minorHAnsi" w:cstheme="minorHAnsi"/>
          <w:sz w:val="16"/>
          <w:szCs w:val="16"/>
        </w:rPr>
        <w:fldChar w:fldCharType="end"/>
      </w:r>
    </w:p>
    <w:sectPr w:rsidR="00B21A96" w:rsidRPr="00D54DA0" w:rsidSect="00152C06">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4B325" w14:textId="77777777" w:rsidR="003346B5" w:rsidRDefault="003346B5">
      <w:r>
        <w:separator/>
      </w:r>
    </w:p>
  </w:endnote>
  <w:endnote w:type="continuationSeparator" w:id="0">
    <w:p w14:paraId="53CA26A0" w14:textId="77777777" w:rsidR="003346B5" w:rsidRDefault="003346B5">
      <w:r>
        <w:continuationSeparator/>
      </w:r>
    </w:p>
  </w:endnote>
  <w:endnote w:type="continuationNotice" w:id="1">
    <w:p w14:paraId="54B243F9" w14:textId="77777777" w:rsidR="003346B5" w:rsidRDefault="003346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22C0CEA7" w:rsidR="006D3A59" w:rsidRPr="00112EB5" w:rsidRDefault="006D3A59" w:rsidP="00DF407B">
    <w:pPr>
      <w:pStyle w:val="Footer"/>
      <w:tabs>
        <w:tab w:val="clear" w:pos="4320"/>
        <w:tab w:val="center" w:pos="5040"/>
      </w:tabs>
      <w:rPr>
        <w:rFonts w:asciiTheme="minorHAnsi" w:hAnsiTheme="minorHAnsi" w:cstheme="minorHAnsi"/>
        <w:sz w:val="20"/>
      </w:rPr>
    </w:pPr>
    <w:r w:rsidRPr="00112EB5">
      <w:rPr>
        <w:rFonts w:asciiTheme="minorHAnsi" w:hAnsiTheme="minorHAnsi" w:cstheme="minorHAnsi"/>
        <w:sz w:val="20"/>
      </w:rPr>
      <w:t xml:space="preserve">© </w:t>
    </w:r>
    <w:r w:rsidR="005B478B" w:rsidRPr="00112EB5">
      <w:rPr>
        <w:rFonts w:asciiTheme="minorHAnsi" w:hAnsiTheme="minorHAnsi" w:cstheme="minorHAnsi"/>
        <w:sz w:val="20"/>
      </w:rPr>
      <w:t>20</w:t>
    </w:r>
    <w:r w:rsidR="00CA4E49" w:rsidRPr="00112EB5">
      <w:rPr>
        <w:rFonts w:asciiTheme="minorHAnsi" w:hAnsiTheme="minorHAnsi" w:cstheme="minorHAnsi"/>
        <w:sz w:val="20"/>
      </w:rPr>
      <w:t>2</w:t>
    </w:r>
    <w:r w:rsidR="00570CA0" w:rsidRPr="00112EB5">
      <w:rPr>
        <w:rFonts w:asciiTheme="minorHAnsi" w:hAnsiTheme="minorHAnsi" w:cstheme="minorHAnsi"/>
        <w:sz w:val="20"/>
      </w:rPr>
      <w:t>5</w:t>
    </w:r>
    <w:r w:rsidRPr="00112EB5">
      <w:rPr>
        <w:rFonts w:asciiTheme="minorHAnsi" w:hAnsiTheme="minorHAnsi" w:cstheme="minorHAnsi"/>
        <w:sz w:val="20"/>
      </w:rPr>
      <w:t xml:space="preserve"> National Association of Insurance Commissioners</w:t>
    </w:r>
    <w:r w:rsidR="00DF407B" w:rsidRPr="00112EB5">
      <w:rPr>
        <w:rFonts w:asciiTheme="minorHAnsi" w:hAnsiTheme="minorHAnsi" w:cstheme="minorHAnsi"/>
        <w:sz w:val="20"/>
      </w:rPr>
      <w:tab/>
    </w:r>
    <w:r w:rsidRPr="00112EB5">
      <w:rPr>
        <w:rStyle w:val="PageNumber"/>
        <w:rFonts w:asciiTheme="minorHAnsi" w:hAnsiTheme="minorHAnsi" w:cstheme="minorHAnsi"/>
        <w:sz w:val="20"/>
      </w:rPr>
      <w:fldChar w:fldCharType="begin"/>
    </w:r>
    <w:r w:rsidRPr="00112EB5">
      <w:rPr>
        <w:rStyle w:val="PageNumber"/>
        <w:rFonts w:asciiTheme="minorHAnsi" w:hAnsiTheme="minorHAnsi" w:cstheme="minorHAnsi"/>
        <w:sz w:val="20"/>
      </w:rPr>
      <w:instrText xml:space="preserve"> PAGE </w:instrText>
    </w:r>
    <w:r w:rsidRPr="00112EB5">
      <w:rPr>
        <w:rStyle w:val="PageNumber"/>
        <w:rFonts w:asciiTheme="minorHAnsi" w:hAnsiTheme="minorHAnsi" w:cstheme="minorHAnsi"/>
        <w:sz w:val="20"/>
      </w:rPr>
      <w:fldChar w:fldCharType="separate"/>
    </w:r>
    <w:r w:rsidR="00626EC0" w:rsidRPr="00112EB5">
      <w:rPr>
        <w:rStyle w:val="PageNumber"/>
        <w:rFonts w:asciiTheme="minorHAnsi" w:hAnsiTheme="minorHAnsi" w:cstheme="minorHAnsi"/>
        <w:noProof/>
        <w:sz w:val="20"/>
      </w:rPr>
      <w:t>2</w:t>
    </w:r>
    <w:r w:rsidRPr="00112EB5">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15EC467B" w:rsidR="006D3A59" w:rsidRDefault="006D3A59" w:rsidP="006B37DD">
    <w:pPr>
      <w:pStyle w:val="Footer"/>
      <w:tabs>
        <w:tab w:val="clear" w:pos="4320"/>
        <w:tab w:val="center" w:pos="5040"/>
      </w:tabs>
      <w:rPr>
        <w:sz w:val="20"/>
      </w:rPr>
    </w:pPr>
    <w:r>
      <w:rPr>
        <w:sz w:val="20"/>
      </w:rPr>
      <w:t>© 201</w:t>
    </w:r>
    <w:r w:rsidR="002D70E6">
      <w:rPr>
        <w:sz w:val="20"/>
      </w:rPr>
      <w:t>9</w:t>
    </w:r>
    <w:r>
      <w:rPr>
        <w:sz w:val="20"/>
      </w:rPr>
      <w:t xml:space="preserve"> National Association of Insurance Commissioners</w:t>
    </w:r>
    <w:r w:rsidR="006B37DD">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26EC0">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436AE" w14:textId="77777777" w:rsidR="003346B5" w:rsidRDefault="003346B5">
      <w:r>
        <w:separator/>
      </w:r>
    </w:p>
  </w:footnote>
  <w:footnote w:type="continuationSeparator" w:id="0">
    <w:p w14:paraId="08B25B40" w14:textId="77777777" w:rsidR="003346B5" w:rsidRDefault="003346B5">
      <w:r>
        <w:continuationSeparator/>
      </w:r>
    </w:p>
  </w:footnote>
  <w:footnote w:type="continuationNotice" w:id="1">
    <w:p w14:paraId="28BAD7A1" w14:textId="77777777" w:rsidR="003346B5" w:rsidRDefault="003346B5"/>
  </w:footnote>
  <w:footnote w:id="2">
    <w:p w14:paraId="1FCDB469" w14:textId="4E96C908" w:rsidR="00194129" w:rsidRPr="00266117" w:rsidRDefault="00194129" w:rsidP="00194129">
      <w:pPr>
        <w:pStyle w:val="FootnoteText"/>
        <w:jc w:val="both"/>
        <w:rPr>
          <w:sz w:val="18"/>
          <w:szCs w:val="18"/>
        </w:rPr>
      </w:pPr>
      <w:r w:rsidRPr="00F15733">
        <w:rPr>
          <w:rStyle w:val="FootnoteReference"/>
          <w:sz w:val="18"/>
          <w:szCs w:val="18"/>
        </w:rPr>
        <w:footnoteRef/>
      </w:r>
      <w:r w:rsidRPr="00F15733">
        <w:rPr>
          <w:sz w:val="18"/>
          <w:szCs w:val="18"/>
        </w:rPr>
        <w:t xml:space="preserve"> As identified in paragraph 35.d., a consistent approach must be followed for all investments designated to use the systematic</w:t>
      </w:r>
      <w:r w:rsidRPr="00266117">
        <w:rPr>
          <w:sz w:val="18"/>
          <w:szCs w:val="18"/>
        </w:rPr>
        <w:t xml:space="preserve"> value method. As such, this disclosure is limited to situations in which a reporting entity uses both fair value and systematic value for reported SVO-identified investments. </w:t>
      </w:r>
    </w:p>
  </w:footnote>
  <w:footnote w:id="3">
    <w:p w14:paraId="318EEFF2" w14:textId="77777777" w:rsidR="00194129" w:rsidRPr="00266117" w:rsidRDefault="00194129" w:rsidP="00194129">
      <w:pPr>
        <w:pStyle w:val="FootnoteText"/>
        <w:jc w:val="both"/>
      </w:pPr>
      <w:r w:rsidRPr="00266117">
        <w:rPr>
          <w:rStyle w:val="FootnoteReference"/>
          <w:sz w:val="18"/>
          <w:szCs w:val="18"/>
        </w:rPr>
        <w:footnoteRef/>
      </w:r>
      <w:r w:rsidRPr="00266117">
        <w:rPr>
          <w:sz w:val="18"/>
          <w:szCs w:val="18"/>
        </w:rPr>
        <w:t xml:space="preserve"> The guidance in this statement allows different measurement methods by qualifying investment (CUSIP), but it is anticipated that companies will generally utilize a consistent approach for all qualifying investments.</w:t>
      </w:r>
    </w:p>
  </w:footnote>
  <w:footnote w:id="4">
    <w:p w14:paraId="469C1FD0" w14:textId="7C5CFC40" w:rsidR="009B147E" w:rsidRPr="00F43BE7" w:rsidRDefault="009B147E" w:rsidP="009B147E">
      <w:pPr>
        <w:pStyle w:val="FootnoteText"/>
        <w:jc w:val="both"/>
        <w:rPr>
          <w:rFonts w:asciiTheme="minorHAnsi" w:hAnsiTheme="minorHAnsi" w:cstheme="minorHAnsi"/>
          <w:sz w:val="18"/>
          <w:szCs w:val="18"/>
        </w:rPr>
      </w:pPr>
      <w:r w:rsidRPr="00F43BE7">
        <w:rPr>
          <w:rStyle w:val="FootnoteReference"/>
          <w:rFonts w:asciiTheme="minorHAnsi" w:hAnsiTheme="minorHAnsi" w:cstheme="minorHAnsi"/>
          <w:sz w:val="18"/>
          <w:szCs w:val="18"/>
        </w:rPr>
        <w:footnoteRef/>
      </w:r>
      <w:r w:rsidRPr="00F43BE7">
        <w:rPr>
          <w:rFonts w:asciiTheme="minorHAnsi" w:hAnsiTheme="minorHAnsi" w:cstheme="minorHAnsi"/>
          <w:sz w:val="18"/>
          <w:szCs w:val="18"/>
        </w:rPr>
        <w:t xml:space="preserve"> As identified in paragraph 35.d., a consistent approach must be followed for all investments designated to use the systematic value method. As such, this disclosure is limited to situations in which a reporting entity uses both fair value and systematic value for reported SVO-identified investments. </w:t>
      </w:r>
    </w:p>
  </w:footnote>
  <w:footnote w:id="5">
    <w:p w14:paraId="6E7D44A7" w14:textId="77777777" w:rsidR="009B147E" w:rsidRPr="00266117" w:rsidRDefault="009B147E" w:rsidP="009B147E">
      <w:pPr>
        <w:pStyle w:val="FootnoteText"/>
        <w:jc w:val="both"/>
      </w:pPr>
      <w:r w:rsidRPr="00F43BE7">
        <w:rPr>
          <w:rStyle w:val="FootnoteReference"/>
          <w:rFonts w:asciiTheme="minorHAnsi" w:hAnsiTheme="minorHAnsi" w:cstheme="minorHAnsi"/>
          <w:sz w:val="18"/>
          <w:szCs w:val="18"/>
        </w:rPr>
        <w:footnoteRef/>
      </w:r>
      <w:r w:rsidRPr="00F43BE7">
        <w:rPr>
          <w:rFonts w:asciiTheme="minorHAnsi" w:hAnsiTheme="minorHAnsi" w:cstheme="minorHAnsi"/>
          <w:sz w:val="18"/>
          <w:szCs w:val="18"/>
        </w:rPr>
        <w:t xml:space="preserve"> The guidance in this statement allows different measurement methods by qualifying investment (CUSIP), but it is anticipated that companies will generally utilize a consistent approach for all qualifying investments.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995D" w14:textId="540746E0" w:rsidR="00C97BE7" w:rsidRPr="00112EB5" w:rsidRDefault="00057572">
    <w:pPr>
      <w:pStyle w:val="Header"/>
      <w:jc w:val="right"/>
      <w:rPr>
        <w:rFonts w:asciiTheme="minorHAnsi" w:hAnsiTheme="minorHAnsi" w:cstheme="minorHAnsi"/>
        <w:b/>
        <w:sz w:val="20"/>
      </w:rPr>
    </w:pPr>
    <w:r>
      <w:rPr>
        <w:rFonts w:asciiTheme="minorHAnsi" w:hAnsiTheme="minorHAnsi" w:cstheme="minorHAnsi"/>
        <w:b/>
        <w:sz w:val="20"/>
      </w:rPr>
      <w:t>Attachment 7</w:t>
    </w:r>
  </w:p>
  <w:p w14:paraId="14FEED1A" w14:textId="3832CB0D" w:rsidR="006D3A59" w:rsidRPr="00112EB5" w:rsidRDefault="006D3A59">
    <w:pPr>
      <w:pStyle w:val="Header"/>
      <w:jc w:val="right"/>
      <w:rPr>
        <w:rFonts w:asciiTheme="minorHAnsi" w:hAnsiTheme="minorHAnsi" w:cstheme="minorHAnsi"/>
        <w:bCs/>
        <w:sz w:val="20"/>
      </w:rPr>
    </w:pPr>
    <w:r w:rsidRPr="00112EB5">
      <w:rPr>
        <w:rFonts w:asciiTheme="minorHAnsi" w:hAnsiTheme="minorHAnsi" w:cstheme="minorHAnsi"/>
        <w:bCs/>
        <w:sz w:val="20"/>
      </w:rPr>
      <w:t>Ref #</w:t>
    </w:r>
    <w:r w:rsidR="00EA089E" w:rsidRPr="00112EB5">
      <w:rPr>
        <w:rFonts w:asciiTheme="minorHAnsi" w:hAnsiTheme="minorHAnsi" w:cstheme="minorHAnsi"/>
        <w:bCs/>
        <w:sz w:val="20"/>
      </w:rPr>
      <w:t>2025-</w:t>
    </w:r>
    <w:r w:rsidR="004C28D0">
      <w:rPr>
        <w:rFonts w:asciiTheme="minorHAnsi" w:hAnsiTheme="minorHAnsi" w:cstheme="minorHAnsi"/>
        <w:bCs/>
        <w:sz w:val="20"/>
      </w:rPr>
      <w:t>20</w:t>
    </w:r>
  </w:p>
  <w:p w14:paraId="12DAC63B" w14:textId="77777777" w:rsidR="006D3A59" w:rsidRPr="002470D2" w:rsidRDefault="006D3A59">
    <w:pPr>
      <w:pStyle w:val="Header"/>
      <w:jc w:val="right"/>
      <w:rPr>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815E" w14:textId="77777777" w:rsidR="006D3A59" w:rsidRPr="00F04F9A" w:rsidRDefault="006D3A59" w:rsidP="00AE74CF">
    <w:pPr>
      <w:pStyle w:val="Header"/>
      <w:jc w:val="right"/>
      <w:rPr>
        <w:b/>
        <w:sz w:val="20"/>
      </w:rPr>
    </w:pPr>
    <w:r w:rsidRPr="00F04F9A">
      <w:rPr>
        <w:b/>
        <w:sz w:val="20"/>
      </w:rPr>
      <w:t>Attachment __</w:t>
    </w:r>
  </w:p>
  <w:p w14:paraId="6B24D022" w14:textId="403538C5" w:rsidR="006D3A59" w:rsidRPr="00F04F9A" w:rsidRDefault="006D3A59" w:rsidP="00AE74CF">
    <w:pPr>
      <w:pStyle w:val="Header"/>
      <w:jc w:val="right"/>
      <w:rPr>
        <w:bCs/>
        <w:sz w:val="20"/>
      </w:rPr>
    </w:pPr>
    <w:r w:rsidRPr="00F04F9A">
      <w:rPr>
        <w:bCs/>
        <w:sz w:val="20"/>
      </w:rPr>
      <w:t>Ref #201</w:t>
    </w:r>
    <w:r w:rsidR="002D70E6">
      <w:rPr>
        <w:bCs/>
        <w:sz w:val="20"/>
      </w:rPr>
      <w:t>9</w:t>
    </w:r>
    <w:r w:rsidRPr="00F04F9A">
      <w:rPr>
        <w:bCs/>
        <w:sz w:val="20"/>
      </w:rPr>
      <w:t>-</w:t>
    </w:r>
  </w:p>
  <w:p w14:paraId="7E519226" w14:textId="77777777" w:rsidR="006D3A59" w:rsidRPr="002470D2" w:rsidRDefault="006D3A59" w:rsidP="00AE74CF">
    <w:pPr>
      <w:pStyle w:val="Header"/>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00000402"/>
    <w:multiLevelType w:val="multilevel"/>
    <w:tmpl w:val="FFFFFFFF"/>
    <w:lvl w:ilvl="0">
      <w:start w:val="11"/>
      <w:numFmt w:val="upperRoman"/>
      <w:lvlText w:val="%1."/>
      <w:lvlJc w:val="left"/>
      <w:pPr>
        <w:ind w:left="720" w:hanging="721"/>
      </w:pPr>
      <w:rPr>
        <w:rFonts w:ascii="Times New Roman" w:hAnsi="Times New Roman" w:cs="Times New Roman"/>
        <w:b/>
        <w:bCs/>
        <w:i w:val="0"/>
        <w:iCs w:val="0"/>
        <w:spacing w:val="0"/>
        <w:w w:val="99"/>
        <w:sz w:val="22"/>
        <w:szCs w:val="22"/>
      </w:rPr>
    </w:lvl>
    <w:lvl w:ilvl="1">
      <w:start w:val="1"/>
      <w:numFmt w:val="upperLetter"/>
      <w:lvlText w:val="%2."/>
      <w:lvlJc w:val="left"/>
      <w:pPr>
        <w:ind w:left="1440" w:hanging="721"/>
      </w:pPr>
      <w:rPr>
        <w:rFonts w:ascii="Times New Roman" w:hAnsi="Times New Roman" w:cs="Times New Roman"/>
        <w:b/>
        <w:bCs/>
        <w:i w:val="0"/>
        <w:iCs w:val="0"/>
        <w:spacing w:val="0"/>
        <w:w w:val="99"/>
        <w:sz w:val="22"/>
        <w:szCs w:val="22"/>
      </w:rPr>
    </w:lvl>
    <w:lvl w:ilvl="2">
      <w:numFmt w:val="bullet"/>
      <w:lvlText w:val="•"/>
      <w:lvlJc w:val="left"/>
      <w:pPr>
        <w:ind w:left="2360" w:hanging="721"/>
      </w:pPr>
    </w:lvl>
    <w:lvl w:ilvl="3">
      <w:numFmt w:val="bullet"/>
      <w:lvlText w:val="•"/>
      <w:lvlJc w:val="left"/>
      <w:pPr>
        <w:ind w:left="3280" w:hanging="721"/>
      </w:pPr>
    </w:lvl>
    <w:lvl w:ilvl="4">
      <w:numFmt w:val="bullet"/>
      <w:lvlText w:val="•"/>
      <w:lvlJc w:val="left"/>
      <w:pPr>
        <w:ind w:left="4200" w:hanging="721"/>
      </w:pPr>
    </w:lvl>
    <w:lvl w:ilvl="5">
      <w:numFmt w:val="bullet"/>
      <w:lvlText w:val="•"/>
      <w:lvlJc w:val="left"/>
      <w:pPr>
        <w:ind w:left="5120" w:hanging="721"/>
      </w:pPr>
    </w:lvl>
    <w:lvl w:ilvl="6">
      <w:numFmt w:val="bullet"/>
      <w:lvlText w:val="•"/>
      <w:lvlJc w:val="left"/>
      <w:pPr>
        <w:ind w:left="6040" w:hanging="721"/>
      </w:pPr>
    </w:lvl>
    <w:lvl w:ilvl="7">
      <w:numFmt w:val="bullet"/>
      <w:lvlText w:val="•"/>
      <w:lvlJc w:val="left"/>
      <w:pPr>
        <w:ind w:left="6960" w:hanging="721"/>
      </w:pPr>
    </w:lvl>
    <w:lvl w:ilvl="8">
      <w:numFmt w:val="bullet"/>
      <w:lvlText w:val="•"/>
      <w:lvlJc w:val="left"/>
      <w:pPr>
        <w:ind w:left="7880" w:hanging="721"/>
      </w:pPr>
    </w:lvl>
  </w:abstractNum>
  <w:abstractNum w:abstractNumId="4" w15:restartNumberingAfterBreak="0">
    <w:nsid w:val="00000403"/>
    <w:multiLevelType w:val="multilevel"/>
    <w:tmpl w:val="FFFFFFFF"/>
    <w:lvl w:ilvl="0">
      <w:start w:val="62"/>
      <w:numFmt w:val="decimal"/>
      <w:lvlText w:val="%1."/>
      <w:lvlJc w:val="left"/>
      <w:pPr>
        <w:ind w:hanging="720"/>
      </w:pPr>
      <w:rPr>
        <w:rFonts w:ascii="Times New Roman" w:hAnsi="Times New Roman" w:cs="Times New Roman"/>
        <w:b w:val="0"/>
        <w:bCs w:val="0"/>
        <w:i w:val="0"/>
        <w:iCs w:val="0"/>
        <w:spacing w:val="0"/>
        <w:w w:val="99"/>
        <w:sz w:val="22"/>
        <w:szCs w:val="22"/>
      </w:rPr>
    </w:lvl>
    <w:lvl w:ilvl="1">
      <w:numFmt w:val="bullet"/>
      <w:lvlText w:val="•"/>
      <w:lvlJc w:val="left"/>
      <w:pPr>
        <w:ind w:left="972" w:hanging="720"/>
      </w:pPr>
    </w:lvl>
    <w:lvl w:ilvl="2">
      <w:numFmt w:val="bullet"/>
      <w:lvlText w:val="•"/>
      <w:lvlJc w:val="left"/>
      <w:pPr>
        <w:ind w:left="1944" w:hanging="720"/>
      </w:pPr>
    </w:lvl>
    <w:lvl w:ilvl="3">
      <w:numFmt w:val="bullet"/>
      <w:lvlText w:val="•"/>
      <w:lvlJc w:val="left"/>
      <w:pPr>
        <w:ind w:left="2916" w:hanging="720"/>
      </w:pPr>
    </w:lvl>
    <w:lvl w:ilvl="4">
      <w:numFmt w:val="bullet"/>
      <w:lvlText w:val="•"/>
      <w:lvlJc w:val="left"/>
      <w:pPr>
        <w:ind w:left="3888" w:hanging="720"/>
      </w:pPr>
    </w:lvl>
    <w:lvl w:ilvl="5">
      <w:numFmt w:val="bullet"/>
      <w:lvlText w:val="•"/>
      <w:lvlJc w:val="left"/>
      <w:pPr>
        <w:ind w:left="4860" w:hanging="720"/>
      </w:pPr>
    </w:lvl>
    <w:lvl w:ilvl="6">
      <w:numFmt w:val="bullet"/>
      <w:lvlText w:val="•"/>
      <w:lvlJc w:val="left"/>
      <w:pPr>
        <w:ind w:left="5832" w:hanging="720"/>
      </w:pPr>
    </w:lvl>
    <w:lvl w:ilvl="7">
      <w:numFmt w:val="bullet"/>
      <w:lvlText w:val="•"/>
      <w:lvlJc w:val="left"/>
      <w:pPr>
        <w:ind w:left="6804" w:hanging="720"/>
      </w:pPr>
    </w:lvl>
    <w:lvl w:ilvl="8">
      <w:numFmt w:val="bullet"/>
      <w:lvlText w:val="•"/>
      <w:lvlJc w:val="left"/>
      <w:pPr>
        <w:ind w:left="7776" w:hanging="720"/>
      </w:pPr>
    </w:lvl>
  </w:abstractNum>
  <w:abstractNum w:abstractNumId="5" w15:restartNumberingAfterBreak="0">
    <w:nsid w:val="01862DCF"/>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53D2F0C"/>
    <w:multiLevelType w:val="hybridMultilevel"/>
    <w:tmpl w:val="17F0BD7C"/>
    <w:lvl w:ilvl="0" w:tplc="D092FC08">
      <w:start w:val="1"/>
      <w:numFmt w:val="lowerRoman"/>
      <w:lvlText w:val="%1."/>
      <w:lvlJc w:val="left"/>
      <w:pPr>
        <w:ind w:left="720" w:hanging="360"/>
      </w:pPr>
      <w:rPr>
        <w:rFonts w:ascii="Times New Roman" w:eastAsia="Calibri" w:hAnsi="Times New Roman" w:cs="Times New Roman" w:hint="default"/>
        <w:b w:val="0"/>
        <w:bCs w:val="0"/>
        <w:i w:val="0"/>
        <w:iCs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33235"/>
    <w:multiLevelType w:val="hybridMultilevel"/>
    <w:tmpl w:val="17F0BD7C"/>
    <w:lvl w:ilvl="0" w:tplc="FFFFFFFF">
      <w:start w:val="1"/>
      <w:numFmt w:val="lowerRoman"/>
      <w:lvlText w:val="%1."/>
      <w:lvlJc w:val="left"/>
      <w:pPr>
        <w:ind w:left="252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8" w15:restartNumberingAfterBreak="0">
    <w:nsid w:val="0B974E56"/>
    <w:multiLevelType w:val="hybridMultilevel"/>
    <w:tmpl w:val="7FEC17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FA2C5C"/>
    <w:multiLevelType w:val="hybridMultilevel"/>
    <w:tmpl w:val="A02AFF0C"/>
    <w:lvl w:ilvl="0" w:tplc="FFFFFFFF">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0" w15:restartNumberingAfterBreak="0">
    <w:nsid w:val="0CCB0A7A"/>
    <w:multiLevelType w:val="hybridMultilevel"/>
    <w:tmpl w:val="15583DD6"/>
    <w:lvl w:ilvl="0" w:tplc="5F583826">
      <w:start w:val="5"/>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313158"/>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0E0B7F3A"/>
    <w:multiLevelType w:val="hybridMultilevel"/>
    <w:tmpl w:val="77E2BC0A"/>
    <w:lvl w:ilvl="0" w:tplc="FFFFFFFF">
      <w:start w:val="1"/>
      <w:numFmt w:val="lowerRoman"/>
      <w:lvlText w:val="%1."/>
      <w:lvlJc w:val="right"/>
      <w:pPr>
        <w:tabs>
          <w:tab w:val="num" w:pos="1440"/>
        </w:tabs>
        <w:ind w:left="2880" w:hanging="720"/>
      </w:pPr>
      <w:rPr>
        <w:rFonts w:hint="default"/>
      </w:rPr>
    </w:lvl>
    <w:lvl w:ilvl="1" w:tplc="FFFFFFFF">
      <w:start w:val="1"/>
      <w:numFmt w:val="lowerRoman"/>
      <w:lvlText w:val="%2."/>
      <w:lvlJc w:val="right"/>
      <w:pPr>
        <w:tabs>
          <w:tab w:val="num" w:pos="2700"/>
        </w:tabs>
        <w:ind w:left="2700" w:hanging="180"/>
      </w:pPr>
    </w:lvl>
    <w:lvl w:ilvl="2" w:tplc="FFFFFFFF">
      <w:start w:val="1"/>
      <w:numFmt w:val="lowerRoman"/>
      <w:lvlText w:val="%3."/>
      <w:lvlJc w:val="right"/>
      <w:pPr>
        <w:tabs>
          <w:tab w:val="num" w:pos="3600"/>
        </w:tabs>
        <w:ind w:left="3600" w:hanging="720"/>
      </w:pPr>
      <w:rPr>
        <w:rFonts w:hint="default"/>
      </w:rPr>
    </w:lvl>
    <w:lvl w:ilvl="3" w:tplc="FFFFFFFF">
      <w:start w:val="1"/>
      <w:numFmt w:val="lowerLetter"/>
      <w:lvlText w:val="%4."/>
      <w:lvlJc w:val="left"/>
      <w:pPr>
        <w:tabs>
          <w:tab w:val="num" w:pos="3240"/>
        </w:tabs>
        <w:ind w:left="4680" w:hanging="720"/>
      </w:pPr>
    </w:lvl>
    <w:lvl w:ilvl="4" w:tplc="FFFFFFFF">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13" w15:restartNumberingAfterBreak="0">
    <w:nsid w:val="12434EAC"/>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34F6218"/>
    <w:multiLevelType w:val="hybridMultilevel"/>
    <w:tmpl w:val="9E8ABA62"/>
    <w:lvl w:ilvl="0" w:tplc="FFFFFFFF">
      <w:start w:val="44"/>
      <w:numFmt w:val="decimal"/>
      <w:lvlText w:val="%1."/>
      <w:lvlJc w:val="left"/>
      <w:pPr>
        <w:tabs>
          <w:tab w:val="num" w:pos="1440"/>
        </w:tabs>
        <w:ind w:left="144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440C14"/>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172B7114"/>
    <w:multiLevelType w:val="hybridMultilevel"/>
    <w:tmpl w:val="42F2C0EA"/>
    <w:lvl w:ilvl="0" w:tplc="3B186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064668"/>
    <w:multiLevelType w:val="hybridMultilevel"/>
    <w:tmpl w:val="2FF4246E"/>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8" w15:restartNumberingAfterBreak="0">
    <w:nsid w:val="1E014156"/>
    <w:multiLevelType w:val="hybridMultilevel"/>
    <w:tmpl w:val="B348628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07263F2"/>
    <w:multiLevelType w:val="hybridMultilevel"/>
    <w:tmpl w:val="77E2BC0A"/>
    <w:lvl w:ilvl="0" w:tplc="FFFFFFFF">
      <w:start w:val="1"/>
      <w:numFmt w:val="lowerRoman"/>
      <w:lvlText w:val="%1."/>
      <w:lvlJc w:val="right"/>
      <w:pPr>
        <w:tabs>
          <w:tab w:val="num" w:pos="1440"/>
        </w:tabs>
        <w:ind w:left="2880" w:hanging="720"/>
      </w:pPr>
      <w:rPr>
        <w:rFonts w:hint="default"/>
      </w:rPr>
    </w:lvl>
    <w:lvl w:ilvl="1" w:tplc="FFFFFFFF">
      <w:start w:val="1"/>
      <w:numFmt w:val="lowerRoman"/>
      <w:lvlText w:val="%2."/>
      <w:lvlJc w:val="right"/>
      <w:pPr>
        <w:tabs>
          <w:tab w:val="num" w:pos="2700"/>
        </w:tabs>
        <w:ind w:left="2700" w:hanging="180"/>
      </w:pPr>
    </w:lvl>
    <w:lvl w:ilvl="2" w:tplc="FFFFFFFF">
      <w:start w:val="1"/>
      <w:numFmt w:val="lowerRoman"/>
      <w:lvlText w:val="%3."/>
      <w:lvlJc w:val="right"/>
      <w:pPr>
        <w:tabs>
          <w:tab w:val="num" w:pos="3600"/>
        </w:tabs>
        <w:ind w:left="3600" w:hanging="720"/>
      </w:pPr>
      <w:rPr>
        <w:rFonts w:hint="default"/>
      </w:rPr>
    </w:lvl>
    <w:lvl w:ilvl="3" w:tplc="FFFFFFFF">
      <w:start w:val="1"/>
      <w:numFmt w:val="lowerLetter"/>
      <w:lvlText w:val="%4."/>
      <w:lvlJc w:val="left"/>
      <w:pPr>
        <w:tabs>
          <w:tab w:val="num" w:pos="3240"/>
        </w:tabs>
        <w:ind w:left="4680" w:hanging="720"/>
      </w:pPr>
    </w:lvl>
    <w:lvl w:ilvl="4" w:tplc="FFFFFFFF">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20" w15:restartNumberingAfterBreak="0">
    <w:nsid w:val="20FE61C7"/>
    <w:multiLevelType w:val="hybridMultilevel"/>
    <w:tmpl w:val="397A7A0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211E2A8D"/>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22" w15:restartNumberingAfterBreak="0">
    <w:nsid w:val="21C941F7"/>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3" w15:restartNumberingAfterBreak="0">
    <w:nsid w:val="27680A3B"/>
    <w:multiLevelType w:val="hybridMultilevel"/>
    <w:tmpl w:val="77E2BC0A"/>
    <w:lvl w:ilvl="0" w:tplc="FFFFFFFF">
      <w:start w:val="1"/>
      <w:numFmt w:val="lowerRoman"/>
      <w:lvlText w:val="%1."/>
      <w:lvlJc w:val="righ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9504A7"/>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2A4D0DC7"/>
    <w:multiLevelType w:val="hybridMultilevel"/>
    <w:tmpl w:val="F6A821E4"/>
    <w:lvl w:ilvl="0" w:tplc="FFFFFFFF">
      <w:start w:val="18"/>
      <w:numFmt w:val="decimal"/>
      <w:lvlText w:val="%1."/>
      <w:lvlJc w:val="left"/>
      <w:pPr>
        <w:ind w:left="720" w:hanging="720"/>
      </w:pPr>
      <w:rPr>
        <w:rFonts w:hint="default"/>
      </w:rPr>
    </w:lvl>
    <w:lvl w:ilvl="1" w:tplc="FFFFFFFF" w:tentative="1">
      <w:start w:val="1"/>
      <w:numFmt w:val="lowerLetter"/>
      <w:lvlText w:val="%2."/>
      <w:lvlJc w:val="left"/>
      <w:pPr>
        <w:ind w:left="0" w:hanging="360"/>
      </w:pPr>
    </w:lvl>
    <w:lvl w:ilvl="2" w:tplc="FFFFFFFF" w:tentative="1">
      <w:start w:val="1"/>
      <w:numFmt w:val="lowerRoman"/>
      <w:lvlText w:val="%3."/>
      <w:lvlJc w:val="right"/>
      <w:pPr>
        <w:ind w:left="720" w:hanging="180"/>
      </w:pPr>
    </w:lvl>
    <w:lvl w:ilvl="3" w:tplc="FFFFFFFF" w:tentative="1">
      <w:start w:val="1"/>
      <w:numFmt w:val="decimal"/>
      <w:lvlText w:val="%4."/>
      <w:lvlJc w:val="left"/>
      <w:pPr>
        <w:ind w:left="144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2880" w:hanging="180"/>
      </w:pPr>
    </w:lvl>
    <w:lvl w:ilvl="6" w:tplc="FFFFFFFF" w:tentative="1">
      <w:start w:val="1"/>
      <w:numFmt w:val="decimal"/>
      <w:lvlText w:val="%7."/>
      <w:lvlJc w:val="left"/>
      <w:pPr>
        <w:ind w:left="3600" w:hanging="360"/>
      </w:pPr>
    </w:lvl>
    <w:lvl w:ilvl="7" w:tplc="FFFFFFFF" w:tentative="1">
      <w:start w:val="1"/>
      <w:numFmt w:val="lowerLetter"/>
      <w:lvlText w:val="%8."/>
      <w:lvlJc w:val="left"/>
      <w:pPr>
        <w:ind w:left="4320" w:hanging="360"/>
      </w:pPr>
    </w:lvl>
    <w:lvl w:ilvl="8" w:tplc="FFFFFFFF" w:tentative="1">
      <w:start w:val="1"/>
      <w:numFmt w:val="lowerRoman"/>
      <w:lvlText w:val="%9."/>
      <w:lvlJc w:val="right"/>
      <w:pPr>
        <w:ind w:left="5040" w:hanging="180"/>
      </w:pPr>
    </w:lvl>
  </w:abstractNum>
  <w:abstractNum w:abstractNumId="26" w15:restartNumberingAfterBreak="0">
    <w:nsid w:val="2BCE4427"/>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7" w15:restartNumberingAfterBreak="0">
    <w:nsid w:val="2C89307C"/>
    <w:multiLevelType w:val="hybridMultilevel"/>
    <w:tmpl w:val="9E8ABA62"/>
    <w:lvl w:ilvl="0" w:tplc="E20A50D8">
      <w:start w:val="44"/>
      <w:numFmt w:val="decimal"/>
      <w:lvlText w:val="%1."/>
      <w:lvlJc w:val="left"/>
      <w:pPr>
        <w:tabs>
          <w:tab w:val="num" w:pos="720"/>
        </w:tabs>
        <w:ind w:left="720" w:hanging="720"/>
      </w:pPr>
      <w:rPr>
        <w:rFonts w:hint="default"/>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2E133D5E"/>
    <w:multiLevelType w:val="hybridMultilevel"/>
    <w:tmpl w:val="A02AFF0C"/>
    <w:lvl w:ilvl="0" w:tplc="FFFFFFFF">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9" w15:restartNumberingAfterBreak="0">
    <w:nsid w:val="31D501CB"/>
    <w:multiLevelType w:val="hybridMultilevel"/>
    <w:tmpl w:val="D61816C0"/>
    <w:lvl w:ilvl="0" w:tplc="FFFFFFFF">
      <w:start w:val="1"/>
      <w:numFmt w:val="lowerLetter"/>
      <w:lvlText w:val="%1."/>
      <w:lvlJc w:val="left"/>
      <w:pPr>
        <w:ind w:left="144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B1487"/>
    <w:multiLevelType w:val="hybridMultilevel"/>
    <w:tmpl w:val="7A58FF0C"/>
    <w:lvl w:ilvl="0" w:tplc="12F242A8">
      <w:start w:val="2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28C6B92"/>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3F16894"/>
    <w:multiLevelType w:val="hybridMultilevel"/>
    <w:tmpl w:val="033207D8"/>
    <w:lvl w:ilvl="0" w:tplc="FFFFFFFF">
      <w:start w:val="1"/>
      <w:numFmt w:val="lowerRoman"/>
      <w:lvlText w:val="%1."/>
      <w:lvlJc w:val="left"/>
      <w:pPr>
        <w:ind w:left="720" w:hanging="360"/>
      </w:pPr>
      <w:rPr>
        <w:rFonts w:ascii="Times New Roman" w:eastAsia="Calibri" w:hAnsi="Times New Roman" w:cs="Times New Roman" w:hint="default"/>
        <w:b w:val="0"/>
        <w:bCs w:val="0"/>
        <w:i w:val="0"/>
        <w:iCs w:val="0"/>
        <w:spacing w:val="-1"/>
        <w:w w:val="10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4C761C1"/>
    <w:multiLevelType w:val="hybridMultilevel"/>
    <w:tmpl w:val="D6E253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2146BC"/>
    <w:multiLevelType w:val="hybridMultilevel"/>
    <w:tmpl w:val="644C2EE8"/>
    <w:lvl w:ilvl="0" w:tplc="FFFFFFFF">
      <w:start w:val="44"/>
      <w:numFmt w:val="decimal"/>
      <w:lvlText w:val="%1."/>
      <w:lvlJc w:val="left"/>
      <w:pPr>
        <w:tabs>
          <w:tab w:val="num" w:pos="1440"/>
        </w:tabs>
        <w:ind w:left="144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D0C2BF1"/>
    <w:multiLevelType w:val="hybridMultilevel"/>
    <w:tmpl w:val="D61816C0"/>
    <w:lvl w:ilvl="0" w:tplc="D804CE0E">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2D5FAC"/>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7" w15:restartNumberingAfterBreak="0">
    <w:nsid w:val="3F5C72FC"/>
    <w:multiLevelType w:val="hybridMultilevel"/>
    <w:tmpl w:val="45C64202"/>
    <w:lvl w:ilvl="0" w:tplc="B2AACA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B403A6"/>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9" w15:restartNumberingAfterBreak="0">
    <w:nsid w:val="424B00B8"/>
    <w:multiLevelType w:val="hybridMultilevel"/>
    <w:tmpl w:val="A02AFF0C"/>
    <w:lvl w:ilvl="0" w:tplc="D092FC08">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42F43C56"/>
    <w:multiLevelType w:val="hybridMultilevel"/>
    <w:tmpl w:val="A02AFF0C"/>
    <w:lvl w:ilvl="0" w:tplc="FFFFFFFF">
      <w:start w:val="1"/>
      <w:numFmt w:val="lowerRoman"/>
      <w:lvlText w:val="%1."/>
      <w:lvlJc w:val="left"/>
      <w:pPr>
        <w:ind w:left="288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1" w15:restartNumberingAfterBreak="0">
    <w:nsid w:val="43CF10E0"/>
    <w:multiLevelType w:val="hybridMultilevel"/>
    <w:tmpl w:val="77E2BC0A"/>
    <w:lvl w:ilvl="0" w:tplc="FFFFFFFF">
      <w:start w:val="1"/>
      <w:numFmt w:val="lowerRoman"/>
      <w:lvlText w:val="%1."/>
      <w:lvlJc w:val="righ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5756ECD"/>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3" w15:restartNumberingAfterBreak="0">
    <w:nsid w:val="46265A3C"/>
    <w:multiLevelType w:val="hybridMultilevel"/>
    <w:tmpl w:val="F6A821E4"/>
    <w:lvl w:ilvl="0" w:tplc="AA74C94A">
      <w:start w:val="18"/>
      <w:numFmt w:val="decimal"/>
      <w:lvlText w:val="%1."/>
      <w:lvlJc w:val="left"/>
      <w:pPr>
        <w:ind w:left="720" w:hanging="72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4" w15:restartNumberingAfterBreak="0">
    <w:nsid w:val="47676C54"/>
    <w:multiLevelType w:val="hybridMultilevel"/>
    <w:tmpl w:val="97DC6420"/>
    <w:lvl w:ilvl="0" w:tplc="FFFFFFFF">
      <w:start w:val="1"/>
      <w:numFmt w:val="lowerLetter"/>
      <w:lvlText w:val="%1."/>
      <w:lvlJc w:val="lef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B2D3579"/>
    <w:multiLevelType w:val="hybridMultilevel"/>
    <w:tmpl w:val="033207D8"/>
    <w:lvl w:ilvl="0" w:tplc="FFFFFFFF">
      <w:start w:val="1"/>
      <w:numFmt w:val="lowerRoman"/>
      <w:lvlText w:val="%1."/>
      <w:lvlJc w:val="left"/>
      <w:pPr>
        <w:ind w:left="72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1142003"/>
    <w:multiLevelType w:val="hybridMultilevel"/>
    <w:tmpl w:val="B1B85B32"/>
    <w:lvl w:ilvl="0" w:tplc="FFFFFFFF">
      <w:start w:val="1"/>
      <w:numFmt w:val="lowerRoman"/>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7" w15:restartNumberingAfterBreak="0">
    <w:nsid w:val="552A7B76"/>
    <w:multiLevelType w:val="hybridMultilevel"/>
    <w:tmpl w:val="77E2BC0A"/>
    <w:lvl w:ilvl="0" w:tplc="FFFFFFFF">
      <w:start w:val="1"/>
      <w:numFmt w:val="lowerRoman"/>
      <w:lvlText w:val="%1."/>
      <w:lvlJc w:val="right"/>
      <w:pPr>
        <w:tabs>
          <w:tab w:val="num" w:pos="0"/>
        </w:tabs>
        <w:ind w:left="1440" w:hanging="720"/>
      </w:pPr>
      <w:rPr>
        <w:rFonts w:hint="default"/>
      </w:rPr>
    </w:lvl>
    <w:lvl w:ilvl="1" w:tplc="FFFFFFFF">
      <w:start w:val="1"/>
      <w:numFmt w:val="lowerRoman"/>
      <w:lvlText w:val="%2."/>
      <w:lvlJc w:val="right"/>
      <w:pPr>
        <w:tabs>
          <w:tab w:val="num" w:pos="1260"/>
        </w:tabs>
        <w:ind w:left="1260" w:hanging="180"/>
      </w:pPr>
    </w:lvl>
    <w:lvl w:ilvl="2" w:tplc="FFFFFFFF">
      <w:start w:val="1"/>
      <w:numFmt w:val="lowerRoman"/>
      <w:lvlText w:val="%3."/>
      <w:lvlJc w:val="right"/>
      <w:pPr>
        <w:tabs>
          <w:tab w:val="num" w:pos="2160"/>
        </w:tabs>
        <w:ind w:left="2160" w:hanging="720"/>
      </w:pPr>
      <w:rPr>
        <w:rFonts w:hint="default"/>
      </w:rPr>
    </w:lvl>
    <w:lvl w:ilvl="3" w:tplc="FFFFFFFF">
      <w:start w:val="1"/>
      <w:numFmt w:val="lowerLetter"/>
      <w:lvlText w:val="%4."/>
      <w:lvlJc w:val="left"/>
      <w:pPr>
        <w:tabs>
          <w:tab w:val="num" w:pos="1800"/>
        </w:tabs>
        <w:ind w:left="3240" w:hanging="72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62511EC"/>
    <w:multiLevelType w:val="hybridMultilevel"/>
    <w:tmpl w:val="7FEC17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F82290"/>
    <w:multiLevelType w:val="hybridMultilevel"/>
    <w:tmpl w:val="97DC6420"/>
    <w:lvl w:ilvl="0" w:tplc="FFFFFFFF">
      <w:start w:val="1"/>
      <w:numFmt w:val="lowerLetter"/>
      <w:lvlText w:val="%1."/>
      <w:lvlJc w:val="left"/>
      <w:pPr>
        <w:tabs>
          <w:tab w:val="num" w:pos="720"/>
        </w:tabs>
        <w:ind w:left="2160" w:hanging="720"/>
      </w:pPr>
      <w:rPr>
        <w:rFonts w:hint="default"/>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0" w15:restartNumberingAfterBreak="0">
    <w:nsid w:val="57C561BD"/>
    <w:multiLevelType w:val="hybridMultilevel"/>
    <w:tmpl w:val="B1B85B32"/>
    <w:lvl w:ilvl="0" w:tplc="726C2CEC">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58B012BE"/>
    <w:multiLevelType w:val="hybridMultilevel"/>
    <w:tmpl w:val="033207D8"/>
    <w:lvl w:ilvl="0" w:tplc="FFFFFFFF">
      <w:start w:val="1"/>
      <w:numFmt w:val="lowerRoman"/>
      <w:lvlText w:val="%1."/>
      <w:lvlJc w:val="left"/>
      <w:pPr>
        <w:ind w:left="2520" w:hanging="360"/>
      </w:pPr>
      <w:rPr>
        <w:rFonts w:ascii="Times New Roman" w:eastAsia="Calibri" w:hAnsi="Times New Roman" w:cs="Times New Roman" w:hint="default"/>
        <w:b w:val="0"/>
        <w:bCs w:val="0"/>
        <w:i w:val="0"/>
        <w:iCs w:val="0"/>
        <w:spacing w:val="-1"/>
        <w:w w:val="100"/>
        <w:sz w:val="22"/>
        <w:szCs w:val="22"/>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2" w15:restartNumberingAfterBreak="0">
    <w:nsid w:val="5B3C44DE"/>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3" w15:restartNumberingAfterBreak="0">
    <w:nsid w:val="5CB260FC"/>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4" w15:restartNumberingAfterBreak="0">
    <w:nsid w:val="61EF6B04"/>
    <w:multiLevelType w:val="hybridMultilevel"/>
    <w:tmpl w:val="B1861028"/>
    <w:lvl w:ilvl="0" w:tplc="FAAE91A0">
      <w:start w:val="10"/>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2E2E27"/>
    <w:multiLevelType w:val="hybridMultilevel"/>
    <w:tmpl w:val="A12CAF6C"/>
    <w:lvl w:ilvl="0" w:tplc="E6726A9E">
      <w:start w:val="1"/>
      <w:numFmt w:val="lowerRoman"/>
      <w:lvlText w:val="%1."/>
      <w:lvlJc w:val="righ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679B7B39"/>
    <w:multiLevelType w:val="hybridMultilevel"/>
    <w:tmpl w:val="B1B85B32"/>
    <w:lvl w:ilvl="0" w:tplc="FFFFFFFF">
      <w:start w:val="1"/>
      <w:numFmt w:val="lowerRoman"/>
      <w:lvlText w:val="%1."/>
      <w:lvlJc w:val="lef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57" w15:restartNumberingAfterBreak="0">
    <w:nsid w:val="73E45550"/>
    <w:multiLevelType w:val="hybridMultilevel"/>
    <w:tmpl w:val="6D9C65F6"/>
    <w:lvl w:ilvl="0" w:tplc="02DABA88">
      <w:start w:val="45"/>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8" w15:restartNumberingAfterBreak="0">
    <w:nsid w:val="78231D6F"/>
    <w:multiLevelType w:val="hybridMultilevel"/>
    <w:tmpl w:val="A6708D50"/>
    <w:lvl w:ilvl="0" w:tplc="96F82398">
      <w:start w:val="1"/>
      <w:numFmt w:val="lowerLetter"/>
      <w:lvlText w:val="%1."/>
      <w:lvlJc w:val="left"/>
      <w:pPr>
        <w:tabs>
          <w:tab w:val="num" w:pos="720"/>
        </w:tabs>
        <w:ind w:left="2160" w:hanging="720"/>
      </w:pPr>
      <w:rPr>
        <w:rFonts w:hint="default"/>
        <w:i w:val="0"/>
        <w:iCs w:val="0"/>
      </w:rPr>
    </w:lvl>
    <w:lvl w:ilvl="1" w:tplc="FFFFFFFF">
      <w:start w:val="1"/>
      <w:numFmt w:val="lowerRoman"/>
      <w:lvlText w:val="%2."/>
      <w:lvlJc w:val="right"/>
      <w:pPr>
        <w:tabs>
          <w:tab w:val="num" w:pos="1980"/>
        </w:tabs>
        <w:ind w:left="1980" w:hanging="180"/>
      </w:pPr>
    </w:lvl>
    <w:lvl w:ilvl="2" w:tplc="FFFFFFFF">
      <w:start w:val="1"/>
      <w:numFmt w:val="lowerRoman"/>
      <w:lvlText w:val="%3."/>
      <w:lvlJc w:val="right"/>
      <w:pPr>
        <w:tabs>
          <w:tab w:val="num" w:pos="2880"/>
        </w:tabs>
        <w:ind w:left="2880" w:hanging="720"/>
      </w:pPr>
      <w:rPr>
        <w:rFonts w:hint="default"/>
      </w:rPr>
    </w:lvl>
    <w:lvl w:ilvl="3" w:tplc="FFFFFFFF">
      <w:start w:val="1"/>
      <w:numFmt w:val="lowerLetter"/>
      <w:lvlText w:val="%4."/>
      <w:lvlJc w:val="left"/>
      <w:pPr>
        <w:tabs>
          <w:tab w:val="num" w:pos="2520"/>
        </w:tabs>
        <w:ind w:left="3960" w:hanging="720"/>
      </w:p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9" w15:restartNumberingAfterBreak="0">
    <w:nsid w:val="79952DB8"/>
    <w:multiLevelType w:val="singleLevel"/>
    <w:tmpl w:val="6FC20748"/>
    <w:lvl w:ilvl="0">
      <w:start w:val="1"/>
      <w:numFmt w:val="bullet"/>
      <w:pStyle w:val="ListBullet4"/>
      <w:lvlText w:val=""/>
      <w:lvlJc w:val="left"/>
      <w:pPr>
        <w:tabs>
          <w:tab w:val="num" w:pos="360"/>
        </w:tabs>
        <w:ind w:left="360" w:hanging="360"/>
      </w:pPr>
      <w:rPr>
        <w:rFonts w:ascii="Symbol" w:hAnsi="Symbol" w:hint="default"/>
      </w:rPr>
    </w:lvl>
  </w:abstractNum>
  <w:abstractNum w:abstractNumId="60" w15:restartNumberingAfterBreak="0">
    <w:nsid w:val="7B5C5931"/>
    <w:multiLevelType w:val="hybridMultilevel"/>
    <w:tmpl w:val="033207D8"/>
    <w:lvl w:ilvl="0" w:tplc="FFFFFFFF">
      <w:start w:val="1"/>
      <w:numFmt w:val="lowerRoman"/>
      <w:lvlText w:val="%1."/>
      <w:lvlJc w:val="left"/>
      <w:pPr>
        <w:ind w:left="2520" w:hanging="360"/>
      </w:pPr>
      <w:rPr>
        <w:rFonts w:ascii="Times New Roman" w:eastAsia="Calibri" w:hAnsi="Times New Roman" w:cs="Times New Roman" w:hint="default"/>
        <w:b w:val="0"/>
        <w:bCs w:val="0"/>
        <w:i w:val="0"/>
        <w:iCs w:val="0"/>
        <w:spacing w:val="-1"/>
        <w:w w:val="100"/>
        <w:sz w:val="22"/>
        <w:szCs w:val="22"/>
      </w:rPr>
    </w:lvl>
    <w:lvl w:ilvl="1" w:tplc="FFFFFFFF">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61" w15:restartNumberingAfterBreak="0">
    <w:nsid w:val="7C552BF1"/>
    <w:multiLevelType w:val="hybridMultilevel"/>
    <w:tmpl w:val="E7124748"/>
    <w:lvl w:ilvl="0" w:tplc="9E3CE604">
      <w:start w:val="10"/>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DB4BE5"/>
    <w:multiLevelType w:val="hybridMultilevel"/>
    <w:tmpl w:val="C94A94BC"/>
    <w:lvl w:ilvl="0" w:tplc="76DC351C">
      <w:start w:val="8"/>
      <w:numFmt w:val="lowerLetter"/>
      <w:lvlText w:val="%1."/>
      <w:lvlJc w:val="left"/>
      <w:pPr>
        <w:tabs>
          <w:tab w:val="num" w:pos="720"/>
        </w:tabs>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017550">
    <w:abstractNumId w:val="55"/>
  </w:num>
  <w:num w:numId="2" w16cid:durableId="364260327">
    <w:abstractNumId w:val="0"/>
  </w:num>
  <w:num w:numId="3" w16cid:durableId="381363988">
    <w:abstractNumId w:val="1"/>
  </w:num>
  <w:num w:numId="4" w16cid:durableId="714891892">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5" w16cid:durableId="723676673">
    <w:abstractNumId w:val="18"/>
  </w:num>
  <w:num w:numId="6" w16cid:durableId="1634141199">
    <w:abstractNumId w:val="50"/>
  </w:num>
  <w:num w:numId="7" w16cid:durableId="1407609001">
    <w:abstractNumId w:val="22"/>
  </w:num>
  <w:num w:numId="8" w16cid:durableId="1810437280">
    <w:abstractNumId w:val="42"/>
  </w:num>
  <w:num w:numId="9" w16cid:durableId="1271625506">
    <w:abstractNumId w:val="46"/>
  </w:num>
  <w:num w:numId="10" w16cid:durableId="143620458">
    <w:abstractNumId w:val="27"/>
  </w:num>
  <w:num w:numId="11" w16cid:durableId="1836456253">
    <w:abstractNumId w:val="13"/>
  </w:num>
  <w:num w:numId="12" w16cid:durableId="762267087">
    <w:abstractNumId w:val="47"/>
  </w:num>
  <w:num w:numId="13" w16cid:durableId="908730400">
    <w:abstractNumId w:val="23"/>
  </w:num>
  <w:num w:numId="14" w16cid:durableId="325474794">
    <w:abstractNumId w:val="44"/>
  </w:num>
  <w:num w:numId="15" w16cid:durableId="1643080541">
    <w:abstractNumId w:val="59"/>
  </w:num>
  <w:num w:numId="16" w16cid:durableId="663629299">
    <w:abstractNumId w:val="6"/>
  </w:num>
  <w:num w:numId="17" w16cid:durableId="432476644">
    <w:abstractNumId w:val="45"/>
  </w:num>
  <w:num w:numId="18" w16cid:durableId="981544817">
    <w:abstractNumId w:val="11"/>
  </w:num>
  <w:num w:numId="19" w16cid:durableId="1106845430">
    <w:abstractNumId w:val="32"/>
  </w:num>
  <w:num w:numId="20" w16cid:durableId="239295248">
    <w:abstractNumId w:val="31"/>
  </w:num>
  <w:num w:numId="21" w16cid:durableId="420876123">
    <w:abstractNumId w:val="24"/>
  </w:num>
  <w:num w:numId="22" w16cid:durableId="340280910">
    <w:abstractNumId w:val="54"/>
  </w:num>
  <w:num w:numId="23" w16cid:durableId="2134051858">
    <w:abstractNumId w:val="15"/>
  </w:num>
  <w:num w:numId="24" w16cid:durableId="863441544">
    <w:abstractNumId w:val="10"/>
  </w:num>
  <w:num w:numId="25" w16cid:durableId="1587494915">
    <w:abstractNumId w:val="61"/>
  </w:num>
  <w:num w:numId="26" w16cid:durableId="1421684930">
    <w:abstractNumId w:val="34"/>
  </w:num>
  <w:num w:numId="27" w16cid:durableId="1493570679">
    <w:abstractNumId w:val="58"/>
  </w:num>
  <w:num w:numId="28" w16cid:durableId="1491213238">
    <w:abstractNumId w:val="7"/>
  </w:num>
  <w:num w:numId="29" w16cid:durableId="1912537423">
    <w:abstractNumId w:val="60"/>
  </w:num>
  <w:num w:numId="30" w16cid:durableId="485364786">
    <w:abstractNumId w:val="5"/>
  </w:num>
  <w:num w:numId="31" w16cid:durableId="97146909">
    <w:abstractNumId w:val="56"/>
  </w:num>
  <w:num w:numId="32" w16cid:durableId="940798411">
    <w:abstractNumId w:val="55"/>
  </w:num>
  <w:num w:numId="33" w16cid:durableId="1637102636">
    <w:abstractNumId w:val="55"/>
  </w:num>
  <w:num w:numId="34" w16cid:durableId="157382388">
    <w:abstractNumId w:val="48"/>
  </w:num>
  <w:num w:numId="35" w16cid:durableId="422996751">
    <w:abstractNumId w:val="17"/>
  </w:num>
  <w:num w:numId="36" w16cid:durableId="638998936">
    <w:abstractNumId w:val="20"/>
  </w:num>
  <w:num w:numId="37" w16cid:durableId="1915892931">
    <w:abstractNumId w:val="8"/>
  </w:num>
  <w:num w:numId="38" w16cid:durableId="2064325146">
    <w:abstractNumId w:val="62"/>
  </w:num>
  <w:num w:numId="39" w16cid:durableId="712114206">
    <w:abstractNumId w:val="12"/>
  </w:num>
  <w:num w:numId="40" w16cid:durableId="627787036">
    <w:abstractNumId w:val="51"/>
  </w:num>
  <w:num w:numId="41" w16cid:durableId="2066445072">
    <w:abstractNumId w:val="4"/>
  </w:num>
  <w:num w:numId="42" w16cid:durableId="192958584">
    <w:abstractNumId w:val="3"/>
  </w:num>
  <w:num w:numId="43" w16cid:durableId="490602843">
    <w:abstractNumId w:val="55"/>
  </w:num>
  <w:num w:numId="44" w16cid:durableId="1179079406">
    <w:abstractNumId w:val="37"/>
  </w:num>
  <w:num w:numId="45" w16cid:durableId="2101370651">
    <w:abstractNumId w:val="35"/>
  </w:num>
  <w:num w:numId="46" w16cid:durableId="1715957922">
    <w:abstractNumId w:val="43"/>
  </w:num>
  <w:num w:numId="47" w16cid:durableId="1664120473">
    <w:abstractNumId w:val="55"/>
  </w:num>
  <w:num w:numId="48" w16cid:durableId="618267590">
    <w:abstractNumId w:val="21"/>
  </w:num>
  <w:num w:numId="49" w16cid:durableId="334383565">
    <w:abstractNumId w:val="38"/>
  </w:num>
  <w:num w:numId="50" w16cid:durableId="1914392586">
    <w:abstractNumId w:val="14"/>
  </w:num>
  <w:num w:numId="51" w16cid:durableId="303773830">
    <w:abstractNumId w:val="36"/>
  </w:num>
  <w:num w:numId="52" w16cid:durableId="858549614">
    <w:abstractNumId w:val="57"/>
  </w:num>
  <w:num w:numId="53" w16cid:durableId="767847430">
    <w:abstractNumId w:val="52"/>
  </w:num>
  <w:num w:numId="54" w16cid:durableId="634988320">
    <w:abstractNumId w:val="55"/>
  </w:num>
  <w:num w:numId="55" w16cid:durableId="1181550882">
    <w:abstractNumId w:val="55"/>
  </w:num>
  <w:num w:numId="56" w16cid:durableId="807551640">
    <w:abstractNumId w:val="49"/>
  </w:num>
  <w:num w:numId="57" w16cid:durableId="1426799733">
    <w:abstractNumId w:val="55"/>
  </w:num>
  <w:num w:numId="58" w16cid:durableId="723531764">
    <w:abstractNumId w:val="39"/>
  </w:num>
  <w:num w:numId="59" w16cid:durableId="1471286994">
    <w:abstractNumId w:val="55"/>
  </w:num>
  <w:num w:numId="60" w16cid:durableId="70471046">
    <w:abstractNumId w:val="9"/>
  </w:num>
  <w:num w:numId="61" w16cid:durableId="1952087061">
    <w:abstractNumId w:val="55"/>
  </w:num>
  <w:num w:numId="62" w16cid:durableId="743916662">
    <w:abstractNumId w:val="55"/>
  </w:num>
  <w:num w:numId="63" w16cid:durableId="1695186899">
    <w:abstractNumId w:val="40"/>
  </w:num>
  <w:num w:numId="64" w16cid:durableId="1119881797">
    <w:abstractNumId w:val="55"/>
  </w:num>
  <w:num w:numId="65" w16cid:durableId="2033339941">
    <w:abstractNumId w:val="53"/>
  </w:num>
  <w:num w:numId="66" w16cid:durableId="232159583">
    <w:abstractNumId w:val="55"/>
  </w:num>
  <w:num w:numId="67" w16cid:durableId="259023811">
    <w:abstractNumId w:val="55"/>
  </w:num>
  <w:num w:numId="68" w16cid:durableId="1162771037">
    <w:abstractNumId w:val="30"/>
  </w:num>
  <w:num w:numId="69" w16cid:durableId="1444762761">
    <w:abstractNumId w:val="55"/>
  </w:num>
  <w:num w:numId="70" w16cid:durableId="1105005290">
    <w:abstractNumId w:val="55"/>
  </w:num>
  <w:num w:numId="71" w16cid:durableId="1885562189">
    <w:abstractNumId w:val="55"/>
  </w:num>
  <w:num w:numId="72" w16cid:durableId="1719089393">
    <w:abstractNumId w:val="29"/>
  </w:num>
  <w:num w:numId="73" w16cid:durableId="1022127004">
    <w:abstractNumId w:val="26"/>
  </w:num>
  <w:num w:numId="74" w16cid:durableId="1748653719">
    <w:abstractNumId w:val="33"/>
  </w:num>
  <w:num w:numId="75" w16cid:durableId="360471842">
    <w:abstractNumId w:val="16"/>
  </w:num>
  <w:num w:numId="76" w16cid:durableId="206263820">
    <w:abstractNumId w:val="19"/>
  </w:num>
  <w:num w:numId="77" w16cid:durableId="714935597">
    <w:abstractNumId w:val="25"/>
  </w:num>
  <w:num w:numId="78" w16cid:durableId="198051008">
    <w:abstractNumId w:val="28"/>
  </w:num>
  <w:num w:numId="79" w16cid:durableId="119421967">
    <w:abstractNumId w:val="41"/>
  </w:num>
  <w:numIdMacAtCleanup w:val="7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ann, Julie">
    <w15:presenceInfo w15:providerId="AD" w15:userId="S::jgann@naic.org::9ba70051-07f8-4722-b0f2-caced7dbf8fd"/>
  </w15:person>
  <w15:person w15:author="Jacks, Wendy">
    <w15:presenceInfo w15:providerId="AD" w15:userId="S::wjacks@naic.org::1fe21bd6-7762-4eec-9e6a-6df38c77a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3F5"/>
    <w:rsid w:val="000009EA"/>
    <w:rsid w:val="0000107E"/>
    <w:rsid w:val="0000167A"/>
    <w:rsid w:val="00001D36"/>
    <w:rsid w:val="00001D90"/>
    <w:rsid w:val="00001F4E"/>
    <w:rsid w:val="00002559"/>
    <w:rsid w:val="000027E1"/>
    <w:rsid w:val="00003C5D"/>
    <w:rsid w:val="00004019"/>
    <w:rsid w:val="00004652"/>
    <w:rsid w:val="000047D6"/>
    <w:rsid w:val="0000489A"/>
    <w:rsid w:val="000050E1"/>
    <w:rsid w:val="000052EF"/>
    <w:rsid w:val="000058BC"/>
    <w:rsid w:val="00005D2F"/>
    <w:rsid w:val="000069A7"/>
    <w:rsid w:val="00006DBD"/>
    <w:rsid w:val="00006E6E"/>
    <w:rsid w:val="00006FF9"/>
    <w:rsid w:val="00007006"/>
    <w:rsid w:val="00007627"/>
    <w:rsid w:val="000077B9"/>
    <w:rsid w:val="00010B3B"/>
    <w:rsid w:val="000113CE"/>
    <w:rsid w:val="00011B34"/>
    <w:rsid w:val="000130E2"/>
    <w:rsid w:val="000138D5"/>
    <w:rsid w:val="00013BBC"/>
    <w:rsid w:val="00014577"/>
    <w:rsid w:val="00014729"/>
    <w:rsid w:val="00014B5F"/>
    <w:rsid w:val="000150A3"/>
    <w:rsid w:val="00015830"/>
    <w:rsid w:val="00016053"/>
    <w:rsid w:val="00016091"/>
    <w:rsid w:val="000161FE"/>
    <w:rsid w:val="00016321"/>
    <w:rsid w:val="000170A4"/>
    <w:rsid w:val="000171E3"/>
    <w:rsid w:val="000174C0"/>
    <w:rsid w:val="000176AB"/>
    <w:rsid w:val="000177A3"/>
    <w:rsid w:val="0001788D"/>
    <w:rsid w:val="000179BF"/>
    <w:rsid w:val="00020E4B"/>
    <w:rsid w:val="00021028"/>
    <w:rsid w:val="000210E2"/>
    <w:rsid w:val="0002240D"/>
    <w:rsid w:val="00023391"/>
    <w:rsid w:val="000238DA"/>
    <w:rsid w:val="00023E5B"/>
    <w:rsid w:val="00023EBB"/>
    <w:rsid w:val="000244AE"/>
    <w:rsid w:val="00025317"/>
    <w:rsid w:val="00025406"/>
    <w:rsid w:val="00025817"/>
    <w:rsid w:val="00026441"/>
    <w:rsid w:val="000273D7"/>
    <w:rsid w:val="000276A4"/>
    <w:rsid w:val="00027A72"/>
    <w:rsid w:val="000301A7"/>
    <w:rsid w:val="000303F0"/>
    <w:rsid w:val="000309E6"/>
    <w:rsid w:val="00030A53"/>
    <w:rsid w:val="00030E84"/>
    <w:rsid w:val="00031D51"/>
    <w:rsid w:val="000337E3"/>
    <w:rsid w:val="0003404E"/>
    <w:rsid w:val="000340AB"/>
    <w:rsid w:val="000349B5"/>
    <w:rsid w:val="00034B2F"/>
    <w:rsid w:val="00034CB3"/>
    <w:rsid w:val="0003553F"/>
    <w:rsid w:val="000360CE"/>
    <w:rsid w:val="000361C6"/>
    <w:rsid w:val="00036A33"/>
    <w:rsid w:val="00036D2C"/>
    <w:rsid w:val="0003748A"/>
    <w:rsid w:val="00037EB2"/>
    <w:rsid w:val="00037FD2"/>
    <w:rsid w:val="00040782"/>
    <w:rsid w:val="00040C83"/>
    <w:rsid w:val="0004316D"/>
    <w:rsid w:val="00043358"/>
    <w:rsid w:val="00043ADE"/>
    <w:rsid w:val="00043BC8"/>
    <w:rsid w:val="0004436A"/>
    <w:rsid w:val="00045012"/>
    <w:rsid w:val="00045077"/>
    <w:rsid w:val="00046033"/>
    <w:rsid w:val="000463EA"/>
    <w:rsid w:val="00046E6C"/>
    <w:rsid w:val="00047A25"/>
    <w:rsid w:val="00047A7F"/>
    <w:rsid w:val="00047EE2"/>
    <w:rsid w:val="00050373"/>
    <w:rsid w:val="00050942"/>
    <w:rsid w:val="00052548"/>
    <w:rsid w:val="00053670"/>
    <w:rsid w:val="00053681"/>
    <w:rsid w:val="00053C91"/>
    <w:rsid w:val="00053F7A"/>
    <w:rsid w:val="00054D98"/>
    <w:rsid w:val="00054FF9"/>
    <w:rsid w:val="00055811"/>
    <w:rsid w:val="00055D8C"/>
    <w:rsid w:val="00056814"/>
    <w:rsid w:val="00056E97"/>
    <w:rsid w:val="00057572"/>
    <w:rsid w:val="000579B6"/>
    <w:rsid w:val="00057CF4"/>
    <w:rsid w:val="000604F6"/>
    <w:rsid w:val="000608A6"/>
    <w:rsid w:val="000609D3"/>
    <w:rsid w:val="00060AFE"/>
    <w:rsid w:val="00060B48"/>
    <w:rsid w:val="00060CD6"/>
    <w:rsid w:val="00061004"/>
    <w:rsid w:val="000615B5"/>
    <w:rsid w:val="00062300"/>
    <w:rsid w:val="000623F9"/>
    <w:rsid w:val="00062770"/>
    <w:rsid w:val="000632AA"/>
    <w:rsid w:val="00064BC7"/>
    <w:rsid w:val="00065305"/>
    <w:rsid w:val="00065350"/>
    <w:rsid w:val="00065373"/>
    <w:rsid w:val="0006644D"/>
    <w:rsid w:val="00067232"/>
    <w:rsid w:val="00067274"/>
    <w:rsid w:val="000675CC"/>
    <w:rsid w:val="00067DE5"/>
    <w:rsid w:val="00070094"/>
    <w:rsid w:val="00070A86"/>
    <w:rsid w:val="0007107D"/>
    <w:rsid w:val="00071194"/>
    <w:rsid w:val="00071500"/>
    <w:rsid w:val="00071609"/>
    <w:rsid w:val="00071709"/>
    <w:rsid w:val="000720AF"/>
    <w:rsid w:val="0007286C"/>
    <w:rsid w:val="00073865"/>
    <w:rsid w:val="00073BD7"/>
    <w:rsid w:val="00073C19"/>
    <w:rsid w:val="00073E68"/>
    <w:rsid w:val="00073EEB"/>
    <w:rsid w:val="00074135"/>
    <w:rsid w:val="00074DCF"/>
    <w:rsid w:val="0007588B"/>
    <w:rsid w:val="00075A6D"/>
    <w:rsid w:val="000763C3"/>
    <w:rsid w:val="00076B13"/>
    <w:rsid w:val="000770F7"/>
    <w:rsid w:val="00077B4F"/>
    <w:rsid w:val="00080781"/>
    <w:rsid w:val="00080AFA"/>
    <w:rsid w:val="00081D34"/>
    <w:rsid w:val="000822AC"/>
    <w:rsid w:val="00082D97"/>
    <w:rsid w:val="0008304F"/>
    <w:rsid w:val="00084281"/>
    <w:rsid w:val="0008475C"/>
    <w:rsid w:val="00085065"/>
    <w:rsid w:val="000851DB"/>
    <w:rsid w:val="000851ED"/>
    <w:rsid w:val="0008523F"/>
    <w:rsid w:val="000856B0"/>
    <w:rsid w:val="000856DF"/>
    <w:rsid w:val="00085F3C"/>
    <w:rsid w:val="000865F6"/>
    <w:rsid w:val="00087568"/>
    <w:rsid w:val="00087733"/>
    <w:rsid w:val="00090B8E"/>
    <w:rsid w:val="00090F49"/>
    <w:rsid w:val="00091380"/>
    <w:rsid w:val="00091D47"/>
    <w:rsid w:val="00091D89"/>
    <w:rsid w:val="00092527"/>
    <w:rsid w:val="00092614"/>
    <w:rsid w:val="0009286F"/>
    <w:rsid w:val="00092D78"/>
    <w:rsid w:val="0009306F"/>
    <w:rsid w:val="00093997"/>
    <w:rsid w:val="0009439F"/>
    <w:rsid w:val="00094644"/>
    <w:rsid w:val="00094931"/>
    <w:rsid w:val="000956B9"/>
    <w:rsid w:val="000957DA"/>
    <w:rsid w:val="0009627E"/>
    <w:rsid w:val="000962B0"/>
    <w:rsid w:val="000967FA"/>
    <w:rsid w:val="00096A9C"/>
    <w:rsid w:val="00096B0D"/>
    <w:rsid w:val="00096FD8"/>
    <w:rsid w:val="00097320"/>
    <w:rsid w:val="00097D1E"/>
    <w:rsid w:val="000A0D48"/>
    <w:rsid w:val="000A0E4D"/>
    <w:rsid w:val="000A1593"/>
    <w:rsid w:val="000A198F"/>
    <w:rsid w:val="000A1A64"/>
    <w:rsid w:val="000A1AE1"/>
    <w:rsid w:val="000A1F32"/>
    <w:rsid w:val="000A322E"/>
    <w:rsid w:val="000A338D"/>
    <w:rsid w:val="000A3C51"/>
    <w:rsid w:val="000A3E6D"/>
    <w:rsid w:val="000A4686"/>
    <w:rsid w:val="000A4F52"/>
    <w:rsid w:val="000A58BA"/>
    <w:rsid w:val="000A6453"/>
    <w:rsid w:val="000A711B"/>
    <w:rsid w:val="000A7381"/>
    <w:rsid w:val="000A745C"/>
    <w:rsid w:val="000B05B5"/>
    <w:rsid w:val="000B1BA0"/>
    <w:rsid w:val="000B34A8"/>
    <w:rsid w:val="000B4849"/>
    <w:rsid w:val="000B4A29"/>
    <w:rsid w:val="000B4AF9"/>
    <w:rsid w:val="000B5ADA"/>
    <w:rsid w:val="000B5B00"/>
    <w:rsid w:val="000B5FC9"/>
    <w:rsid w:val="000B6268"/>
    <w:rsid w:val="000B72D4"/>
    <w:rsid w:val="000C07C7"/>
    <w:rsid w:val="000C11B3"/>
    <w:rsid w:val="000C1AD7"/>
    <w:rsid w:val="000C1EFD"/>
    <w:rsid w:val="000C21F0"/>
    <w:rsid w:val="000C2D7A"/>
    <w:rsid w:val="000C3045"/>
    <w:rsid w:val="000C38E3"/>
    <w:rsid w:val="000C4240"/>
    <w:rsid w:val="000C453A"/>
    <w:rsid w:val="000C5EA8"/>
    <w:rsid w:val="000C6081"/>
    <w:rsid w:val="000C61ED"/>
    <w:rsid w:val="000C6895"/>
    <w:rsid w:val="000C6981"/>
    <w:rsid w:val="000C6EE3"/>
    <w:rsid w:val="000C7184"/>
    <w:rsid w:val="000C7454"/>
    <w:rsid w:val="000C7D35"/>
    <w:rsid w:val="000D045D"/>
    <w:rsid w:val="000D0AE1"/>
    <w:rsid w:val="000D1226"/>
    <w:rsid w:val="000D2982"/>
    <w:rsid w:val="000D2AD3"/>
    <w:rsid w:val="000D2E77"/>
    <w:rsid w:val="000D4363"/>
    <w:rsid w:val="000D4576"/>
    <w:rsid w:val="000D4844"/>
    <w:rsid w:val="000D4A87"/>
    <w:rsid w:val="000D53A5"/>
    <w:rsid w:val="000D6AE8"/>
    <w:rsid w:val="000D6CB3"/>
    <w:rsid w:val="000D74B1"/>
    <w:rsid w:val="000D7572"/>
    <w:rsid w:val="000E09FA"/>
    <w:rsid w:val="000E0CCF"/>
    <w:rsid w:val="000E1131"/>
    <w:rsid w:val="000E16CA"/>
    <w:rsid w:val="000E174A"/>
    <w:rsid w:val="000E199F"/>
    <w:rsid w:val="000E3325"/>
    <w:rsid w:val="000E41AC"/>
    <w:rsid w:val="000E43C8"/>
    <w:rsid w:val="000E4751"/>
    <w:rsid w:val="000E48F7"/>
    <w:rsid w:val="000E5B7B"/>
    <w:rsid w:val="000E6904"/>
    <w:rsid w:val="000E6BDE"/>
    <w:rsid w:val="000E7588"/>
    <w:rsid w:val="000F17DA"/>
    <w:rsid w:val="000F20C9"/>
    <w:rsid w:val="000F2751"/>
    <w:rsid w:val="000F5114"/>
    <w:rsid w:val="000F5409"/>
    <w:rsid w:val="000F5C78"/>
    <w:rsid w:val="000F5D26"/>
    <w:rsid w:val="000F6124"/>
    <w:rsid w:val="000F74B4"/>
    <w:rsid w:val="000F79D9"/>
    <w:rsid w:val="000F7BCD"/>
    <w:rsid w:val="00100949"/>
    <w:rsid w:val="0010170F"/>
    <w:rsid w:val="001017BB"/>
    <w:rsid w:val="00102900"/>
    <w:rsid w:val="00104063"/>
    <w:rsid w:val="00104188"/>
    <w:rsid w:val="00105D74"/>
    <w:rsid w:val="001063D1"/>
    <w:rsid w:val="001077A1"/>
    <w:rsid w:val="0011091C"/>
    <w:rsid w:val="00110932"/>
    <w:rsid w:val="00111698"/>
    <w:rsid w:val="0011253D"/>
    <w:rsid w:val="001127D9"/>
    <w:rsid w:val="001127F5"/>
    <w:rsid w:val="001129B9"/>
    <w:rsid w:val="00112A59"/>
    <w:rsid w:val="00112EB5"/>
    <w:rsid w:val="00113CC8"/>
    <w:rsid w:val="00114073"/>
    <w:rsid w:val="00114295"/>
    <w:rsid w:val="00114C5C"/>
    <w:rsid w:val="00115EF5"/>
    <w:rsid w:val="0011602D"/>
    <w:rsid w:val="0011635B"/>
    <w:rsid w:val="00117566"/>
    <w:rsid w:val="0011757E"/>
    <w:rsid w:val="00117B08"/>
    <w:rsid w:val="00120AF2"/>
    <w:rsid w:val="0012174E"/>
    <w:rsid w:val="00121CA7"/>
    <w:rsid w:val="00123B24"/>
    <w:rsid w:val="00124880"/>
    <w:rsid w:val="001248B2"/>
    <w:rsid w:val="00125301"/>
    <w:rsid w:val="00125646"/>
    <w:rsid w:val="00125B29"/>
    <w:rsid w:val="001270A6"/>
    <w:rsid w:val="001275E3"/>
    <w:rsid w:val="00127660"/>
    <w:rsid w:val="0013044D"/>
    <w:rsid w:val="001312E9"/>
    <w:rsid w:val="001317A6"/>
    <w:rsid w:val="00131FC5"/>
    <w:rsid w:val="0013246B"/>
    <w:rsid w:val="00133830"/>
    <w:rsid w:val="0013539B"/>
    <w:rsid w:val="00135EC4"/>
    <w:rsid w:val="001365A9"/>
    <w:rsid w:val="00137E60"/>
    <w:rsid w:val="00140E6B"/>
    <w:rsid w:val="00141ECD"/>
    <w:rsid w:val="00142381"/>
    <w:rsid w:val="001423FE"/>
    <w:rsid w:val="0014247D"/>
    <w:rsid w:val="001428F7"/>
    <w:rsid w:val="001430CC"/>
    <w:rsid w:val="00144189"/>
    <w:rsid w:val="001452F9"/>
    <w:rsid w:val="00145730"/>
    <w:rsid w:val="001462DE"/>
    <w:rsid w:val="0014655D"/>
    <w:rsid w:val="00146BED"/>
    <w:rsid w:val="0014728D"/>
    <w:rsid w:val="00152C06"/>
    <w:rsid w:val="001531BB"/>
    <w:rsid w:val="001534E4"/>
    <w:rsid w:val="001537D5"/>
    <w:rsid w:val="00154012"/>
    <w:rsid w:val="0015429C"/>
    <w:rsid w:val="0015449F"/>
    <w:rsid w:val="0015560C"/>
    <w:rsid w:val="0015579F"/>
    <w:rsid w:val="00156F15"/>
    <w:rsid w:val="001574D8"/>
    <w:rsid w:val="001579D2"/>
    <w:rsid w:val="00160161"/>
    <w:rsid w:val="00160306"/>
    <w:rsid w:val="00160362"/>
    <w:rsid w:val="001605E6"/>
    <w:rsid w:val="00161888"/>
    <w:rsid w:val="00161964"/>
    <w:rsid w:val="00161979"/>
    <w:rsid w:val="00162876"/>
    <w:rsid w:val="00162AC9"/>
    <w:rsid w:val="00163734"/>
    <w:rsid w:val="0016377E"/>
    <w:rsid w:val="00163DD1"/>
    <w:rsid w:val="0016464E"/>
    <w:rsid w:val="00164657"/>
    <w:rsid w:val="001652E2"/>
    <w:rsid w:val="001653C5"/>
    <w:rsid w:val="00165430"/>
    <w:rsid w:val="00165EFA"/>
    <w:rsid w:val="00166423"/>
    <w:rsid w:val="0016653D"/>
    <w:rsid w:val="00167224"/>
    <w:rsid w:val="0016740E"/>
    <w:rsid w:val="00170450"/>
    <w:rsid w:val="00170A9B"/>
    <w:rsid w:val="00171928"/>
    <w:rsid w:val="00171B0B"/>
    <w:rsid w:val="00171B9B"/>
    <w:rsid w:val="00171ED1"/>
    <w:rsid w:val="00172377"/>
    <w:rsid w:val="0017261A"/>
    <w:rsid w:val="00172BE2"/>
    <w:rsid w:val="0017345A"/>
    <w:rsid w:val="00173E91"/>
    <w:rsid w:val="00173F9B"/>
    <w:rsid w:val="00173FD3"/>
    <w:rsid w:val="00174704"/>
    <w:rsid w:val="001758BB"/>
    <w:rsid w:val="00175E8C"/>
    <w:rsid w:val="0017686F"/>
    <w:rsid w:val="00176AB2"/>
    <w:rsid w:val="0017719A"/>
    <w:rsid w:val="00177D0B"/>
    <w:rsid w:val="00181059"/>
    <w:rsid w:val="00181BAC"/>
    <w:rsid w:val="0018256B"/>
    <w:rsid w:val="00183813"/>
    <w:rsid w:val="00183E0E"/>
    <w:rsid w:val="00184144"/>
    <w:rsid w:val="00184761"/>
    <w:rsid w:val="00184BED"/>
    <w:rsid w:val="00184DA7"/>
    <w:rsid w:val="0018548A"/>
    <w:rsid w:val="00185A85"/>
    <w:rsid w:val="00185D04"/>
    <w:rsid w:val="00185E5E"/>
    <w:rsid w:val="00186635"/>
    <w:rsid w:val="0018762A"/>
    <w:rsid w:val="0019054F"/>
    <w:rsid w:val="0019095E"/>
    <w:rsid w:val="001928F2"/>
    <w:rsid w:val="00193099"/>
    <w:rsid w:val="00193200"/>
    <w:rsid w:val="001936A1"/>
    <w:rsid w:val="001940C0"/>
    <w:rsid w:val="001940CF"/>
    <w:rsid w:val="00194129"/>
    <w:rsid w:val="0019505A"/>
    <w:rsid w:val="0019521A"/>
    <w:rsid w:val="00195ED8"/>
    <w:rsid w:val="001964ED"/>
    <w:rsid w:val="001971F3"/>
    <w:rsid w:val="001972B3"/>
    <w:rsid w:val="001972B7"/>
    <w:rsid w:val="001974C3"/>
    <w:rsid w:val="00197766"/>
    <w:rsid w:val="001A0333"/>
    <w:rsid w:val="001A0335"/>
    <w:rsid w:val="001A07A7"/>
    <w:rsid w:val="001A12E2"/>
    <w:rsid w:val="001A14BC"/>
    <w:rsid w:val="001A181E"/>
    <w:rsid w:val="001A24FF"/>
    <w:rsid w:val="001A256D"/>
    <w:rsid w:val="001A26FA"/>
    <w:rsid w:val="001A27B3"/>
    <w:rsid w:val="001A2C14"/>
    <w:rsid w:val="001A365C"/>
    <w:rsid w:val="001A3E01"/>
    <w:rsid w:val="001A4DEC"/>
    <w:rsid w:val="001A57D8"/>
    <w:rsid w:val="001A7437"/>
    <w:rsid w:val="001A78DE"/>
    <w:rsid w:val="001A7A1A"/>
    <w:rsid w:val="001B0019"/>
    <w:rsid w:val="001B0A3B"/>
    <w:rsid w:val="001B0A9B"/>
    <w:rsid w:val="001B115C"/>
    <w:rsid w:val="001B1546"/>
    <w:rsid w:val="001B1586"/>
    <w:rsid w:val="001B16DB"/>
    <w:rsid w:val="001B1F96"/>
    <w:rsid w:val="001B23C1"/>
    <w:rsid w:val="001B24C9"/>
    <w:rsid w:val="001B28A0"/>
    <w:rsid w:val="001B3138"/>
    <w:rsid w:val="001B3438"/>
    <w:rsid w:val="001B555F"/>
    <w:rsid w:val="001B5588"/>
    <w:rsid w:val="001B56BB"/>
    <w:rsid w:val="001B57A9"/>
    <w:rsid w:val="001B5EB5"/>
    <w:rsid w:val="001B6CF4"/>
    <w:rsid w:val="001B70AB"/>
    <w:rsid w:val="001B7B34"/>
    <w:rsid w:val="001B7F04"/>
    <w:rsid w:val="001C0939"/>
    <w:rsid w:val="001C0D92"/>
    <w:rsid w:val="001C111B"/>
    <w:rsid w:val="001C122A"/>
    <w:rsid w:val="001C1298"/>
    <w:rsid w:val="001C18AB"/>
    <w:rsid w:val="001C2181"/>
    <w:rsid w:val="001C2D47"/>
    <w:rsid w:val="001C2E2A"/>
    <w:rsid w:val="001C36AB"/>
    <w:rsid w:val="001C3EB4"/>
    <w:rsid w:val="001C4CB0"/>
    <w:rsid w:val="001C531E"/>
    <w:rsid w:val="001C53D4"/>
    <w:rsid w:val="001C5719"/>
    <w:rsid w:val="001C58EC"/>
    <w:rsid w:val="001C5EB9"/>
    <w:rsid w:val="001C654E"/>
    <w:rsid w:val="001C6B2F"/>
    <w:rsid w:val="001C6BD4"/>
    <w:rsid w:val="001C7081"/>
    <w:rsid w:val="001C70EA"/>
    <w:rsid w:val="001C72FA"/>
    <w:rsid w:val="001C7A03"/>
    <w:rsid w:val="001C7BC6"/>
    <w:rsid w:val="001C7DA4"/>
    <w:rsid w:val="001D00CC"/>
    <w:rsid w:val="001D058E"/>
    <w:rsid w:val="001D143D"/>
    <w:rsid w:val="001D3288"/>
    <w:rsid w:val="001D33C1"/>
    <w:rsid w:val="001D345E"/>
    <w:rsid w:val="001D37C2"/>
    <w:rsid w:val="001D64CF"/>
    <w:rsid w:val="001D64DC"/>
    <w:rsid w:val="001D65BD"/>
    <w:rsid w:val="001D6692"/>
    <w:rsid w:val="001D7632"/>
    <w:rsid w:val="001D7D1B"/>
    <w:rsid w:val="001E0ACD"/>
    <w:rsid w:val="001E1EE8"/>
    <w:rsid w:val="001E403F"/>
    <w:rsid w:val="001E46A6"/>
    <w:rsid w:val="001E4A9B"/>
    <w:rsid w:val="001E4B2C"/>
    <w:rsid w:val="001E4ECA"/>
    <w:rsid w:val="001E4F3E"/>
    <w:rsid w:val="001E5002"/>
    <w:rsid w:val="001E54BA"/>
    <w:rsid w:val="001E56AF"/>
    <w:rsid w:val="001E5F65"/>
    <w:rsid w:val="001E609B"/>
    <w:rsid w:val="001E6237"/>
    <w:rsid w:val="001E6551"/>
    <w:rsid w:val="001E7723"/>
    <w:rsid w:val="001E7AD4"/>
    <w:rsid w:val="001F008E"/>
    <w:rsid w:val="001F0DF5"/>
    <w:rsid w:val="001F0E42"/>
    <w:rsid w:val="001F17A1"/>
    <w:rsid w:val="001F1BB2"/>
    <w:rsid w:val="001F1DDC"/>
    <w:rsid w:val="001F2B75"/>
    <w:rsid w:val="001F2EA0"/>
    <w:rsid w:val="001F2F64"/>
    <w:rsid w:val="001F3CF4"/>
    <w:rsid w:val="001F3FCB"/>
    <w:rsid w:val="001F4222"/>
    <w:rsid w:val="001F4498"/>
    <w:rsid w:val="001F46EB"/>
    <w:rsid w:val="001F4BF6"/>
    <w:rsid w:val="001F4C3C"/>
    <w:rsid w:val="001F5144"/>
    <w:rsid w:val="001F55EC"/>
    <w:rsid w:val="001F62D5"/>
    <w:rsid w:val="001F66CC"/>
    <w:rsid w:val="001F68A1"/>
    <w:rsid w:val="001F6D50"/>
    <w:rsid w:val="001F7653"/>
    <w:rsid w:val="00200007"/>
    <w:rsid w:val="00200367"/>
    <w:rsid w:val="002006BD"/>
    <w:rsid w:val="002007A3"/>
    <w:rsid w:val="002014DA"/>
    <w:rsid w:val="002018A8"/>
    <w:rsid w:val="002028B1"/>
    <w:rsid w:val="002033E6"/>
    <w:rsid w:val="0020360B"/>
    <w:rsid w:val="00203FF7"/>
    <w:rsid w:val="002046F5"/>
    <w:rsid w:val="0020476B"/>
    <w:rsid w:val="0020632B"/>
    <w:rsid w:val="00206A37"/>
    <w:rsid w:val="00207C52"/>
    <w:rsid w:val="00207E1D"/>
    <w:rsid w:val="00211509"/>
    <w:rsid w:val="00213009"/>
    <w:rsid w:val="002134DC"/>
    <w:rsid w:val="002141B3"/>
    <w:rsid w:val="00214219"/>
    <w:rsid w:val="002143D2"/>
    <w:rsid w:val="00214E55"/>
    <w:rsid w:val="00214EC7"/>
    <w:rsid w:val="002156C3"/>
    <w:rsid w:val="00215B42"/>
    <w:rsid w:val="00215D99"/>
    <w:rsid w:val="00216178"/>
    <w:rsid w:val="002164C1"/>
    <w:rsid w:val="00216D66"/>
    <w:rsid w:val="002179B4"/>
    <w:rsid w:val="00220626"/>
    <w:rsid w:val="002211AE"/>
    <w:rsid w:val="002217AA"/>
    <w:rsid w:val="00221D96"/>
    <w:rsid w:val="00222368"/>
    <w:rsid w:val="002225B6"/>
    <w:rsid w:val="002226A2"/>
    <w:rsid w:val="00222C1B"/>
    <w:rsid w:val="002230F8"/>
    <w:rsid w:val="00223B02"/>
    <w:rsid w:val="0022415E"/>
    <w:rsid w:val="00224222"/>
    <w:rsid w:val="002249C7"/>
    <w:rsid w:val="00224A27"/>
    <w:rsid w:val="00224B9C"/>
    <w:rsid w:val="00224BBE"/>
    <w:rsid w:val="00225297"/>
    <w:rsid w:val="00225762"/>
    <w:rsid w:val="00225DEC"/>
    <w:rsid w:val="00225EC6"/>
    <w:rsid w:val="00226BEF"/>
    <w:rsid w:val="00226FBD"/>
    <w:rsid w:val="002276F4"/>
    <w:rsid w:val="0022790F"/>
    <w:rsid w:val="00227A42"/>
    <w:rsid w:val="00227ACB"/>
    <w:rsid w:val="00227D28"/>
    <w:rsid w:val="00230958"/>
    <w:rsid w:val="002312D4"/>
    <w:rsid w:val="002313AC"/>
    <w:rsid w:val="00231B56"/>
    <w:rsid w:val="00231BED"/>
    <w:rsid w:val="00231CAF"/>
    <w:rsid w:val="00232640"/>
    <w:rsid w:val="0023393A"/>
    <w:rsid w:val="00233D96"/>
    <w:rsid w:val="00234312"/>
    <w:rsid w:val="00234A44"/>
    <w:rsid w:val="00234AB2"/>
    <w:rsid w:val="00234DE3"/>
    <w:rsid w:val="00235312"/>
    <w:rsid w:val="00235382"/>
    <w:rsid w:val="0023724F"/>
    <w:rsid w:val="00237383"/>
    <w:rsid w:val="002376FD"/>
    <w:rsid w:val="00237939"/>
    <w:rsid w:val="00237B49"/>
    <w:rsid w:val="00237E7E"/>
    <w:rsid w:val="00240272"/>
    <w:rsid w:val="00240725"/>
    <w:rsid w:val="002408D3"/>
    <w:rsid w:val="00240C5C"/>
    <w:rsid w:val="00240D4E"/>
    <w:rsid w:val="002410C7"/>
    <w:rsid w:val="00241671"/>
    <w:rsid w:val="00241B60"/>
    <w:rsid w:val="00242209"/>
    <w:rsid w:val="002422BF"/>
    <w:rsid w:val="00242984"/>
    <w:rsid w:val="002436E7"/>
    <w:rsid w:val="00244916"/>
    <w:rsid w:val="00245074"/>
    <w:rsid w:val="002465DC"/>
    <w:rsid w:val="002470D2"/>
    <w:rsid w:val="002477DE"/>
    <w:rsid w:val="00247D09"/>
    <w:rsid w:val="0025026E"/>
    <w:rsid w:val="00251145"/>
    <w:rsid w:val="002513DC"/>
    <w:rsid w:val="00252003"/>
    <w:rsid w:val="00252846"/>
    <w:rsid w:val="00253116"/>
    <w:rsid w:val="00253C3F"/>
    <w:rsid w:val="00254846"/>
    <w:rsid w:val="00254901"/>
    <w:rsid w:val="00254AB7"/>
    <w:rsid w:val="00255485"/>
    <w:rsid w:val="002557C2"/>
    <w:rsid w:val="00255882"/>
    <w:rsid w:val="0025590C"/>
    <w:rsid w:val="00256398"/>
    <w:rsid w:val="00256464"/>
    <w:rsid w:val="00256AF9"/>
    <w:rsid w:val="00256E80"/>
    <w:rsid w:val="00257793"/>
    <w:rsid w:val="002579DD"/>
    <w:rsid w:val="00257A99"/>
    <w:rsid w:val="00257E8C"/>
    <w:rsid w:val="00260C0E"/>
    <w:rsid w:val="00261085"/>
    <w:rsid w:val="002611A7"/>
    <w:rsid w:val="00261273"/>
    <w:rsid w:val="00261603"/>
    <w:rsid w:val="00261A24"/>
    <w:rsid w:val="00261C0A"/>
    <w:rsid w:val="00261DC7"/>
    <w:rsid w:val="00262420"/>
    <w:rsid w:val="00262513"/>
    <w:rsid w:val="00262AC4"/>
    <w:rsid w:val="002637E5"/>
    <w:rsid w:val="00264256"/>
    <w:rsid w:val="002642A9"/>
    <w:rsid w:val="00264551"/>
    <w:rsid w:val="00264BF2"/>
    <w:rsid w:val="00264C7A"/>
    <w:rsid w:val="002651B3"/>
    <w:rsid w:val="00266FFC"/>
    <w:rsid w:val="00267247"/>
    <w:rsid w:val="0026769A"/>
    <w:rsid w:val="00267C95"/>
    <w:rsid w:val="002700C2"/>
    <w:rsid w:val="00270CE4"/>
    <w:rsid w:val="002715B5"/>
    <w:rsid w:val="002728B3"/>
    <w:rsid w:val="00273744"/>
    <w:rsid w:val="00274005"/>
    <w:rsid w:val="002744C4"/>
    <w:rsid w:val="00274A30"/>
    <w:rsid w:val="0027541F"/>
    <w:rsid w:val="0027560E"/>
    <w:rsid w:val="00275BC0"/>
    <w:rsid w:val="002766DB"/>
    <w:rsid w:val="00276C1D"/>
    <w:rsid w:val="002771F4"/>
    <w:rsid w:val="00277B9A"/>
    <w:rsid w:val="0028233C"/>
    <w:rsid w:val="002826CB"/>
    <w:rsid w:val="002828C1"/>
    <w:rsid w:val="00282A8D"/>
    <w:rsid w:val="00282C3C"/>
    <w:rsid w:val="00282F22"/>
    <w:rsid w:val="00282FEA"/>
    <w:rsid w:val="00283415"/>
    <w:rsid w:val="00284169"/>
    <w:rsid w:val="002845C6"/>
    <w:rsid w:val="002848CD"/>
    <w:rsid w:val="00285BC3"/>
    <w:rsid w:val="00286C92"/>
    <w:rsid w:val="00286D1B"/>
    <w:rsid w:val="00287A96"/>
    <w:rsid w:val="002905FA"/>
    <w:rsid w:val="00290848"/>
    <w:rsid w:val="002917DF"/>
    <w:rsid w:val="002917FA"/>
    <w:rsid w:val="00291D71"/>
    <w:rsid w:val="00292517"/>
    <w:rsid w:val="00292B34"/>
    <w:rsid w:val="00292D5B"/>
    <w:rsid w:val="00293119"/>
    <w:rsid w:val="00294082"/>
    <w:rsid w:val="00294337"/>
    <w:rsid w:val="0029443E"/>
    <w:rsid w:val="00294999"/>
    <w:rsid w:val="00294F30"/>
    <w:rsid w:val="00294FE6"/>
    <w:rsid w:val="0029542E"/>
    <w:rsid w:val="00295430"/>
    <w:rsid w:val="002957A1"/>
    <w:rsid w:val="00295F1F"/>
    <w:rsid w:val="00295F4B"/>
    <w:rsid w:val="00296403"/>
    <w:rsid w:val="00296B86"/>
    <w:rsid w:val="00296CF0"/>
    <w:rsid w:val="00296E66"/>
    <w:rsid w:val="00297A6D"/>
    <w:rsid w:val="00297AF4"/>
    <w:rsid w:val="002A005B"/>
    <w:rsid w:val="002A08EC"/>
    <w:rsid w:val="002A0B94"/>
    <w:rsid w:val="002A0EB5"/>
    <w:rsid w:val="002A1316"/>
    <w:rsid w:val="002A2CC3"/>
    <w:rsid w:val="002A2F16"/>
    <w:rsid w:val="002A429D"/>
    <w:rsid w:val="002A44FE"/>
    <w:rsid w:val="002A4E9D"/>
    <w:rsid w:val="002A5793"/>
    <w:rsid w:val="002A601C"/>
    <w:rsid w:val="002A6BDC"/>
    <w:rsid w:val="002A6CB4"/>
    <w:rsid w:val="002A7B06"/>
    <w:rsid w:val="002B0AD0"/>
    <w:rsid w:val="002B0F32"/>
    <w:rsid w:val="002B12A6"/>
    <w:rsid w:val="002B1B31"/>
    <w:rsid w:val="002B1F0E"/>
    <w:rsid w:val="002B2657"/>
    <w:rsid w:val="002B2ED1"/>
    <w:rsid w:val="002B39D9"/>
    <w:rsid w:val="002B4006"/>
    <w:rsid w:val="002B4B75"/>
    <w:rsid w:val="002B5AC1"/>
    <w:rsid w:val="002B5F94"/>
    <w:rsid w:val="002B6039"/>
    <w:rsid w:val="002B70ED"/>
    <w:rsid w:val="002B7397"/>
    <w:rsid w:val="002B73DF"/>
    <w:rsid w:val="002B750A"/>
    <w:rsid w:val="002B7A5E"/>
    <w:rsid w:val="002B7DF6"/>
    <w:rsid w:val="002C00B2"/>
    <w:rsid w:val="002C0F5D"/>
    <w:rsid w:val="002C1115"/>
    <w:rsid w:val="002C19E2"/>
    <w:rsid w:val="002C2216"/>
    <w:rsid w:val="002C2278"/>
    <w:rsid w:val="002C2B63"/>
    <w:rsid w:val="002C2C74"/>
    <w:rsid w:val="002C3317"/>
    <w:rsid w:val="002C3818"/>
    <w:rsid w:val="002C3A5D"/>
    <w:rsid w:val="002C3AB1"/>
    <w:rsid w:val="002C40DD"/>
    <w:rsid w:val="002C4E61"/>
    <w:rsid w:val="002C5BE7"/>
    <w:rsid w:val="002C5CBA"/>
    <w:rsid w:val="002C5FD4"/>
    <w:rsid w:val="002C6171"/>
    <w:rsid w:val="002C666A"/>
    <w:rsid w:val="002C6C0A"/>
    <w:rsid w:val="002C6EC5"/>
    <w:rsid w:val="002C6FD5"/>
    <w:rsid w:val="002C7C73"/>
    <w:rsid w:val="002D0028"/>
    <w:rsid w:val="002D0116"/>
    <w:rsid w:val="002D0149"/>
    <w:rsid w:val="002D0A6C"/>
    <w:rsid w:val="002D0FED"/>
    <w:rsid w:val="002D162A"/>
    <w:rsid w:val="002D1DEE"/>
    <w:rsid w:val="002D2072"/>
    <w:rsid w:val="002D240B"/>
    <w:rsid w:val="002D2620"/>
    <w:rsid w:val="002D3298"/>
    <w:rsid w:val="002D3588"/>
    <w:rsid w:val="002D3F8A"/>
    <w:rsid w:val="002D414D"/>
    <w:rsid w:val="002D59F5"/>
    <w:rsid w:val="002D5B28"/>
    <w:rsid w:val="002D5BF7"/>
    <w:rsid w:val="002D613E"/>
    <w:rsid w:val="002D70E6"/>
    <w:rsid w:val="002D7324"/>
    <w:rsid w:val="002D7357"/>
    <w:rsid w:val="002E0453"/>
    <w:rsid w:val="002E048D"/>
    <w:rsid w:val="002E07AA"/>
    <w:rsid w:val="002E10B8"/>
    <w:rsid w:val="002E1519"/>
    <w:rsid w:val="002E1631"/>
    <w:rsid w:val="002E17D0"/>
    <w:rsid w:val="002E199B"/>
    <w:rsid w:val="002E255B"/>
    <w:rsid w:val="002E26C9"/>
    <w:rsid w:val="002E274C"/>
    <w:rsid w:val="002E2AC9"/>
    <w:rsid w:val="002E3197"/>
    <w:rsid w:val="002E3A7B"/>
    <w:rsid w:val="002E3BE2"/>
    <w:rsid w:val="002E3FF0"/>
    <w:rsid w:val="002E4AD9"/>
    <w:rsid w:val="002E500D"/>
    <w:rsid w:val="002E535F"/>
    <w:rsid w:val="002E575E"/>
    <w:rsid w:val="002E5C14"/>
    <w:rsid w:val="002E5DCE"/>
    <w:rsid w:val="002E702D"/>
    <w:rsid w:val="002E7901"/>
    <w:rsid w:val="002F055F"/>
    <w:rsid w:val="002F05F4"/>
    <w:rsid w:val="002F0D79"/>
    <w:rsid w:val="002F1EBF"/>
    <w:rsid w:val="002F2935"/>
    <w:rsid w:val="002F2E85"/>
    <w:rsid w:val="002F2EA2"/>
    <w:rsid w:val="002F4E31"/>
    <w:rsid w:val="002F5819"/>
    <w:rsid w:val="002F5D54"/>
    <w:rsid w:val="002F5EAD"/>
    <w:rsid w:val="002F6010"/>
    <w:rsid w:val="002F616F"/>
    <w:rsid w:val="002F6582"/>
    <w:rsid w:val="002F6AB7"/>
    <w:rsid w:val="002F6FF9"/>
    <w:rsid w:val="00300A05"/>
    <w:rsid w:val="00300EA4"/>
    <w:rsid w:val="0030135B"/>
    <w:rsid w:val="00301A1C"/>
    <w:rsid w:val="00302917"/>
    <w:rsid w:val="00302A97"/>
    <w:rsid w:val="00303C3C"/>
    <w:rsid w:val="003049AF"/>
    <w:rsid w:val="00304CEC"/>
    <w:rsid w:val="0030546C"/>
    <w:rsid w:val="0030560B"/>
    <w:rsid w:val="00305EFE"/>
    <w:rsid w:val="00306D32"/>
    <w:rsid w:val="00306E13"/>
    <w:rsid w:val="00306EE7"/>
    <w:rsid w:val="00307C30"/>
    <w:rsid w:val="00311410"/>
    <w:rsid w:val="00312502"/>
    <w:rsid w:val="00312E67"/>
    <w:rsid w:val="003137D2"/>
    <w:rsid w:val="003137DB"/>
    <w:rsid w:val="00313FB8"/>
    <w:rsid w:val="00314101"/>
    <w:rsid w:val="003148E8"/>
    <w:rsid w:val="0031514D"/>
    <w:rsid w:val="0031532A"/>
    <w:rsid w:val="0031571F"/>
    <w:rsid w:val="003157BB"/>
    <w:rsid w:val="003157DB"/>
    <w:rsid w:val="0031580D"/>
    <w:rsid w:val="00315880"/>
    <w:rsid w:val="00315D2C"/>
    <w:rsid w:val="00316044"/>
    <w:rsid w:val="003170AF"/>
    <w:rsid w:val="00317369"/>
    <w:rsid w:val="00317D79"/>
    <w:rsid w:val="00320024"/>
    <w:rsid w:val="00320CFF"/>
    <w:rsid w:val="0032153F"/>
    <w:rsid w:val="00321DE0"/>
    <w:rsid w:val="00322538"/>
    <w:rsid w:val="00322D53"/>
    <w:rsid w:val="00323DFF"/>
    <w:rsid w:val="003245DA"/>
    <w:rsid w:val="00324861"/>
    <w:rsid w:val="00324997"/>
    <w:rsid w:val="00324AC2"/>
    <w:rsid w:val="00325660"/>
    <w:rsid w:val="003257A2"/>
    <w:rsid w:val="003259E2"/>
    <w:rsid w:val="00325EF3"/>
    <w:rsid w:val="00326374"/>
    <w:rsid w:val="00326416"/>
    <w:rsid w:val="003264A0"/>
    <w:rsid w:val="003266E0"/>
    <w:rsid w:val="00326809"/>
    <w:rsid w:val="00326D84"/>
    <w:rsid w:val="00326F4C"/>
    <w:rsid w:val="00327340"/>
    <w:rsid w:val="00327CB8"/>
    <w:rsid w:val="00330EF0"/>
    <w:rsid w:val="0033156D"/>
    <w:rsid w:val="0033165C"/>
    <w:rsid w:val="00331B8F"/>
    <w:rsid w:val="00331BC1"/>
    <w:rsid w:val="00331E8C"/>
    <w:rsid w:val="00332557"/>
    <w:rsid w:val="003325E9"/>
    <w:rsid w:val="00332A8E"/>
    <w:rsid w:val="00333FC0"/>
    <w:rsid w:val="00334255"/>
    <w:rsid w:val="0033438C"/>
    <w:rsid w:val="003346B5"/>
    <w:rsid w:val="00335490"/>
    <w:rsid w:val="00335B42"/>
    <w:rsid w:val="00335F40"/>
    <w:rsid w:val="003360E6"/>
    <w:rsid w:val="0033620A"/>
    <w:rsid w:val="0033648B"/>
    <w:rsid w:val="00336E07"/>
    <w:rsid w:val="003371CB"/>
    <w:rsid w:val="00337372"/>
    <w:rsid w:val="00337695"/>
    <w:rsid w:val="00337CC1"/>
    <w:rsid w:val="0034083B"/>
    <w:rsid w:val="00340C82"/>
    <w:rsid w:val="00340D1B"/>
    <w:rsid w:val="003415C3"/>
    <w:rsid w:val="00341EAF"/>
    <w:rsid w:val="00342210"/>
    <w:rsid w:val="00342CB7"/>
    <w:rsid w:val="003434F6"/>
    <w:rsid w:val="0034372A"/>
    <w:rsid w:val="0034395E"/>
    <w:rsid w:val="00344626"/>
    <w:rsid w:val="00344C6C"/>
    <w:rsid w:val="0034544B"/>
    <w:rsid w:val="003455FF"/>
    <w:rsid w:val="003461E0"/>
    <w:rsid w:val="0034667C"/>
    <w:rsid w:val="00347374"/>
    <w:rsid w:val="00350627"/>
    <w:rsid w:val="003508B3"/>
    <w:rsid w:val="00350A0B"/>
    <w:rsid w:val="00350E1D"/>
    <w:rsid w:val="00351688"/>
    <w:rsid w:val="00351B97"/>
    <w:rsid w:val="00352550"/>
    <w:rsid w:val="003526AE"/>
    <w:rsid w:val="003526C3"/>
    <w:rsid w:val="0035281A"/>
    <w:rsid w:val="00353B38"/>
    <w:rsid w:val="00355A60"/>
    <w:rsid w:val="00355DAD"/>
    <w:rsid w:val="00355E53"/>
    <w:rsid w:val="0035609F"/>
    <w:rsid w:val="003567EF"/>
    <w:rsid w:val="003570EA"/>
    <w:rsid w:val="00357190"/>
    <w:rsid w:val="00357FFA"/>
    <w:rsid w:val="00360049"/>
    <w:rsid w:val="00360172"/>
    <w:rsid w:val="0036046D"/>
    <w:rsid w:val="00361381"/>
    <w:rsid w:val="003616FC"/>
    <w:rsid w:val="0036299D"/>
    <w:rsid w:val="00362AF8"/>
    <w:rsid w:val="00362B76"/>
    <w:rsid w:val="00363078"/>
    <w:rsid w:val="00363566"/>
    <w:rsid w:val="00364E3D"/>
    <w:rsid w:val="00364F10"/>
    <w:rsid w:val="00365141"/>
    <w:rsid w:val="00365F34"/>
    <w:rsid w:val="0036648C"/>
    <w:rsid w:val="003668CA"/>
    <w:rsid w:val="003672EC"/>
    <w:rsid w:val="003675EC"/>
    <w:rsid w:val="00367BBB"/>
    <w:rsid w:val="00367F7A"/>
    <w:rsid w:val="00367F9C"/>
    <w:rsid w:val="003708DD"/>
    <w:rsid w:val="00370E1C"/>
    <w:rsid w:val="00371899"/>
    <w:rsid w:val="0037204C"/>
    <w:rsid w:val="003723D0"/>
    <w:rsid w:val="003725D2"/>
    <w:rsid w:val="00372F6F"/>
    <w:rsid w:val="003735D9"/>
    <w:rsid w:val="00373D0A"/>
    <w:rsid w:val="0037483C"/>
    <w:rsid w:val="00374EFC"/>
    <w:rsid w:val="0037566E"/>
    <w:rsid w:val="0037579B"/>
    <w:rsid w:val="00375A23"/>
    <w:rsid w:val="00376450"/>
    <w:rsid w:val="00376683"/>
    <w:rsid w:val="00376694"/>
    <w:rsid w:val="00376842"/>
    <w:rsid w:val="00376C2F"/>
    <w:rsid w:val="00376CFC"/>
    <w:rsid w:val="00376FCE"/>
    <w:rsid w:val="00377363"/>
    <w:rsid w:val="00377972"/>
    <w:rsid w:val="00377A90"/>
    <w:rsid w:val="00377D50"/>
    <w:rsid w:val="00377D94"/>
    <w:rsid w:val="00380568"/>
    <w:rsid w:val="00380CDF"/>
    <w:rsid w:val="00382F63"/>
    <w:rsid w:val="003838D6"/>
    <w:rsid w:val="00383C0C"/>
    <w:rsid w:val="00383D51"/>
    <w:rsid w:val="00383D70"/>
    <w:rsid w:val="003849E8"/>
    <w:rsid w:val="00384A51"/>
    <w:rsid w:val="00384C4E"/>
    <w:rsid w:val="00385476"/>
    <w:rsid w:val="003867CC"/>
    <w:rsid w:val="00386D4C"/>
    <w:rsid w:val="003904AF"/>
    <w:rsid w:val="00390D99"/>
    <w:rsid w:val="003912CF"/>
    <w:rsid w:val="00391518"/>
    <w:rsid w:val="00392764"/>
    <w:rsid w:val="003933E1"/>
    <w:rsid w:val="003935A4"/>
    <w:rsid w:val="0039365C"/>
    <w:rsid w:val="00393B46"/>
    <w:rsid w:val="00394216"/>
    <w:rsid w:val="003945AD"/>
    <w:rsid w:val="003947D5"/>
    <w:rsid w:val="0039600A"/>
    <w:rsid w:val="00396170"/>
    <w:rsid w:val="00396836"/>
    <w:rsid w:val="00396B13"/>
    <w:rsid w:val="003970A2"/>
    <w:rsid w:val="00397FB4"/>
    <w:rsid w:val="003A0B67"/>
    <w:rsid w:val="003A14F0"/>
    <w:rsid w:val="003A1B7B"/>
    <w:rsid w:val="003A2496"/>
    <w:rsid w:val="003A274A"/>
    <w:rsid w:val="003A29F7"/>
    <w:rsid w:val="003A2D8D"/>
    <w:rsid w:val="003A3E88"/>
    <w:rsid w:val="003A4AF4"/>
    <w:rsid w:val="003A4EB1"/>
    <w:rsid w:val="003A606D"/>
    <w:rsid w:val="003A6148"/>
    <w:rsid w:val="003A63F2"/>
    <w:rsid w:val="003A670B"/>
    <w:rsid w:val="003A6A86"/>
    <w:rsid w:val="003B0FD5"/>
    <w:rsid w:val="003B12DE"/>
    <w:rsid w:val="003B17C0"/>
    <w:rsid w:val="003B1C69"/>
    <w:rsid w:val="003B1E6F"/>
    <w:rsid w:val="003B2C94"/>
    <w:rsid w:val="003B33EB"/>
    <w:rsid w:val="003B352E"/>
    <w:rsid w:val="003B3567"/>
    <w:rsid w:val="003B3F47"/>
    <w:rsid w:val="003B47FB"/>
    <w:rsid w:val="003B4980"/>
    <w:rsid w:val="003B4A81"/>
    <w:rsid w:val="003B6907"/>
    <w:rsid w:val="003B787D"/>
    <w:rsid w:val="003B7E8A"/>
    <w:rsid w:val="003B7FF4"/>
    <w:rsid w:val="003C00A4"/>
    <w:rsid w:val="003C07B6"/>
    <w:rsid w:val="003C0F4E"/>
    <w:rsid w:val="003C145B"/>
    <w:rsid w:val="003C14D0"/>
    <w:rsid w:val="003C174C"/>
    <w:rsid w:val="003C1FFA"/>
    <w:rsid w:val="003C337D"/>
    <w:rsid w:val="003C33DF"/>
    <w:rsid w:val="003C3FC8"/>
    <w:rsid w:val="003C410E"/>
    <w:rsid w:val="003C57EA"/>
    <w:rsid w:val="003C7250"/>
    <w:rsid w:val="003C73D7"/>
    <w:rsid w:val="003C784D"/>
    <w:rsid w:val="003C7957"/>
    <w:rsid w:val="003C7A17"/>
    <w:rsid w:val="003C7D19"/>
    <w:rsid w:val="003D0323"/>
    <w:rsid w:val="003D0569"/>
    <w:rsid w:val="003D05BE"/>
    <w:rsid w:val="003D19A1"/>
    <w:rsid w:val="003D252C"/>
    <w:rsid w:val="003D27DC"/>
    <w:rsid w:val="003D29CA"/>
    <w:rsid w:val="003D2F2D"/>
    <w:rsid w:val="003D3B62"/>
    <w:rsid w:val="003D3BF0"/>
    <w:rsid w:val="003D4420"/>
    <w:rsid w:val="003D497D"/>
    <w:rsid w:val="003D5059"/>
    <w:rsid w:val="003D5451"/>
    <w:rsid w:val="003D54C6"/>
    <w:rsid w:val="003D58F1"/>
    <w:rsid w:val="003D5A51"/>
    <w:rsid w:val="003D608C"/>
    <w:rsid w:val="003D6202"/>
    <w:rsid w:val="003D6928"/>
    <w:rsid w:val="003D6E6E"/>
    <w:rsid w:val="003D6F9C"/>
    <w:rsid w:val="003D7031"/>
    <w:rsid w:val="003D7055"/>
    <w:rsid w:val="003D790C"/>
    <w:rsid w:val="003D7C55"/>
    <w:rsid w:val="003D7DC1"/>
    <w:rsid w:val="003E026F"/>
    <w:rsid w:val="003E02E7"/>
    <w:rsid w:val="003E0392"/>
    <w:rsid w:val="003E0702"/>
    <w:rsid w:val="003E094C"/>
    <w:rsid w:val="003E1288"/>
    <w:rsid w:val="003E23A7"/>
    <w:rsid w:val="003E28CF"/>
    <w:rsid w:val="003E4272"/>
    <w:rsid w:val="003E5116"/>
    <w:rsid w:val="003E52E5"/>
    <w:rsid w:val="003E53BD"/>
    <w:rsid w:val="003E55EF"/>
    <w:rsid w:val="003E57F2"/>
    <w:rsid w:val="003E5884"/>
    <w:rsid w:val="003E6DD2"/>
    <w:rsid w:val="003E6F51"/>
    <w:rsid w:val="003E7060"/>
    <w:rsid w:val="003E75F1"/>
    <w:rsid w:val="003F000A"/>
    <w:rsid w:val="003F007E"/>
    <w:rsid w:val="003F0416"/>
    <w:rsid w:val="003F0893"/>
    <w:rsid w:val="003F08CA"/>
    <w:rsid w:val="003F0CB9"/>
    <w:rsid w:val="003F1196"/>
    <w:rsid w:val="003F172F"/>
    <w:rsid w:val="003F2B28"/>
    <w:rsid w:val="003F325D"/>
    <w:rsid w:val="003F366D"/>
    <w:rsid w:val="003F3750"/>
    <w:rsid w:val="003F3F88"/>
    <w:rsid w:val="003F4038"/>
    <w:rsid w:val="003F41B9"/>
    <w:rsid w:val="003F4634"/>
    <w:rsid w:val="003F47DF"/>
    <w:rsid w:val="003F4831"/>
    <w:rsid w:val="003F4A75"/>
    <w:rsid w:val="003F4ACC"/>
    <w:rsid w:val="003F50F9"/>
    <w:rsid w:val="003F572C"/>
    <w:rsid w:val="003F5A47"/>
    <w:rsid w:val="003F6829"/>
    <w:rsid w:val="003F717D"/>
    <w:rsid w:val="003F744B"/>
    <w:rsid w:val="003F74A8"/>
    <w:rsid w:val="003F76A7"/>
    <w:rsid w:val="003F7FB3"/>
    <w:rsid w:val="003F7FCB"/>
    <w:rsid w:val="0040008C"/>
    <w:rsid w:val="0040031F"/>
    <w:rsid w:val="0040067F"/>
    <w:rsid w:val="0040093D"/>
    <w:rsid w:val="004010BB"/>
    <w:rsid w:val="00401202"/>
    <w:rsid w:val="0040122E"/>
    <w:rsid w:val="00401313"/>
    <w:rsid w:val="00401529"/>
    <w:rsid w:val="004015AE"/>
    <w:rsid w:val="004018EA"/>
    <w:rsid w:val="004028C1"/>
    <w:rsid w:val="0040337C"/>
    <w:rsid w:val="00403632"/>
    <w:rsid w:val="00403EEF"/>
    <w:rsid w:val="00404002"/>
    <w:rsid w:val="0040516D"/>
    <w:rsid w:val="00405C05"/>
    <w:rsid w:val="0040606C"/>
    <w:rsid w:val="00406784"/>
    <w:rsid w:val="00406F8C"/>
    <w:rsid w:val="0041029C"/>
    <w:rsid w:val="004102A3"/>
    <w:rsid w:val="004107EC"/>
    <w:rsid w:val="00410839"/>
    <w:rsid w:val="004108E7"/>
    <w:rsid w:val="00410E50"/>
    <w:rsid w:val="00410F4D"/>
    <w:rsid w:val="004116EB"/>
    <w:rsid w:val="00412614"/>
    <w:rsid w:val="004128F1"/>
    <w:rsid w:val="00414676"/>
    <w:rsid w:val="004146C7"/>
    <w:rsid w:val="00414BDC"/>
    <w:rsid w:val="00414EAE"/>
    <w:rsid w:val="0041628A"/>
    <w:rsid w:val="00416AC8"/>
    <w:rsid w:val="00416BC2"/>
    <w:rsid w:val="004177DE"/>
    <w:rsid w:val="0041787D"/>
    <w:rsid w:val="004201DC"/>
    <w:rsid w:val="00420978"/>
    <w:rsid w:val="00420A2E"/>
    <w:rsid w:val="00421277"/>
    <w:rsid w:val="00421554"/>
    <w:rsid w:val="00421692"/>
    <w:rsid w:val="004224A2"/>
    <w:rsid w:val="004228F5"/>
    <w:rsid w:val="00422CB8"/>
    <w:rsid w:val="004231A3"/>
    <w:rsid w:val="00423C6E"/>
    <w:rsid w:val="00423E9D"/>
    <w:rsid w:val="00424570"/>
    <w:rsid w:val="004254EC"/>
    <w:rsid w:val="00425B6B"/>
    <w:rsid w:val="00426456"/>
    <w:rsid w:val="00426919"/>
    <w:rsid w:val="00426F7F"/>
    <w:rsid w:val="004270F3"/>
    <w:rsid w:val="004302C9"/>
    <w:rsid w:val="0043069A"/>
    <w:rsid w:val="00430EF6"/>
    <w:rsid w:val="0043137E"/>
    <w:rsid w:val="004316CE"/>
    <w:rsid w:val="0043188F"/>
    <w:rsid w:val="004320C1"/>
    <w:rsid w:val="004326F0"/>
    <w:rsid w:val="00432A1F"/>
    <w:rsid w:val="00432BB5"/>
    <w:rsid w:val="00433E0D"/>
    <w:rsid w:val="00433E1D"/>
    <w:rsid w:val="00434207"/>
    <w:rsid w:val="00434395"/>
    <w:rsid w:val="0043440C"/>
    <w:rsid w:val="00434711"/>
    <w:rsid w:val="00434970"/>
    <w:rsid w:val="00434B3E"/>
    <w:rsid w:val="00434F70"/>
    <w:rsid w:val="00434F98"/>
    <w:rsid w:val="00435281"/>
    <w:rsid w:val="0043591A"/>
    <w:rsid w:val="004359E1"/>
    <w:rsid w:val="00435DAC"/>
    <w:rsid w:val="00436716"/>
    <w:rsid w:val="00436721"/>
    <w:rsid w:val="00436AD8"/>
    <w:rsid w:val="004379EB"/>
    <w:rsid w:val="00437C60"/>
    <w:rsid w:val="0044022E"/>
    <w:rsid w:val="00440B42"/>
    <w:rsid w:val="00440F52"/>
    <w:rsid w:val="004418C2"/>
    <w:rsid w:val="00441F52"/>
    <w:rsid w:val="004420CA"/>
    <w:rsid w:val="00442172"/>
    <w:rsid w:val="00442C80"/>
    <w:rsid w:val="004431D9"/>
    <w:rsid w:val="00443381"/>
    <w:rsid w:val="00443CF9"/>
    <w:rsid w:val="00443DAE"/>
    <w:rsid w:val="00444785"/>
    <w:rsid w:val="00444798"/>
    <w:rsid w:val="0044533B"/>
    <w:rsid w:val="004455D8"/>
    <w:rsid w:val="00445B07"/>
    <w:rsid w:val="00446244"/>
    <w:rsid w:val="004475A4"/>
    <w:rsid w:val="0044761E"/>
    <w:rsid w:val="004504C3"/>
    <w:rsid w:val="0045055A"/>
    <w:rsid w:val="00450D0E"/>
    <w:rsid w:val="00450D5E"/>
    <w:rsid w:val="004516AB"/>
    <w:rsid w:val="00452103"/>
    <w:rsid w:val="00452842"/>
    <w:rsid w:val="004530A2"/>
    <w:rsid w:val="0045395B"/>
    <w:rsid w:val="00454273"/>
    <w:rsid w:val="004547BC"/>
    <w:rsid w:val="004548DD"/>
    <w:rsid w:val="004554D2"/>
    <w:rsid w:val="00455588"/>
    <w:rsid w:val="004555D2"/>
    <w:rsid w:val="0045639A"/>
    <w:rsid w:val="00456EC8"/>
    <w:rsid w:val="00457093"/>
    <w:rsid w:val="00457792"/>
    <w:rsid w:val="00457EC9"/>
    <w:rsid w:val="004600B3"/>
    <w:rsid w:val="004606DC"/>
    <w:rsid w:val="00460EAE"/>
    <w:rsid w:val="00461A68"/>
    <w:rsid w:val="004623DC"/>
    <w:rsid w:val="00462C30"/>
    <w:rsid w:val="00462DA2"/>
    <w:rsid w:val="00463138"/>
    <w:rsid w:val="00463551"/>
    <w:rsid w:val="00463E5B"/>
    <w:rsid w:val="00463E98"/>
    <w:rsid w:val="00464103"/>
    <w:rsid w:val="004646D6"/>
    <w:rsid w:val="00464708"/>
    <w:rsid w:val="004648C4"/>
    <w:rsid w:val="00464BD9"/>
    <w:rsid w:val="004654AD"/>
    <w:rsid w:val="004654C3"/>
    <w:rsid w:val="00465572"/>
    <w:rsid w:val="00466170"/>
    <w:rsid w:val="004662AE"/>
    <w:rsid w:val="00466D26"/>
    <w:rsid w:val="004673C8"/>
    <w:rsid w:val="0046757B"/>
    <w:rsid w:val="00470446"/>
    <w:rsid w:val="00470E92"/>
    <w:rsid w:val="00471735"/>
    <w:rsid w:val="00471924"/>
    <w:rsid w:val="004726AA"/>
    <w:rsid w:val="00473168"/>
    <w:rsid w:val="00473E83"/>
    <w:rsid w:val="00473F9E"/>
    <w:rsid w:val="00474B98"/>
    <w:rsid w:val="0047523A"/>
    <w:rsid w:val="00475905"/>
    <w:rsid w:val="00475942"/>
    <w:rsid w:val="004774AD"/>
    <w:rsid w:val="00477D36"/>
    <w:rsid w:val="00480491"/>
    <w:rsid w:val="0048080F"/>
    <w:rsid w:val="00481233"/>
    <w:rsid w:val="004812C5"/>
    <w:rsid w:val="004813F4"/>
    <w:rsid w:val="00481736"/>
    <w:rsid w:val="00481B00"/>
    <w:rsid w:val="00481C54"/>
    <w:rsid w:val="004821B5"/>
    <w:rsid w:val="004821F6"/>
    <w:rsid w:val="004829CD"/>
    <w:rsid w:val="004833B9"/>
    <w:rsid w:val="004836C4"/>
    <w:rsid w:val="0048371C"/>
    <w:rsid w:val="00483AEC"/>
    <w:rsid w:val="004845CC"/>
    <w:rsid w:val="00484746"/>
    <w:rsid w:val="0048488F"/>
    <w:rsid w:val="00484BD5"/>
    <w:rsid w:val="00484CB7"/>
    <w:rsid w:val="00485666"/>
    <w:rsid w:val="00485DFF"/>
    <w:rsid w:val="00485ED6"/>
    <w:rsid w:val="004860F9"/>
    <w:rsid w:val="00486129"/>
    <w:rsid w:val="004861C6"/>
    <w:rsid w:val="0048680B"/>
    <w:rsid w:val="00486A06"/>
    <w:rsid w:val="00486D22"/>
    <w:rsid w:val="00486D2D"/>
    <w:rsid w:val="004873FE"/>
    <w:rsid w:val="0048752D"/>
    <w:rsid w:val="00487C04"/>
    <w:rsid w:val="00490434"/>
    <w:rsid w:val="004908E0"/>
    <w:rsid w:val="00490996"/>
    <w:rsid w:val="00490F38"/>
    <w:rsid w:val="00491EC3"/>
    <w:rsid w:val="0049239B"/>
    <w:rsid w:val="004926D5"/>
    <w:rsid w:val="00492C89"/>
    <w:rsid w:val="00493369"/>
    <w:rsid w:val="0049353F"/>
    <w:rsid w:val="004947FF"/>
    <w:rsid w:val="00494B30"/>
    <w:rsid w:val="004953BB"/>
    <w:rsid w:val="00495439"/>
    <w:rsid w:val="00495D3E"/>
    <w:rsid w:val="0049733D"/>
    <w:rsid w:val="00497532"/>
    <w:rsid w:val="00497761"/>
    <w:rsid w:val="00497B6F"/>
    <w:rsid w:val="00497F4E"/>
    <w:rsid w:val="004A0728"/>
    <w:rsid w:val="004A0E51"/>
    <w:rsid w:val="004A131D"/>
    <w:rsid w:val="004A166E"/>
    <w:rsid w:val="004A18BB"/>
    <w:rsid w:val="004A200B"/>
    <w:rsid w:val="004A23C7"/>
    <w:rsid w:val="004A25B6"/>
    <w:rsid w:val="004A3544"/>
    <w:rsid w:val="004A35A2"/>
    <w:rsid w:val="004A47CB"/>
    <w:rsid w:val="004A4BBF"/>
    <w:rsid w:val="004A4F25"/>
    <w:rsid w:val="004A52CF"/>
    <w:rsid w:val="004A57CD"/>
    <w:rsid w:val="004A5CC4"/>
    <w:rsid w:val="004A5F17"/>
    <w:rsid w:val="004A62A6"/>
    <w:rsid w:val="004A6307"/>
    <w:rsid w:val="004A66F1"/>
    <w:rsid w:val="004A70CE"/>
    <w:rsid w:val="004A79D8"/>
    <w:rsid w:val="004B0045"/>
    <w:rsid w:val="004B0875"/>
    <w:rsid w:val="004B090B"/>
    <w:rsid w:val="004B1375"/>
    <w:rsid w:val="004B17DD"/>
    <w:rsid w:val="004B2E5A"/>
    <w:rsid w:val="004B38C2"/>
    <w:rsid w:val="004B3F4D"/>
    <w:rsid w:val="004B4AD1"/>
    <w:rsid w:val="004B4AE6"/>
    <w:rsid w:val="004B51B6"/>
    <w:rsid w:val="004B57D9"/>
    <w:rsid w:val="004B58DF"/>
    <w:rsid w:val="004B5C26"/>
    <w:rsid w:val="004B6878"/>
    <w:rsid w:val="004B6B93"/>
    <w:rsid w:val="004B7024"/>
    <w:rsid w:val="004B7385"/>
    <w:rsid w:val="004B7AC8"/>
    <w:rsid w:val="004B7AEF"/>
    <w:rsid w:val="004B7C1B"/>
    <w:rsid w:val="004C033A"/>
    <w:rsid w:val="004C053E"/>
    <w:rsid w:val="004C1990"/>
    <w:rsid w:val="004C1E0B"/>
    <w:rsid w:val="004C1F17"/>
    <w:rsid w:val="004C2367"/>
    <w:rsid w:val="004C28D0"/>
    <w:rsid w:val="004C2B99"/>
    <w:rsid w:val="004C45A3"/>
    <w:rsid w:val="004C49B1"/>
    <w:rsid w:val="004C533A"/>
    <w:rsid w:val="004C69C3"/>
    <w:rsid w:val="004C6D63"/>
    <w:rsid w:val="004C742B"/>
    <w:rsid w:val="004C7B2E"/>
    <w:rsid w:val="004D0463"/>
    <w:rsid w:val="004D049D"/>
    <w:rsid w:val="004D0556"/>
    <w:rsid w:val="004D08C4"/>
    <w:rsid w:val="004D125C"/>
    <w:rsid w:val="004D1FDD"/>
    <w:rsid w:val="004D2900"/>
    <w:rsid w:val="004D2A48"/>
    <w:rsid w:val="004D3025"/>
    <w:rsid w:val="004D37EE"/>
    <w:rsid w:val="004D3878"/>
    <w:rsid w:val="004D389A"/>
    <w:rsid w:val="004D39F4"/>
    <w:rsid w:val="004D46F6"/>
    <w:rsid w:val="004D4855"/>
    <w:rsid w:val="004D4AFC"/>
    <w:rsid w:val="004D4EEF"/>
    <w:rsid w:val="004D696F"/>
    <w:rsid w:val="004D722F"/>
    <w:rsid w:val="004D733A"/>
    <w:rsid w:val="004E08D5"/>
    <w:rsid w:val="004E1EAF"/>
    <w:rsid w:val="004E278F"/>
    <w:rsid w:val="004E2BB9"/>
    <w:rsid w:val="004E2EA8"/>
    <w:rsid w:val="004E3328"/>
    <w:rsid w:val="004E3AF5"/>
    <w:rsid w:val="004E3B7D"/>
    <w:rsid w:val="004E4B26"/>
    <w:rsid w:val="004E4FFB"/>
    <w:rsid w:val="004E56A2"/>
    <w:rsid w:val="004E71B1"/>
    <w:rsid w:val="004E74E7"/>
    <w:rsid w:val="004F08F5"/>
    <w:rsid w:val="004F0AD8"/>
    <w:rsid w:val="004F0EF3"/>
    <w:rsid w:val="004F1AB7"/>
    <w:rsid w:val="004F2894"/>
    <w:rsid w:val="004F3B6D"/>
    <w:rsid w:val="004F4298"/>
    <w:rsid w:val="004F4FB9"/>
    <w:rsid w:val="004F5274"/>
    <w:rsid w:val="004F6FC8"/>
    <w:rsid w:val="004F7B4C"/>
    <w:rsid w:val="00501004"/>
    <w:rsid w:val="00501CAC"/>
    <w:rsid w:val="00501D63"/>
    <w:rsid w:val="00502E1C"/>
    <w:rsid w:val="00503CDA"/>
    <w:rsid w:val="005045A0"/>
    <w:rsid w:val="00504D25"/>
    <w:rsid w:val="005064A5"/>
    <w:rsid w:val="00507048"/>
    <w:rsid w:val="0050730C"/>
    <w:rsid w:val="00507496"/>
    <w:rsid w:val="00507684"/>
    <w:rsid w:val="005078AD"/>
    <w:rsid w:val="00507B2D"/>
    <w:rsid w:val="00507B8A"/>
    <w:rsid w:val="005104FD"/>
    <w:rsid w:val="005105AF"/>
    <w:rsid w:val="00510979"/>
    <w:rsid w:val="00510AFB"/>
    <w:rsid w:val="0051121F"/>
    <w:rsid w:val="005112A2"/>
    <w:rsid w:val="00511976"/>
    <w:rsid w:val="00511A4C"/>
    <w:rsid w:val="00511C47"/>
    <w:rsid w:val="00512C45"/>
    <w:rsid w:val="005131DD"/>
    <w:rsid w:val="005133A6"/>
    <w:rsid w:val="0051391E"/>
    <w:rsid w:val="005141C7"/>
    <w:rsid w:val="00514434"/>
    <w:rsid w:val="005156A2"/>
    <w:rsid w:val="005163EB"/>
    <w:rsid w:val="00517340"/>
    <w:rsid w:val="00517F39"/>
    <w:rsid w:val="0052035A"/>
    <w:rsid w:val="00520EED"/>
    <w:rsid w:val="00520FE2"/>
    <w:rsid w:val="00521089"/>
    <w:rsid w:val="00522062"/>
    <w:rsid w:val="005220EC"/>
    <w:rsid w:val="0052358E"/>
    <w:rsid w:val="00523870"/>
    <w:rsid w:val="00524707"/>
    <w:rsid w:val="00525525"/>
    <w:rsid w:val="00525705"/>
    <w:rsid w:val="00525721"/>
    <w:rsid w:val="00525A97"/>
    <w:rsid w:val="00525AE4"/>
    <w:rsid w:val="00525CD4"/>
    <w:rsid w:val="00527CA1"/>
    <w:rsid w:val="00527DAD"/>
    <w:rsid w:val="00527E6B"/>
    <w:rsid w:val="0053011F"/>
    <w:rsid w:val="0053046B"/>
    <w:rsid w:val="00530A2A"/>
    <w:rsid w:val="00531194"/>
    <w:rsid w:val="00531B2A"/>
    <w:rsid w:val="0053202B"/>
    <w:rsid w:val="00532057"/>
    <w:rsid w:val="00532095"/>
    <w:rsid w:val="005320F6"/>
    <w:rsid w:val="00532748"/>
    <w:rsid w:val="00532E28"/>
    <w:rsid w:val="005333D5"/>
    <w:rsid w:val="005337D3"/>
    <w:rsid w:val="005338B9"/>
    <w:rsid w:val="00535A9E"/>
    <w:rsid w:val="00535E58"/>
    <w:rsid w:val="00535F14"/>
    <w:rsid w:val="005364FC"/>
    <w:rsid w:val="00537BE7"/>
    <w:rsid w:val="00540048"/>
    <w:rsid w:val="00540095"/>
    <w:rsid w:val="005408B8"/>
    <w:rsid w:val="00540C64"/>
    <w:rsid w:val="00540DFB"/>
    <w:rsid w:val="0054152D"/>
    <w:rsid w:val="0054164B"/>
    <w:rsid w:val="0054209F"/>
    <w:rsid w:val="005426C0"/>
    <w:rsid w:val="00542A63"/>
    <w:rsid w:val="005434C7"/>
    <w:rsid w:val="00543837"/>
    <w:rsid w:val="00543CE4"/>
    <w:rsid w:val="00543E8E"/>
    <w:rsid w:val="0054509F"/>
    <w:rsid w:val="005457A1"/>
    <w:rsid w:val="00547E79"/>
    <w:rsid w:val="005516FA"/>
    <w:rsid w:val="00551E8F"/>
    <w:rsid w:val="00552112"/>
    <w:rsid w:val="00552337"/>
    <w:rsid w:val="005523CB"/>
    <w:rsid w:val="0055259F"/>
    <w:rsid w:val="00552C82"/>
    <w:rsid w:val="00552DF0"/>
    <w:rsid w:val="00553013"/>
    <w:rsid w:val="0055313D"/>
    <w:rsid w:val="00553720"/>
    <w:rsid w:val="00554170"/>
    <w:rsid w:val="005547F9"/>
    <w:rsid w:val="00555983"/>
    <w:rsid w:val="00556878"/>
    <w:rsid w:val="005569F5"/>
    <w:rsid w:val="00556D61"/>
    <w:rsid w:val="00557258"/>
    <w:rsid w:val="00560C12"/>
    <w:rsid w:val="00560EA7"/>
    <w:rsid w:val="00560F52"/>
    <w:rsid w:val="0056125F"/>
    <w:rsid w:val="0056214E"/>
    <w:rsid w:val="0056241D"/>
    <w:rsid w:val="00562444"/>
    <w:rsid w:val="00562D61"/>
    <w:rsid w:val="005636B1"/>
    <w:rsid w:val="00563AE1"/>
    <w:rsid w:val="00564023"/>
    <w:rsid w:val="005654AA"/>
    <w:rsid w:val="00565D5A"/>
    <w:rsid w:val="00567974"/>
    <w:rsid w:val="005700DE"/>
    <w:rsid w:val="005700E1"/>
    <w:rsid w:val="005702D0"/>
    <w:rsid w:val="005705DF"/>
    <w:rsid w:val="0057078A"/>
    <w:rsid w:val="00570976"/>
    <w:rsid w:val="00570CA0"/>
    <w:rsid w:val="005736B2"/>
    <w:rsid w:val="00573FEF"/>
    <w:rsid w:val="00574355"/>
    <w:rsid w:val="00574D5A"/>
    <w:rsid w:val="0057575E"/>
    <w:rsid w:val="00577038"/>
    <w:rsid w:val="005773C7"/>
    <w:rsid w:val="005776F4"/>
    <w:rsid w:val="0057782D"/>
    <w:rsid w:val="00577A01"/>
    <w:rsid w:val="005804E5"/>
    <w:rsid w:val="0058061F"/>
    <w:rsid w:val="0058100B"/>
    <w:rsid w:val="005822D6"/>
    <w:rsid w:val="00582362"/>
    <w:rsid w:val="00582366"/>
    <w:rsid w:val="00583161"/>
    <w:rsid w:val="00583EF4"/>
    <w:rsid w:val="005856FA"/>
    <w:rsid w:val="00585849"/>
    <w:rsid w:val="0058721A"/>
    <w:rsid w:val="00587B38"/>
    <w:rsid w:val="00587B3E"/>
    <w:rsid w:val="00587E39"/>
    <w:rsid w:val="00590AF2"/>
    <w:rsid w:val="00590F36"/>
    <w:rsid w:val="00591C9B"/>
    <w:rsid w:val="005928E4"/>
    <w:rsid w:val="00592ADF"/>
    <w:rsid w:val="00592CD1"/>
    <w:rsid w:val="00592D7D"/>
    <w:rsid w:val="005932AF"/>
    <w:rsid w:val="0059433C"/>
    <w:rsid w:val="0059440E"/>
    <w:rsid w:val="00595FB9"/>
    <w:rsid w:val="0059797A"/>
    <w:rsid w:val="005A01EB"/>
    <w:rsid w:val="005A0AE4"/>
    <w:rsid w:val="005A102E"/>
    <w:rsid w:val="005A1732"/>
    <w:rsid w:val="005A1CAA"/>
    <w:rsid w:val="005A259E"/>
    <w:rsid w:val="005A2E55"/>
    <w:rsid w:val="005A3051"/>
    <w:rsid w:val="005A359A"/>
    <w:rsid w:val="005A4BAB"/>
    <w:rsid w:val="005A4C31"/>
    <w:rsid w:val="005A6231"/>
    <w:rsid w:val="005A6325"/>
    <w:rsid w:val="005A6538"/>
    <w:rsid w:val="005A73F6"/>
    <w:rsid w:val="005A74BB"/>
    <w:rsid w:val="005A7693"/>
    <w:rsid w:val="005A77E0"/>
    <w:rsid w:val="005B06E3"/>
    <w:rsid w:val="005B0952"/>
    <w:rsid w:val="005B09E2"/>
    <w:rsid w:val="005B17F6"/>
    <w:rsid w:val="005B1C4D"/>
    <w:rsid w:val="005B23C2"/>
    <w:rsid w:val="005B25A3"/>
    <w:rsid w:val="005B2FFE"/>
    <w:rsid w:val="005B3975"/>
    <w:rsid w:val="005B3FDE"/>
    <w:rsid w:val="005B4292"/>
    <w:rsid w:val="005B437A"/>
    <w:rsid w:val="005B450D"/>
    <w:rsid w:val="005B478B"/>
    <w:rsid w:val="005B483B"/>
    <w:rsid w:val="005B4BC1"/>
    <w:rsid w:val="005B5116"/>
    <w:rsid w:val="005B5B45"/>
    <w:rsid w:val="005B5C65"/>
    <w:rsid w:val="005B625B"/>
    <w:rsid w:val="005B6F6C"/>
    <w:rsid w:val="005B77F8"/>
    <w:rsid w:val="005C0F76"/>
    <w:rsid w:val="005C14B9"/>
    <w:rsid w:val="005C193C"/>
    <w:rsid w:val="005C22EC"/>
    <w:rsid w:val="005C2407"/>
    <w:rsid w:val="005C3159"/>
    <w:rsid w:val="005C3263"/>
    <w:rsid w:val="005C3866"/>
    <w:rsid w:val="005C4393"/>
    <w:rsid w:val="005C463E"/>
    <w:rsid w:val="005C49BA"/>
    <w:rsid w:val="005C5145"/>
    <w:rsid w:val="005C5B0C"/>
    <w:rsid w:val="005C5FF2"/>
    <w:rsid w:val="005C729E"/>
    <w:rsid w:val="005C7AFD"/>
    <w:rsid w:val="005C7D1A"/>
    <w:rsid w:val="005D0007"/>
    <w:rsid w:val="005D00FB"/>
    <w:rsid w:val="005D0451"/>
    <w:rsid w:val="005D0974"/>
    <w:rsid w:val="005D09B0"/>
    <w:rsid w:val="005D1ACA"/>
    <w:rsid w:val="005D2E74"/>
    <w:rsid w:val="005D3717"/>
    <w:rsid w:val="005D3B90"/>
    <w:rsid w:val="005D3D8B"/>
    <w:rsid w:val="005D5552"/>
    <w:rsid w:val="005D59B5"/>
    <w:rsid w:val="005D6643"/>
    <w:rsid w:val="005D67D5"/>
    <w:rsid w:val="005D69F5"/>
    <w:rsid w:val="005D6F61"/>
    <w:rsid w:val="005D6FBB"/>
    <w:rsid w:val="005D7A9B"/>
    <w:rsid w:val="005D7E72"/>
    <w:rsid w:val="005E14EF"/>
    <w:rsid w:val="005E153A"/>
    <w:rsid w:val="005E15E0"/>
    <w:rsid w:val="005E196C"/>
    <w:rsid w:val="005E196F"/>
    <w:rsid w:val="005E2B31"/>
    <w:rsid w:val="005E2F8D"/>
    <w:rsid w:val="005E3001"/>
    <w:rsid w:val="005E3A76"/>
    <w:rsid w:val="005E4225"/>
    <w:rsid w:val="005E4AEC"/>
    <w:rsid w:val="005E4D29"/>
    <w:rsid w:val="005E4D4E"/>
    <w:rsid w:val="005E504B"/>
    <w:rsid w:val="005E52E5"/>
    <w:rsid w:val="005E5995"/>
    <w:rsid w:val="005E5C57"/>
    <w:rsid w:val="005E607D"/>
    <w:rsid w:val="005E60BE"/>
    <w:rsid w:val="005E639D"/>
    <w:rsid w:val="005E6846"/>
    <w:rsid w:val="005E692A"/>
    <w:rsid w:val="005F0006"/>
    <w:rsid w:val="005F017E"/>
    <w:rsid w:val="005F01CF"/>
    <w:rsid w:val="005F033F"/>
    <w:rsid w:val="005F17EB"/>
    <w:rsid w:val="005F1A17"/>
    <w:rsid w:val="005F1F7B"/>
    <w:rsid w:val="005F2609"/>
    <w:rsid w:val="005F27C1"/>
    <w:rsid w:val="005F2F71"/>
    <w:rsid w:val="005F2F96"/>
    <w:rsid w:val="005F376A"/>
    <w:rsid w:val="005F3DA0"/>
    <w:rsid w:val="005F3DE7"/>
    <w:rsid w:val="005F422E"/>
    <w:rsid w:val="005F4603"/>
    <w:rsid w:val="005F60FE"/>
    <w:rsid w:val="005F62BB"/>
    <w:rsid w:val="005F668E"/>
    <w:rsid w:val="005F6885"/>
    <w:rsid w:val="005F7A75"/>
    <w:rsid w:val="005F7BA2"/>
    <w:rsid w:val="005F7F96"/>
    <w:rsid w:val="0060002E"/>
    <w:rsid w:val="00600564"/>
    <w:rsid w:val="006007DC"/>
    <w:rsid w:val="00600F76"/>
    <w:rsid w:val="006011DC"/>
    <w:rsid w:val="00601238"/>
    <w:rsid w:val="006014FD"/>
    <w:rsid w:val="006024CC"/>
    <w:rsid w:val="00602EA6"/>
    <w:rsid w:val="00603C66"/>
    <w:rsid w:val="00605860"/>
    <w:rsid w:val="006058A1"/>
    <w:rsid w:val="006069E1"/>
    <w:rsid w:val="00606E60"/>
    <w:rsid w:val="00606F6E"/>
    <w:rsid w:val="00607179"/>
    <w:rsid w:val="00607885"/>
    <w:rsid w:val="00607C0A"/>
    <w:rsid w:val="00610914"/>
    <w:rsid w:val="00611D7D"/>
    <w:rsid w:val="0061244C"/>
    <w:rsid w:val="006124C3"/>
    <w:rsid w:val="00612694"/>
    <w:rsid w:val="006129EB"/>
    <w:rsid w:val="00612B11"/>
    <w:rsid w:val="00612C3A"/>
    <w:rsid w:val="00612D9B"/>
    <w:rsid w:val="006130B6"/>
    <w:rsid w:val="00613423"/>
    <w:rsid w:val="00613DD7"/>
    <w:rsid w:val="006143EE"/>
    <w:rsid w:val="006149BE"/>
    <w:rsid w:val="00615345"/>
    <w:rsid w:val="00615514"/>
    <w:rsid w:val="006158F7"/>
    <w:rsid w:val="00615BA5"/>
    <w:rsid w:val="00615CD4"/>
    <w:rsid w:val="0061606F"/>
    <w:rsid w:val="00617004"/>
    <w:rsid w:val="00617D5C"/>
    <w:rsid w:val="00620308"/>
    <w:rsid w:val="0062075A"/>
    <w:rsid w:val="00621033"/>
    <w:rsid w:val="00621C80"/>
    <w:rsid w:val="006220AE"/>
    <w:rsid w:val="006224F6"/>
    <w:rsid w:val="006229E3"/>
    <w:rsid w:val="00623E2A"/>
    <w:rsid w:val="006240C3"/>
    <w:rsid w:val="00624528"/>
    <w:rsid w:val="006246EB"/>
    <w:rsid w:val="00624801"/>
    <w:rsid w:val="006249AB"/>
    <w:rsid w:val="00624C7E"/>
    <w:rsid w:val="00624E04"/>
    <w:rsid w:val="00624FC3"/>
    <w:rsid w:val="006253C6"/>
    <w:rsid w:val="00625DFF"/>
    <w:rsid w:val="00626012"/>
    <w:rsid w:val="00626152"/>
    <w:rsid w:val="00626DB0"/>
    <w:rsid w:val="00626DBA"/>
    <w:rsid w:val="00626EC0"/>
    <w:rsid w:val="0063023E"/>
    <w:rsid w:val="00630350"/>
    <w:rsid w:val="00630368"/>
    <w:rsid w:val="00630644"/>
    <w:rsid w:val="006306D5"/>
    <w:rsid w:val="00630CCC"/>
    <w:rsid w:val="0063120A"/>
    <w:rsid w:val="006315EB"/>
    <w:rsid w:val="00631DC0"/>
    <w:rsid w:val="00631F59"/>
    <w:rsid w:val="006321A7"/>
    <w:rsid w:val="006324C3"/>
    <w:rsid w:val="0063252B"/>
    <w:rsid w:val="006328D8"/>
    <w:rsid w:val="006333AF"/>
    <w:rsid w:val="0063383E"/>
    <w:rsid w:val="00633872"/>
    <w:rsid w:val="00633C35"/>
    <w:rsid w:val="0063456C"/>
    <w:rsid w:val="00634598"/>
    <w:rsid w:val="006354C5"/>
    <w:rsid w:val="00635D04"/>
    <w:rsid w:val="00635DC4"/>
    <w:rsid w:val="006360DF"/>
    <w:rsid w:val="006364D1"/>
    <w:rsid w:val="0063650A"/>
    <w:rsid w:val="006368CB"/>
    <w:rsid w:val="0063760B"/>
    <w:rsid w:val="00637A7B"/>
    <w:rsid w:val="00637C40"/>
    <w:rsid w:val="00640801"/>
    <w:rsid w:val="0064084A"/>
    <w:rsid w:val="00640B70"/>
    <w:rsid w:val="006413EB"/>
    <w:rsid w:val="0064182B"/>
    <w:rsid w:val="00642512"/>
    <w:rsid w:val="0064344D"/>
    <w:rsid w:val="00643562"/>
    <w:rsid w:val="006448AD"/>
    <w:rsid w:val="006455BD"/>
    <w:rsid w:val="006459F6"/>
    <w:rsid w:val="00645D0D"/>
    <w:rsid w:val="006463F5"/>
    <w:rsid w:val="00646D20"/>
    <w:rsid w:val="006471DA"/>
    <w:rsid w:val="0064730F"/>
    <w:rsid w:val="00647BB4"/>
    <w:rsid w:val="006502FC"/>
    <w:rsid w:val="00650339"/>
    <w:rsid w:val="00650594"/>
    <w:rsid w:val="006514EB"/>
    <w:rsid w:val="00651BBE"/>
    <w:rsid w:val="00651D38"/>
    <w:rsid w:val="00653B49"/>
    <w:rsid w:val="00653E79"/>
    <w:rsid w:val="00653F63"/>
    <w:rsid w:val="00654185"/>
    <w:rsid w:val="006542A2"/>
    <w:rsid w:val="006543A8"/>
    <w:rsid w:val="00654938"/>
    <w:rsid w:val="006563BA"/>
    <w:rsid w:val="00657210"/>
    <w:rsid w:val="006611D9"/>
    <w:rsid w:val="00661657"/>
    <w:rsid w:val="00662DC5"/>
    <w:rsid w:val="00662F2B"/>
    <w:rsid w:val="006641E0"/>
    <w:rsid w:val="006641E5"/>
    <w:rsid w:val="0066429D"/>
    <w:rsid w:val="00664F6B"/>
    <w:rsid w:val="00665144"/>
    <w:rsid w:val="006654EF"/>
    <w:rsid w:val="00665E45"/>
    <w:rsid w:val="00665E46"/>
    <w:rsid w:val="00665F6E"/>
    <w:rsid w:val="00666129"/>
    <w:rsid w:val="00666825"/>
    <w:rsid w:val="00667110"/>
    <w:rsid w:val="00667EF7"/>
    <w:rsid w:val="006705B3"/>
    <w:rsid w:val="00671704"/>
    <w:rsid w:val="0067177B"/>
    <w:rsid w:val="00671966"/>
    <w:rsid w:val="00671C73"/>
    <w:rsid w:val="00672E50"/>
    <w:rsid w:val="00673523"/>
    <w:rsid w:val="00673A60"/>
    <w:rsid w:val="00673BB6"/>
    <w:rsid w:val="00673C7A"/>
    <w:rsid w:val="006740EB"/>
    <w:rsid w:val="006744B1"/>
    <w:rsid w:val="00675140"/>
    <w:rsid w:val="0067514B"/>
    <w:rsid w:val="00675EFB"/>
    <w:rsid w:val="00675F6F"/>
    <w:rsid w:val="00676116"/>
    <w:rsid w:val="00676368"/>
    <w:rsid w:val="0067667D"/>
    <w:rsid w:val="00676981"/>
    <w:rsid w:val="00676A9F"/>
    <w:rsid w:val="00676E34"/>
    <w:rsid w:val="0067741D"/>
    <w:rsid w:val="00677424"/>
    <w:rsid w:val="00677498"/>
    <w:rsid w:val="006775A0"/>
    <w:rsid w:val="006775DC"/>
    <w:rsid w:val="00677D75"/>
    <w:rsid w:val="00677F89"/>
    <w:rsid w:val="006800D0"/>
    <w:rsid w:val="00680EDC"/>
    <w:rsid w:val="00680F28"/>
    <w:rsid w:val="00681DFC"/>
    <w:rsid w:val="006828FD"/>
    <w:rsid w:val="00682D65"/>
    <w:rsid w:val="00683286"/>
    <w:rsid w:val="00683BD8"/>
    <w:rsid w:val="00683C56"/>
    <w:rsid w:val="00684437"/>
    <w:rsid w:val="006849BA"/>
    <w:rsid w:val="00684EF6"/>
    <w:rsid w:val="0068541C"/>
    <w:rsid w:val="006857B6"/>
    <w:rsid w:val="00685FF4"/>
    <w:rsid w:val="00686433"/>
    <w:rsid w:val="00686E0C"/>
    <w:rsid w:val="00690138"/>
    <w:rsid w:val="006903CF"/>
    <w:rsid w:val="00690FEC"/>
    <w:rsid w:val="00691286"/>
    <w:rsid w:val="0069225B"/>
    <w:rsid w:val="006924B7"/>
    <w:rsid w:val="0069258E"/>
    <w:rsid w:val="006926A3"/>
    <w:rsid w:val="00692DB3"/>
    <w:rsid w:val="0069381D"/>
    <w:rsid w:val="00693971"/>
    <w:rsid w:val="006948DE"/>
    <w:rsid w:val="006950F1"/>
    <w:rsid w:val="00695308"/>
    <w:rsid w:val="00695431"/>
    <w:rsid w:val="006957BA"/>
    <w:rsid w:val="00695B08"/>
    <w:rsid w:val="00695BDD"/>
    <w:rsid w:val="00695DBD"/>
    <w:rsid w:val="0069621E"/>
    <w:rsid w:val="0069783B"/>
    <w:rsid w:val="00697D85"/>
    <w:rsid w:val="006A0162"/>
    <w:rsid w:val="006A0A01"/>
    <w:rsid w:val="006A0D36"/>
    <w:rsid w:val="006A0EB9"/>
    <w:rsid w:val="006A11EF"/>
    <w:rsid w:val="006A1322"/>
    <w:rsid w:val="006A1CC1"/>
    <w:rsid w:val="006A28E1"/>
    <w:rsid w:val="006A388D"/>
    <w:rsid w:val="006A3A65"/>
    <w:rsid w:val="006A47F5"/>
    <w:rsid w:val="006A4CC2"/>
    <w:rsid w:val="006A4E50"/>
    <w:rsid w:val="006A5F4A"/>
    <w:rsid w:val="006A62CF"/>
    <w:rsid w:val="006B05E3"/>
    <w:rsid w:val="006B080F"/>
    <w:rsid w:val="006B0EFF"/>
    <w:rsid w:val="006B2756"/>
    <w:rsid w:val="006B2DA8"/>
    <w:rsid w:val="006B341C"/>
    <w:rsid w:val="006B363F"/>
    <w:rsid w:val="006B36AE"/>
    <w:rsid w:val="006B37DD"/>
    <w:rsid w:val="006B4174"/>
    <w:rsid w:val="006B4DAB"/>
    <w:rsid w:val="006B5EEC"/>
    <w:rsid w:val="006B6C8C"/>
    <w:rsid w:val="006B6D7F"/>
    <w:rsid w:val="006B74F3"/>
    <w:rsid w:val="006B763A"/>
    <w:rsid w:val="006B76E4"/>
    <w:rsid w:val="006B779C"/>
    <w:rsid w:val="006B7876"/>
    <w:rsid w:val="006B792C"/>
    <w:rsid w:val="006C157C"/>
    <w:rsid w:val="006C3694"/>
    <w:rsid w:val="006C47EB"/>
    <w:rsid w:val="006C5221"/>
    <w:rsid w:val="006C5CDA"/>
    <w:rsid w:val="006C6182"/>
    <w:rsid w:val="006C6B7A"/>
    <w:rsid w:val="006C7387"/>
    <w:rsid w:val="006C7DA7"/>
    <w:rsid w:val="006D0DC0"/>
    <w:rsid w:val="006D14CF"/>
    <w:rsid w:val="006D1565"/>
    <w:rsid w:val="006D1659"/>
    <w:rsid w:val="006D19A4"/>
    <w:rsid w:val="006D2A8C"/>
    <w:rsid w:val="006D2FB1"/>
    <w:rsid w:val="006D36D7"/>
    <w:rsid w:val="006D3A59"/>
    <w:rsid w:val="006D3CA5"/>
    <w:rsid w:val="006D41DD"/>
    <w:rsid w:val="006D47BB"/>
    <w:rsid w:val="006D50AB"/>
    <w:rsid w:val="006D54BF"/>
    <w:rsid w:val="006D5BF1"/>
    <w:rsid w:val="006D5DCA"/>
    <w:rsid w:val="006D6639"/>
    <w:rsid w:val="006D7A4C"/>
    <w:rsid w:val="006D7A8E"/>
    <w:rsid w:val="006D7DB6"/>
    <w:rsid w:val="006D7E68"/>
    <w:rsid w:val="006E0007"/>
    <w:rsid w:val="006E02D3"/>
    <w:rsid w:val="006E0775"/>
    <w:rsid w:val="006E0B41"/>
    <w:rsid w:val="006E11BE"/>
    <w:rsid w:val="006E1224"/>
    <w:rsid w:val="006E27AE"/>
    <w:rsid w:val="006E2E80"/>
    <w:rsid w:val="006E317D"/>
    <w:rsid w:val="006E3CAA"/>
    <w:rsid w:val="006E3FA0"/>
    <w:rsid w:val="006E48A6"/>
    <w:rsid w:val="006E5948"/>
    <w:rsid w:val="006E65E0"/>
    <w:rsid w:val="006E75A7"/>
    <w:rsid w:val="006E786F"/>
    <w:rsid w:val="006E7F80"/>
    <w:rsid w:val="006F02BA"/>
    <w:rsid w:val="006F088C"/>
    <w:rsid w:val="006F124E"/>
    <w:rsid w:val="006F1608"/>
    <w:rsid w:val="006F193A"/>
    <w:rsid w:val="006F1B13"/>
    <w:rsid w:val="006F1CC1"/>
    <w:rsid w:val="006F280C"/>
    <w:rsid w:val="006F2963"/>
    <w:rsid w:val="006F4B64"/>
    <w:rsid w:val="006F4E58"/>
    <w:rsid w:val="006F53B7"/>
    <w:rsid w:val="006F5CA0"/>
    <w:rsid w:val="006F6194"/>
    <w:rsid w:val="006F656C"/>
    <w:rsid w:val="006F66C8"/>
    <w:rsid w:val="006F70E2"/>
    <w:rsid w:val="006F7917"/>
    <w:rsid w:val="006F7985"/>
    <w:rsid w:val="006F7D5B"/>
    <w:rsid w:val="007001C9"/>
    <w:rsid w:val="00700679"/>
    <w:rsid w:val="00702BF6"/>
    <w:rsid w:val="00702DEA"/>
    <w:rsid w:val="00703CCF"/>
    <w:rsid w:val="007042DD"/>
    <w:rsid w:val="007043A1"/>
    <w:rsid w:val="007051C8"/>
    <w:rsid w:val="007056F2"/>
    <w:rsid w:val="00706B68"/>
    <w:rsid w:val="00706F84"/>
    <w:rsid w:val="0070701C"/>
    <w:rsid w:val="007072F8"/>
    <w:rsid w:val="00707FA4"/>
    <w:rsid w:val="0071027F"/>
    <w:rsid w:val="00711335"/>
    <w:rsid w:val="00711390"/>
    <w:rsid w:val="00711CBA"/>
    <w:rsid w:val="007125A4"/>
    <w:rsid w:val="007127F2"/>
    <w:rsid w:val="00712BFC"/>
    <w:rsid w:val="00712DC4"/>
    <w:rsid w:val="00713259"/>
    <w:rsid w:val="00714FDF"/>
    <w:rsid w:val="00715743"/>
    <w:rsid w:val="00715C35"/>
    <w:rsid w:val="00717308"/>
    <w:rsid w:val="00717615"/>
    <w:rsid w:val="00720725"/>
    <w:rsid w:val="00720BF6"/>
    <w:rsid w:val="0072216B"/>
    <w:rsid w:val="007227F0"/>
    <w:rsid w:val="0072331C"/>
    <w:rsid w:val="007247FF"/>
    <w:rsid w:val="00724D59"/>
    <w:rsid w:val="007250D9"/>
    <w:rsid w:val="0072525D"/>
    <w:rsid w:val="007254B5"/>
    <w:rsid w:val="0072569F"/>
    <w:rsid w:val="007257CB"/>
    <w:rsid w:val="00725B41"/>
    <w:rsid w:val="007260AB"/>
    <w:rsid w:val="007261B6"/>
    <w:rsid w:val="00726441"/>
    <w:rsid w:val="0072699B"/>
    <w:rsid w:val="0072796F"/>
    <w:rsid w:val="00727D72"/>
    <w:rsid w:val="007306B9"/>
    <w:rsid w:val="00731800"/>
    <w:rsid w:val="00731ADC"/>
    <w:rsid w:val="007329A4"/>
    <w:rsid w:val="00732DD8"/>
    <w:rsid w:val="0073318F"/>
    <w:rsid w:val="007334F3"/>
    <w:rsid w:val="0073484C"/>
    <w:rsid w:val="00734E48"/>
    <w:rsid w:val="00735335"/>
    <w:rsid w:val="007354A3"/>
    <w:rsid w:val="00735524"/>
    <w:rsid w:val="00735620"/>
    <w:rsid w:val="00735D6E"/>
    <w:rsid w:val="00736729"/>
    <w:rsid w:val="007367DE"/>
    <w:rsid w:val="0073714B"/>
    <w:rsid w:val="00740788"/>
    <w:rsid w:val="00741E96"/>
    <w:rsid w:val="00742132"/>
    <w:rsid w:val="00742226"/>
    <w:rsid w:val="00742262"/>
    <w:rsid w:val="00742608"/>
    <w:rsid w:val="007429E0"/>
    <w:rsid w:val="00742EA4"/>
    <w:rsid w:val="00742FD8"/>
    <w:rsid w:val="0074346D"/>
    <w:rsid w:val="00744239"/>
    <w:rsid w:val="00744F9B"/>
    <w:rsid w:val="00745976"/>
    <w:rsid w:val="00746146"/>
    <w:rsid w:val="0074616C"/>
    <w:rsid w:val="007470B3"/>
    <w:rsid w:val="00747296"/>
    <w:rsid w:val="00747C3E"/>
    <w:rsid w:val="0075051D"/>
    <w:rsid w:val="0075057B"/>
    <w:rsid w:val="00750A93"/>
    <w:rsid w:val="00750C76"/>
    <w:rsid w:val="00751364"/>
    <w:rsid w:val="00751DD7"/>
    <w:rsid w:val="00752E15"/>
    <w:rsid w:val="00752FC6"/>
    <w:rsid w:val="00753C4E"/>
    <w:rsid w:val="00753D57"/>
    <w:rsid w:val="007540BC"/>
    <w:rsid w:val="00754101"/>
    <w:rsid w:val="007545BE"/>
    <w:rsid w:val="00754630"/>
    <w:rsid w:val="00754A3F"/>
    <w:rsid w:val="0075550A"/>
    <w:rsid w:val="00755974"/>
    <w:rsid w:val="00755ABB"/>
    <w:rsid w:val="00755B3F"/>
    <w:rsid w:val="00755C05"/>
    <w:rsid w:val="00755F72"/>
    <w:rsid w:val="007560FA"/>
    <w:rsid w:val="007567F9"/>
    <w:rsid w:val="0075697C"/>
    <w:rsid w:val="00756AE3"/>
    <w:rsid w:val="00756B9D"/>
    <w:rsid w:val="00756D58"/>
    <w:rsid w:val="00756F66"/>
    <w:rsid w:val="00756FA4"/>
    <w:rsid w:val="007574AB"/>
    <w:rsid w:val="0076099C"/>
    <w:rsid w:val="00761255"/>
    <w:rsid w:val="00761440"/>
    <w:rsid w:val="0076167A"/>
    <w:rsid w:val="007627EE"/>
    <w:rsid w:val="007635C6"/>
    <w:rsid w:val="007636F5"/>
    <w:rsid w:val="00763DF1"/>
    <w:rsid w:val="00764374"/>
    <w:rsid w:val="007646F6"/>
    <w:rsid w:val="007668C6"/>
    <w:rsid w:val="00766A99"/>
    <w:rsid w:val="00766B60"/>
    <w:rsid w:val="00767630"/>
    <w:rsid w:val="00767E8D"/>
    <w:rsid w:val="007704B7"/>
    <w:rsid w:val="0077079C"/>
    <w:rsid w:val="00770F8A"/>
    <w:rsid w:val="0077134D"/>
    <w:rsid w:val="007717B5"/>
    <w:rsid w:val="00771D95"/>
    <w:rsid w:val="0077209F"/>
    <w:rsid w:val="00772579"/>
    <w:rsid w:val="00772931"/>
    <w:rsid w:val="00772EE5"/>
    <w:rsid w:val="00773453"/>
    <w:rsid w:val="00773508"/>
    <w:rsid w:val="00773755"/>
    <w:rsid w:val="0077434D"/>
    <w:rsid w:val="00774EEB"/>
    <w:rsid w:val="0077549A"/>
    <w:rsid w:val="00775992"/>
    <w:rsid w:val="007761CA"/>
    <w:rsid w:val="007763F5"/>
    <w:rsid w:val="007767B8"/>
    <w:rsid w:val="007773FA"/>
    <w:rsid w:val="007774AA"/>
    <w:rsid w:val="007776E8"/>
    <w:rsid w:val="007805DF"/>
    <w:rsid w:val="00781AFE"/>
    <w:rsid w:val="00782A29"/>
    <w:rsid w:val="007834DC"/>
    <w:rsid w:val="00783D3A"/>
    <w:rsid w:val="00783E3D"/>
    <w:rsid w:val="00783E7C"/>
    <w:rsid w:val="00783F7D"/>
    <w:rsid w:val="007848D1"/>
    <w:rsid w:val="00784952"/>
    <w:rsid w:val="00784B85"/>
    <w:rsid w:val="00784BE5"/>
    <w:rsid w:val="00784C74"/>
    <w:rsid w:val="00785D0C"/>
    <w:rsid w:val="00785DAE"/>
    <w:rsid w:val="00786046"/>
    <w:rsid w:val="00786BAE"/>
    <w:rsid w:val="007875FD"/>
    <w:rsid w:val="00787A71"/>
    <w:rsid w:val="00791BF4"/>
    <w:rsid w:val="00792699"/>
    <w:rsid w:val="00793CF4"/>
    <w:rsid w:val="007940E3"/>
    <w:rsid w:val="007944F1"/>
    <w:rsid w:val="007948C8"/>
    <w:rsid w:val="00794B02"/>
    <w:rsid w:val="00794B81"/>
    <w:rsid w:val="007951DF"/>
    <w:rsid w:val="007957F8"/>
    <w:rsid w:val="00795898"/>
    <w:rsid w:val="00796353"/>
    <w:rsid w:val="00796BA4"/>
    <w:rsid w:val="00797BCD"/>
    <w:rsid w:val="00797BFF"/>
    <w:rsid w:val="007A0DD9"/>
    <w:rsid w:val="007A1580"/>
    <w:rsid w:val="007A1BA8"/>
    <w:rsid w:val="007A336C"/>
    <w:rsid w:val="007A360B"/>
    <w:rsid w:val="007A3870"/>
    <w:rsid w:val="007A4030"/>
    <w:rsid w:val="007A4280"/>
    <w:rsid w:val="007A4636"/>
    <w:rsid w:val="007A48FF"/>
    <w:rsid w:val="007A5CBA"/>
    <w:rsid w:val="007A627D"/>
    <w:rsid w:val="007A6402"/>
    <w:rsid w:val="007A6F4C"/>
    <w:rsid w:val="007A7078"/>
    <w:rsid w:val="007A72ED"/>
    <w:rsid w:val="007A7323"/>
    <w:rsid w:val="007A7E1E"/>
    <w:rsid w:val="007A7FBD"/>
    <w:rsid w:val="007B05E1"/>
    <w:rsid w:val="007B0757"/>
    <w:rsid w:val="007B08A0"/>
    <w:rsid w:val="007B148D"/>
    <w:rsid w:val="007B245F"/>
    <w:rsid w:val="007B255E"/>
    <w:rsid w:val="007B2841"/>
    <w:rsid w:val="007B3184"/>
    <w:rsid w:val="007B3DB0"/>
    <w:rsid w:val="007B4554"/>
    <w:rsid w:val="007B4B5F"/>
    <w:rsid w:val="007B508A"/>
    <w:rsid w:val="007B547D"/>
    <w:rsid w:val="007B6577"/>
    <w:rsid w:val="007B660D"/>
    <w:rsid w:val="007B6716"/>
    <w:rsid w:val="007B6FE0"/>
    <w:rsid w:val="007B71C1"/>
    <w:rsid w:val="007B7384"/>
    <w:rsid w:val="007B7E6B"/>
    <w:rsid w:val="007C1E90"/>
    <w:rsid w:val="007C2698"/>
    <w:rsid w:val="007C275C"/>
    <w:rsid w:val="007C2E3F"/>
    <w:rsid w:val="007C304B"/>
    <w:rsid w:val="007C3346"/>
    <w:rsid w:val="007C3BDB"/>
    <w:rsid w:val="007C3C48"/>
    <w:rsid w:val="007C3CA2"/>
    <w:rsid w:val="007C423E"/>
    <w:rsid w:val="007C5894"/>
    <w:rsid w:val="007C6578"/>
    <w:rsid w:val="007C6DF7"/>
    <w:rsid w:val="007C6F6C"/>
    <w:rsid w:val="007C7365"/>
    <w:rsid w:val="007C77BF"/>
    <w:rsid w:val="007C7FA5"/>
    <w:rsid w:val="007D0379"/>
    <w:rsid w:val="007D0700"/>
    <w:rsid w:val="007D0A7F"/>
    <w:rsid w:val="007D1565"/>
    <w:rsid w:val="007D15C5"/>
    <w:rsid w:val="007D2109"/>
    <w:rsid w:val="007D2DE7"/>
    <w:rsid w:val="007D3122"/>
    <w:rsid w:val="007D34A0"/>
    <w:rsid w:val="007D3867"/>
    <w:rsid w:val="007D3DE1"/>
    <w:rsid w:val="007D4048"/>
    <w:rsid w:val="007D4563"/>
    <w:rsid w:val="007D5471"/>
    <w:rsid w:val="007D54B1"/>
    <w:rsid w:val="007D583E"/>
    <w:rsid w:val="007D58D5"/>
    <w:rsid w:val="007D5B9D"/>
    <w:rsid w:val="007D6089"/>
    <w:rsid w:val="007D6CBE"/>
    <w:rsid w:val="007D7B18"/>
    <w:rsid w:val="007E0131"/>
    <w:rsid w:val="007E0631"/>
    <w:rsid w:val="007E0669"/>
    <w:rsid w:val="007E0B1D"/>
    <w:rsid w:val="007E0BEF"/>
    <w:rsid w:val="007E1DC8"/>
    <w:rsid w:val="007E2B02"/>
    <w:rsid w:val="007E2B49"/>
    <w:rsid w:val="007E36AA"/>
    <w:rsid w:val="007E3ABF"/>
    <w:rsid w:val="007E466D"/>
    <w:rsid w:val="007E47E9"/>
    <w:rsid w:val="007E4C85"/>
    <w:rsid w:val="007E4EA8"/>
    <w:rsid w:val="007E50A9"/>
    <w:rsid w:val="007E5590"/>
    <w:rsid w:val="007E581A"/>
    <w:rsid w:val="007E5E6D"/>
    <w:rsid w:val="007E68DB"/>
    <w:rsid w:val="007F01B8"/>
    <w:rsid w:val="007F02C7"/>
    <w:rsid w:val="007F04C5"/>
    <w:rsid w:val="007F053B"/>
    <w:rsid w:val="007F0BCA"/>
    <w:rsid w:val="007F1389"/>
    <w:rsid w:val="007F18D9"/>
    <w:rsid w:val="007F2559"/>
    <w:rsid w:val="007F2D4D"/>
    <w:rsid w:val="007F311B"/>
    <w:rsid w:val="007F344C"/>
    <w:rsid w:val="007F3B9E"/>
    <w:rsid w:val="007F5DAE"/>
    <w:rsid w:val="007F5F46"/>
    <w:rsid w:val="007F6F99"/>
    <w:rsid w:val="007F6FB7"/>
    <w:rsid w:val="007F751E"/>
    <w:rsid w:val="00800033"/>
    <w:rsid w:val="008003E2"/>
    <w:rsid w:val="0080099B"/>
    <w:rsid w:val="00801388"/>
    <w:rsid w:val="008013D2"/>
    <w:rsid w:val="0080163F"/>
    <w:rsid w:val="008018F1"/>
    <w:rsid w:val="00802DAB"/>
    <w:rsid w:val="008030B6"/>
    <w:rsid w:val="0080337F"/>
    <w:rsid w:val="0080375E"/>
    <w:rsid w:val="00803B4C"/>
    <w:rsid w:val="00804813"/>
    <w:rsid w:val="0080591C"/>
    <w:rsid w:val="00805AD3"/>
    <w:rsid w:val="008060B7"/>
    <w:rsid w:val="00806FC1"/>
    <w:rsid w:val="008071D9"/>
    <w:rsid w:val="008072F7"/>
    <w:rsid w:val="008073B7"/>
    <w:rsid w:val="00810590"/>
    <w:rsid w:val="00810C14"/>
    <w:rsid w:val="0081140A"/>
    <w:rsid w:val="00811EB7"/>
    <w:rsid w:val="00812028"/>
    <w:rsid w:val="0081275C"/>
    <w:rsid w:val="00812A19"/>
    <w:rsid w:val="0081375B"/>
    <w:rsid w:val="00815284"/>
    <w:rsid w:val="00815A37"/>
    <w:rsid w:val="00815F94"/>
    <w:rsid w:val="00816774"/>
    <w:rsid w:val="00816F35"/>
    <w:rsid w:val="0081702F"/>
    <w:rsid w:val="0081712C"/>
    <w:rsid w:val="008176DA"/>
    <w:rsid w:val="0081775B"/>
    <w:rsid w:val="00820B44"/>
    <w:rsid w:val="00821B11"/>
    <w:rsid w:val="00822A79"/>
    <w:rsid w:val="008230CE"/>
    <w:rsid w:val="008236BC"/>
    <w:rsid w:val="008236E7"/>
    <w:rsid w:val="0082374D"/>
    <w:rsid w:val="00826345"/>
    <w:rsid w:val="00827FA5"/>
    <w:rsid w:val="00832B2C"/>
    <w:rsid w:val="0083381C"/>
    <w:rsid w:val="008342F3"/>
    <w:rsid w:val="008345C2"/>
    <w:rsid w:val="008348E9"/>
    <w:rsid w:val="00835055"/>
    <w:rsid w:val="008356DC"/>
    <w:rsid w:val="00835A2B"/>
    <w:rsid w:val="00835AD1"/>
    <w:rsid w:val="00835CB9"/>
    <w:rsid w:val="00836A5D"/>
    <w:rsid w:val="00836D80"/>
    <w:rsid w:val="00836EB8"/>
    <w:rsid w:val="008370D9"/>
    <w:rsid w:val="00837FA8"/>
    <w:rsid w:val="0084009E"/>
    <w:rsid w:val="0084023C"/>
    <w:rsid w:val="008403CE"/>
    <w:rsid w:val="00840562"/>
    <w:rsid w:val="008406AD"/>
    <w:rsid w:val="00841337"/>
    <w:rsid w:val="00841711"/>
    <w:rsid w:val="00841A6F"/>
    <w:rsid w:val="008421C7"/>
    <w:rsid w:val="008424D9"/>
    <w:rsid w:val="0084259D"/>
    <w:rsid w:val="008426C3"/>
    <w:rsid w:val="00842A9D"/>
    <w:rsid w:val="00842C79"/>
    <w:rsid w:val="00843266"/>
    <w:rsid w:val="0084330C"/>
    <w:rsid w:val="008435B1"/>
    <w:rsid w:val="00843822"/>
    <w:rsid w:val="00843A29"/>
    <w:rsid w:val="00843C17"/>
    <w:rsid w:val="00843EA2"/>
    <w:rsid w:val="00844474"/>
    <w:rsid w:val="008462CB"/>
    <w:rsid w:val="00846AC1"/>
    <w:rsid w:val="0085014A"/>
    <w:rsid w:val="008502DE"/>
    <w:rsid w:val="0085085A"/>
    <w:rsid w:val="008511CE"/>
    <w:rsid w:val="00851C1F"/>
    <w:rsid w:val="0085224D"/>
    <w:rsid w:val="00852D42"/>
    <w:rsid w:val="008530DA"/>
    <w:rsid w:val="00853583"/>
    <w:rsid w:val="00853A6E"/>
    <w:rsid w:val="008541AD"/>
    <w:rsid w:val="00854ACF"/>
    <w:rsid w:val="00855553"/>
    <w:rsid w:val="00855A82"/>
    <w:rsid w:val="00856223"/>
    <w:rsid w:val="00856584"/>
    <w:rsid w:val="0085728C"/>
    <w:rsid w:val="00860685"/>
    <w:rsid w:val="00860B73"/>
    <w:rsid w:val="00860C80"/>
    <w:rsid w:val="00860D0C"/>
    <w:rsid w:val="00860E7F"/>
    <w:rsid w:val="00862236"/>
    <w:rsid w:val="00862915"/>
    <w:rsid w:val="00862A86"/>
    <w:rsid w:val="00862BFE"/>
    <w:rsid w:val="00862FE4"/>
    <w:rsid w:val="00863561"/>
    <w:rsid w:val="008642AC"/>
    <w:rsid w:val="00864A10"/>
    <w:rsid w:val="00864D4B"/>
    <w:rsid w:val="00864D9B"/>
    <w:rsid w:val="0086559C"/>
    <w:rsid w:val="00865936"/>
    <w:rsid w:val="00866A69"/>
    <w:rsid w:val="008672D9"/>
    <w:rsid w:val="00867601"/>
    <w:rsid w:val="00867B79"/>
    <w:rsid w:val="00867DB1"/>
    <w:rsid w:val="0087018E"/>
    <w:rsid w:val="008701EB"/>
    <w:rsid w:val="008705B4"/>
    <w:rsid w:val="008706E4"/>
    <w:rsid w:val="00870F11"/>
    <w:rsid w:val="00871328"/>
    <w:rsid w:val="00871520"/>
    <w:rsid w:val="0087191C"/>
    <w:rsid w:val="008720D7"/>
    <w:rsid w:val="008724B2"/>
    <w:rsid w:val="008727CE"/>
    <w:rsid w:val="008729CD"/>
    <w:rsid w:val="00872D23"/>
    <w:rsid w:val="00873F14"/>
    <w:rsid w:val="0087451D"/>
    <w:rsid w:val="00874B55"/>
    <w:rsid w:val="00874D08"/>
    <w:rsid w:val="008758B4"/>
    <w:rsid w:val="0087640F"/>
    <w:rsid w:val="00876671"/>
    <w:rsid w:val="0087681C"/>
    <w:rsid w:val="008769D5"/>
    <w:rsid w:val="00876DB0"/>
    <w:rsid w:val="008772F1"/>
    <w:rsid w:val="008800FE"/>
    <w:rsid w:val="00880244"/>
    <w:rsid w:val="008803A0"/>
    <w:rsid w:val="00880510"/>
    <w:rsid w:val="00880EC0"/>
    <w:rsid w:val="00881374"/>
    <w:rsid w:val="00881A83"/>
    <w:rsid w:val="00881E6D"/>
    <w:rsid w:val="008825FC"/>
    <w:rsid w:val="008826C1"/>
    <w:rsid w:val="00884420"/>
    <w:rsid w:val="00884937"/>
    <w:rsid w:val="0088568E"/>
    <w:rsid w:val="00885FA5"/>
    <w:rsid w:val="00886137"/>
    <w:rsid w:val="00886499"/>
    <w:rsid w:val="008869A6"/>
    <w:rsid w:val="00886C92"/>
    <w:rsid w:val="00886F04"/>
    <w:rsid w:val="0088704E"/>
    <w:rsid w:val="0088714C"/>
    <w:rsid w:val="008875C5"/>
    <w:rsid w:val="008877D2"/>
    <w:rsid w:val="00890669"/>
    <w:rsid w:val="00890803"/>
    <w:rsid w:val="008909C4"/>
    <w:rsid w:val="00890B3D"/>
    <w:rsid w:val="00890DAB"/>
    <w:rsid w:val="0089117F"/>
    <w:rsid w:val="0089149B"/>
    <w:rsid w:val="00892B43"/>
    <w:rsid w:val="008930C3"/>
    <w:rsid w:val="00893310"/>
    <w:rsid w:val="00893424"/>
    <w:rsid w:val="00893899"/>
    <w:rsid w:val="00893B21"/>
    <w:rsid w:val="008950CB"/>
    <w:rsid w:val="0089512F"/>
    <w:rsid w:val="0089556B"/>
    <w:rsid w:val="00895863"/>
    <w:rsid w:val="008959A5"/>
    <w:rsid w:val="00895C68"/>
    <w:rsid w:val="00895F8C"/>
    <w:rsid w:val="00896B2A"/>
    <w:rsid w:val="00896E22"/>
    <w:rsid w:val="00896E95"/>
    <w:rsid w:val="00896FFA"/>
    <w:rsid w:val="008972B7"/>
    <w:rsid w:val="00897724"/>
    <w:rsid w:val="00897A4E"/>
    <w:rsid w:val="008A0179"/>
    <w:rsid w:val="008A0C03"/>
    <w:rsid w:val="008A163E"/>
    <w:rsid w:val="008A40F6"/>
    <w:rsid w:val="008A44B9"/>
    <w:rsid w:val="008A45C1"/>
    <w:rsid w:val="008A4A43"/>
    <w:rsid w:val="008A4E0B"/>
    <w:rsid w:val="008A516F"/>
    <w:rsid w:val="008A58E5"/>
    <w:rsid w:val="008A5E85"/>
    <w:rsid w:val="008A71B5"/>
    <w:rsid w:val="008B00A5"/>
    <w:rsid w:val="008B0C0F"/>
    <w:rsid w:val="008B0D6C"/>
    <w:rsid w:val="008B10D5"/>
    <w:rsid w:val="008B1772"/>
    <w:rsid w:val="008B17F0"/>
    <w:rsid w:val="008B1B8B"/>
    <w:rsid w:val="008B25F8"/>
    <w:rsid w:val="008B268E"/>
    <w:rsid w:val="008B2844"/>
    <w:rsid w:val="008B317D"/>
    <w:rsid w:val="008B3368"/>
    <w:rsid w:val="008B34B6"/>
    <w:rsid w:val="008B3604"/>
    <w:rsid w:val="008B3F3B"/>
    <w:rsid w:val="008B410C"/>
    <w:rsid w:val="008B42A2"/>
    <w:rsid w:val="008B471F"/>
    <w:rsid w:val="008B4E46"/>
    <w:rsid w:val="008B4F7F"/>
    <w:rsid w:val="008B58BB"/>
    <w:rsid w:val="008B6978"/>
    <w:rsid w:val="008B6AD2"/>
    <w:rsid w:val="008B7294"/>
    <w:rsid w:val="008C0015"/>
    <w:rsid w:val="008C1746"/>
    <w:rsid w:val="008C18AE"/>
    <w:rsid w:val="008C1F5F"/>
    <w:rsid w:val="008C26E4"/>
    <w:rsid w:val="008C310C"/>
    <w:rsid w:val="008C3A60"/>
    <w:rsid w:val="008C3EF4"/>
    <w:rsid w:val="008C471E"/>
    <w:rsid w:val="008C4B74"/>
    <w:rsid w:val="008C4C60"/>
    <w:rsid w:val="008C4CAB"/>
    <w:rsid w:val="008C59AA"/>
    <w:rsid w:val="008C5CEC"/>
    <w:rsid w:val="008C6B2C"/>
    <w:rsid w:val="008C6B7F"/>
    <w:rsid w:val="008C718A"/>
    <w:rsid w:val="008D0DB1"/>
    <w:rsid w:val="008D14F5"/>
    <w:rsid w:val="008D1C63"/>
    <w:rsid w:val="008D1EF0"/>
    <w:rsid w:val="008D20DC"/>
    <w:rsid w:val="008D236E"/>
    <w:rsid w:val="008D24E4"/>
    <w:rsid w:val="008D272C"/>
    <w:rsid w:val="008D2CF6"/>
    <w:rsid w:val="008D364A"/>
    <w:rsid w:val="008D3694"/>
    <w:rsid w:val="008D385C"/>
    <w:rsid w:val="008D391A"/>
    <w:rsid w:val="008D4DBC"/>
    <w:rsid w:val="008D5077"/>
    <w:rsid w:val="008D52E8"/>
    <w:rsid w:val="008D5578"/>
    <w:rsid w:val="008D55D5"/>
    <w:rsid w:val="008D56A3"/>
    <w:rsid w:val="008D5727"/>
    <w:rsid w:val="008D5CDD"/>
    <w:rsid w:val="008D6789"/>
    <w:rsid w:val="008D6923"/>
    <w:rsid w:val="008D6BF6"/>
    <w:rsid w:val="008D77CF"/>
    <w:rsid w:val="008D7A3C"/>
    <w:rsid w:val="008D7CC4"/>
    <w:rsid w:val="008D7D16"/>
    <w:rsid w:val="008E04D1"/>
    <w:rsid w:val="008E05C1"/>
    <w:rsid w:val="008E0833"/>
    <w:rsid w:val="008E0C06"/>
    <w:rsid w:val="008E1747"/>
    <w:rsid w:val="008E1EDD"/>
    <w:rsid w:val="008E295F"/>
    <w:rsid w:val="008E3425"/>
    <w:rsid w:val="008E3A56"/>
    <w:rsid w:val="008E3AF7"/>
    <w:rsid w:val="008E3CAD"/>
    <w:rsid w:val="008E3E91"/>
    <w:rsid w:val="008E3F64"/>
    <w:rsid w:val="008E47E1"/>
    <w:rsid w:val="008E5E1F"/>
    <w:rsid w:val="008F0BEB"/>
    <w:rsid w:val="008F1505"/>
    <w:rsid w:val="008F1B6D"/>
    <w:rsid w:val="008F20BB"/>
    <w:rsid w:val="008F2190"/>
    <w:rsid w:val="008F2A84"/>
    <w:rsid w:val="008F2AFB"/>
    <w:rsid w:val="008F2E7F"/>
    <w:rsid w:val="008F357E"/>
    <w:rsid w:val="008F3C37"/>
    <w:rsid w:val="008F4310"/>
    <w:rsid w:val="008F4E44"/>
    <w:rsid w:val="008F5023"/>
    <w:rsid w:val="008F5632"/>
    <w:rsid w:val="008F570E"/>
    <w:rsid w:val="008F57E5"/>
    <w:rsid w:val="008F5AFD"/>
    <w:rsid w:val="008F60C8"/>
    <w:rsid w:val="008F639B"/>
    <w:rsid w:val="008F6BAE"/>
    <w:rsid w:val="009017F5"/>
    <w:rsid w:val="00901B96"/>
    <w:rsid w:val="00901DCD"/>
    <w:rsid w:val="0090228C"/>
    <w:rsid w:val="00902494"/>
    <w:rsid w:val="009024A9"/>
    <w:rsid w:val="009029A1"/>
    <w:rsid w:val="009034C1"/>
    <w:rsid w:val="00903AD5"/>
    <w:rsid w:val="00905512"/>
    <w:rsid w:val="00905E72"/>
    <w:rsid w:val="00905FFC"/>
    <w:rsid w:val="00907075"/>
    <w:rsid w:val="009072B6"/>
    <w:rsid w:val="0090784B"/>
    <w:rsid w:val="00907FCA"/>
    <w:rsid w:val="009106D7"/>
    <w:rsid w:val="0091075B"/>
    <w:rsid w:val="00910E71"/>
    <w:rsid w:val="0091118A"/>
    <w:rsid w:val="0091120D"/>
    <w:rsid w:val="0091183B"/>
    <w:rsid w:val="00911869"/>
    <w:rsid w:val="00911D85"/>
    <w:rsid w:val="00912E35"/>
    <w:rsid w:val="00913294"/>
    <w:rsid w:val="0091344B"/>
    <w:rsid w:val="00913943"/>
    <w:rsid w:val="00913A63"/>
    <w:rsid w:val="00913B98"/>
    <w:rsid w:val="00913FF7"/>
    <w:rsid w:val="009147C5"/>
    <w:rsid w:val="00915AE8"/>
    <w:rsid w:val="00915B2D"/>
    <w:rsid w:val="00915B53"/>
    <w:rsid w:val="00915C27"/>
    <w:rsid w:val="00916737"/>
    <w:rsid w:val="00916D44"/>
    <w:rsid w:val="009173DE"/>
    <w:rsid w:val="00917C0D"/>
    <w:rsid w:val="009201D8"/>
    <w:rsid w:val="0092196B"/>
    <w:rsid w:val="00921ECF"/>
    <w:rsid w:val="00921FC1"/>
    <w:rsid w:val="00922951"/>
    <w:rsid w:val="00922A71"/>
    <w:rsid w:val="009232A2"/>
    <w:rsid w:val="0092358F"/>
    <w:rsid w:val="009242AB"/>
    <w:rsid w:val="0092447B"/>
    <w:rsid w:val="009245FA"/>
    <w:rsid w:val="009249B4"/>
    <w:rsid w:val="00924FC3"/>
    <w:rsid w:val="00925B16"/>
    <w:rsid w:val="00925CB7"/>
    <w:rsid w:val="009264A0"/>
    <w:rsid w:val="0092705E"/>
    <w:rsid w:val="00927281"/>
    <w:rsid w:val="009277E0"/>
    <w:rsid w:val="00927AB5"/>
    <w:rsid w:val="00927EFD"/>
    <w:rsid w:val="00930E48"/>
    <w:rsid w:val="00931150"/>
    <w:rsid w:val="0093115A"/>
    <w:rsid w:val="009319C5"/>
    <w:rsid w:val="00931CF3"/>
    <w:rsid w:val="0093258E"/>
    <w:rsid w:val="0093260C"/>
    <w:rsid w:val="00932EBA"/>
    <w:rsid w:val="0093314D"/>
    <w:rsid w:val="0093422C"/>
    <w:rsid w:val="00934BFF"/>
    <w:rsid w:val="009358B3"/>
    <w:rsid w:val="00935BF5"/>
    <w:rsid w:val="009373FF"/>
    <w:rsid w:val="00937619"/>
    <w:rsid w:val="0093796E"/>
    <w:rsid w:val="00937991"/>
    <w:rsid w:val="009400BB"/>
    <w:rsid w:val="009402A5"/>
    <w:rsid w:val="009408A4"/>
    <w:rsid w:val="00940970"/>
    <w:rsid w:val="00940993"/>
    <w:rsid w:val="009409DA"/>
    <w:rsid w:val="00940BF7"/>
    <w:rsid w:val="009416AF"/>
    <w:rsid w:val="009420A3"/>
    <w:rsid w:val="00942F1B"/>
    <w:rsid w:val="009430E3"/>
    <w:rsid w:val="009435A8"/>
    <w:rsid w:val="00944989"/>
    <w:rsid w:val="009450B8"/>
    <w:rsid w:val="0094520E"/>
    <w:rsid w:val="00945531"/>
    <w:rsid w:val="00945887"/>
    <w:rsid w:val="009462E3"/>
    <w:rsid w:val="00946733"/>
    <w:rsid w:val="0094681B"/>
    <w:rsid w:val="00946870"/>
    <w:rsid w:val="00947048"/>
    <w:rsid w:val="00947569"/>
    <w:rsid w:val="00947A49"/>
    <w:rsid w:val="009505EC"/>
    <w:rsid w:val="0095098D"/>
    <w:rsid w:val="00951324"/>
    <w:rsid w:val="00951959"/>
    <w:rsid w:val="00951EA4"/>
    <w:rsid w:val="00951F38"/>
    <w:rsid w:val="00952A97"/>
    <w:rsid w:val="009530A2"/>
    <w:rsid w:val="00953B80"/>
    <w:rsid w:val="0095413B"/>
    <w:rsid w:val="009542AD"/>
    <w:rsid w:val="0095452E"/>
    <w:rsid w:val="0095475F"/>
    <w:rsid w:val="00954CA6"/>
    <w:rsid w:val="00955090"/>
    <w:rsid w:val="00955E89"/>
    <w:rsid w:val="0095714B"/>
    <w:rsid w:val="00957780"/>
    <w:rsid w:val="00957BE9"/>
    <w:rsid w:val="0096003A"/>
    <w:rsid w:val="009604FB"/>
    <w:rsid w:val="00960852"/>
    <w:rsid w:val="00961427"/>
    <w:rsid w:val="00961B7A"/>
    <w:rsid w:val="009624DD"/>
    <w:rsid w:val="009628D2"/>
    <w:rsid w:val="009629D3"/>
    <w:rsid w:val="00962D22"/>
    <w:rsid w:val="00962E6F"/>
    <w:rsid w:val="009632B9"/>
    <w:rsid w:val="0096331C"/>
    <w:rsid w:val="009633BC"/>
    <w:rsid w:val="0096428F"/>
    <w:rsid w:val="009642D3"/>
    <w:rsid w:val="009643E6"/>
    <w:rsid w:val="00964E89"/>
    <w:rsid w:val="009653E8"/>
    <w:rsid w:val="0096760F"/>
    <w:rsid w:val="00970BA9"/>
    <w:rsid w:val="009715A3"/>
    <w:rsid w:val="009718F5"/>
    <w:rsid w:val="00972A11"/>
    <w:rsid w:val="009735BF"/>
    <w:rsid w:val="00973B33"/>
    <w:rsid w:val="00973BD3"/>
    <w:rsid w:val="00974DB6"/>
    <w:rsid w:val="009767F7"/>
    <w:rsid w:val="00976B70"/>
    <w:rsid w:val="00977124"/>
    <w:rsid w:val="00977371"/>
    <w:rsid w:val="009774F6"/>
    <w:rsid w:val="00980638"/>
    <w:rsid w:val="00980AB6"/>
    <w:rsid w:val="00981108"/>
    <w:rsid w:val="00981260"/>
    <w:rsid w:val="00981578"/>
    <w:rsid w:val="0098198D"/>
    <w:rsid w:val="00981F36"/>
    <w:rsid w:val="0098238E"/>
    <w:rsid w:val="009829E9"/>
    <w:rsid w:val="009831A7"/>
    <w:rsid w:val="009832BA"/>
    <w:rsid w:val="00983668"/>
    <w:rsid w:val="00983C33"/>
    <w:rsid w:val="00983CFE"/>
    <w:rsid w:val="00984A02"/>
    <w:rsid w:val="00984ABE"/>
    <w:rsid w:val="00984FA6"/>
    <w:rsid w:val="009856E8"/>
    <w:rsid w:val="009857ED"/>
    <w:rsid w:val="0098632A"/>
    <w:rsid w:val="0098779C"/>
    <w:rsid w:val="009903DF"/>
    <w:rsid w:val="009905FD"/>
    <w:rsid w:val="009905FE"/>
    <w:rsid w:val="009908D8"/>
    <w:rsid w:val="00990F83"/>
    <w:rsid w:val="009912BD"/>
    <w:rsid w:val="009913E2"/>
    <w:rsid w:val="00991D68"/>
    <w:rsid w:val="00992327"/>
    <w:rsid w:val="009924D1"/>
    <w:rsid w:val="0099274B"/>
    <w:rsid w:val="00992C6C"/>
    <w:rsid w:val="00992FE0"/>
    <w:rsid w:val="009935B0"/>
    <w:rsid w:val="00994505"/>
    <w:rsid w:val="00994724"/>
    <w:rsid w:val="00994E61"/>
    <w:rsid w:val="0099530A"/>
    <w:rsid w:val="0099551F"/>
    <w:rsid w:val="009958F7"/>
    <w:rsid w:val="0099599A"/>
    <w:rsid w:val="00995E14"/>
    <w:rsid w:val="009960D6"/>
    <w:rsid w:val="009968C2"/>
    <w:rsid w:val="0099791D"/>
    <w:rsid w:val="00997931"/>
    <w:rsid w:val="00997D39"/>
    <w:rsid w:val="00997FF7"/>
    <w:rsid w:val="009A029C"/>
    <w:rsid w:val="009A04D5"/>
    <w:rsid w:val="009A09CC"/>
    <w:rsid w:val="009A1AA8"/>
    <w:rsid w:val="009A1D1D"/>
    <w:rsid w:val="009A2E99"/>
    <w:rsid w:val="009A3DEA"/>
    <w:rsid w:val="009A3F0E"/>
    <w:rsid w:val="009A4808"/>
    <w:rsid w:val="009A4C4E"/>
    <w:rsid w:val="009A4CC4"/>
    <w:rsid w:val="009A5335"/>
    <w:rsid w:val="009A5409"/>
    <w:rsid w:val="009A5D4F"/>
    <w:rsid w:val="009A5D8D"/>
    <w:rsid w:val="009A6727"/>
    <w:rsid w:val="009A6BEA"/>
    <w:rsid w:val="009A769C"/>
    <w:rsid w:val="009B020A"/>
    <w:rsid w:val="009B0306"/>
    <w:rsid w:val="009B08CF"/>
    <w:rsid w:val="009B147E"/>
    <w:rsid w:val="009B20EB"/>
    <w:rsid w:val="009B2643"/>
    <w:rsid w:val="009B3400"/>
    <w:rsid w:val="009B35A0"/>
    <w:rsid w:val="009B3806"/>
    <w:rsid w:val="009B3903"/>
    <w:rsid w:val="009B39D9"/>
    <w:rsid w:val="009B44E4"/>
    <w:rsid w:val="009B4F08"/>
    <w:rsid w:val="009B5063"/>
    <w:rsid w:val="009B5800"/>
    <w:rsid w:val="009B63CC"/>
    <w:rsid w:val="009B690D"/>
    <w:rsid w:val="009B6C91"/>
    <w:rsid w:val="009B6C9C"/>
    <w:rsid w:val="009B7CB1"/>
    <w:rsid w:val="009C0419"/>
    <w:rsid w:val="009C07FA"/>
    <w:rsid w:val="009C112E"/>
    <w:rsid w:val="009C16A0"/>
    <w:rsid w:val="009C1F16"/>
    <w:rsid w:val="009C22EE"/>
    <w:rsid w:val="009C23A2"/>
    <w:rsid w:val="009C3877"/>
    <w:rsid w:val="009C3E8C"/>
    <w:rsid w:val="009C4B85"/>
    <w:rsid w:val="009C50B8"/>
    <w:rsid w:val="009C5A23"/>
    <w:rsid w:val="009C5C6D"/>
    <w:rsid w:val="009C655A"/>
    <w:rsid w:val="009C6AEF"/>
    <w:rsid w:val="009C702B"/>
    <w:rsid w:val="009C7E94"/>
    <w:rsid w:val="009D0C90"/>
    <w:rsid w:val="009D0DC7"/>
    <w:rsid w:val="009D0E0E"/>
    <w:rsid w:val="009D1181"/>
    <w:rsid w:val="009D1435"/>
    <w:rsid w:val="009D1F72"/>
    <w:rsid w:val="009D23D4"/>
    <w:rsid w:val="009D3006"/>
    <w:rsid w:val="009D3F2E"/>
    <w:rsid w:val="009D4150"/>
    <w:rsid w:val="009D449A"/>
    <w:rsid w:val="009D4679"/>
    <w:rsid w:val="009D467B"/>
    <w:rsid w:val="009D47A8"/>
    <w:rsid w:val="009D495D"/>
    <w:rsid w:val="009D531A"/>
    <w:rsid w:val="009D5993"/>
    <w:rsid w:val="009D5A68"/>
    <w:rsid w:val="009D600D"/>
    <w:rsid w:val="009D62F0"/>
    <w:rsid w:val="009D79BB"/>
    <w:rsid w:val="009D7CED"/>
    <w:rsid w:val="009E05A5"/>
    <w:rsid w:val="009E06CC"/>
    <w:rsid w:val="009E079F"/>
    <w:rsid w:val="009E0FE6"/>
    <w:rsid w:val="009E1470"/>
    <w:rsid w:val="009E1FC7"/>
    <w:rsid w:val="009E3B83"/>
    <w:rsid w:val="009E4493"/>
    <w:rsid w:val="009E4E7A"/>
    <w:rsid w:val="009E4FF1"/>
    <w:rsid w:val="009E563F"/>
    <w:rsid w:val="009E636E"/>
    <w:rsid w:val="009E71FE"/>
    <w:rsid w:val="009E77B9"/>
    <w:rsid w:val="009E77D6"/>
    <w:rsid w:val="009E78EC"/>
    <w:rsid w:val="009F1BA7"/>
    <w:rsid w:val="009F2FC9"/>
    <w:rsid w:val="009F3479"/>
    <w:rsid w:val="009F3531"/>
    <w:rsid w:val="009F3853"/>
    <w:rsid w:val="009F3D52"/>
    <w:rsid w:val="009F417D"/>
    <w:rsid w:val="009F4C92"/>
    <w:rsid w:val="009F52FC"/>
    <w:rsid w:val="009F5833"/>
    <w:rsid w:val="009F5C8C"/>
    <w:rsid w:val="009F5F0A"/>
    <w:rsid w:val="009F664B"/>
    <w:rsid w:val="009F6705"/>
    <w:rsid w:val="009F7239"/>
    <w:rsid w:val="009F7934"/>
    <w:rsid w:val="00A00073"/>
    <w:rsid w:val="00A00C5F"/>
    <w:rsid w:val="00A00FA9"/>
    <w:rsid w:val="00A01350"/>
    <w:rsid w:val="00A014C7"/>
    <w:rsid w:val="00A017AF"/>
    <w:rsid w:val="00A01800"/>
    <w:rsid w:val="00A01F35"/>
    <w:rsid w:val="00A02059"/>
    <w:rsid w:val="00A023AC"/>
    <w:rsid w:val="00A02699"/>
    <w:rsid w:val="00A03E31"/>
    <w:rsid w:val="00A04C3E"/>
    <w:rsid w:val="00A0563E"/>
    <w:rsid w:val="00A05DF1"/>
    <w:rsid w:val="00A06100"/>
    <w:rsid w:val="00A063F5"/>
    <w:rsid w:val="00A07E71"/>
    <w:rsid w:val="00A07F2E"/>
    <w:rsid w:val="00A11226"/>
    <w:rsid w:val="00A11487"/>
    <w:rsid w:val="00A11581"/>
    <w:rsid w:val="00A11650"/>
    <w:rsid w:val="00A1180F"/>
    <w:rsid w:val="00A127A2"/>
    <w:rsid w:val="00A127AF"/>
    <w:rsid w:val="00A12B6B"/>
    <w:rsid w:val="00A13952"/>
    <w:rsid w:val="00A13B37"/>
    <w:rsid w:val="00A13DDF"/>
    <w:rsid w:val="00A143EC"/>
    <w:rsid w:val="00A14511"/>
    <w:rsid w:val="00A145CF"/>
    <w:rsid w:val="00A1484B"/>
    <w:rsid w:val="00A15B69"/>
    <w:rsid w:val="00A15D42"/>
    <w:rsid w:val="00A16B68"/>
    <w:rsid w:val="00A202AF"/>
    <w:rsid w:val="00A20771"/>
    <w:rsid w:val="00A209A5"/>
    <w:rsid w:val="00A21560"/>
    <w:rsid w:val="00A2177E"/>
    <w:rsid w:val="00A219C0"/>
    <w:rsid w:val="00A21C84"/>
    <w:rsid w:val="00A21D7C"/>
    <w:rsid w:val="00A225CE"/>
    <w:rsid w:val="00A2264E"/>
    <w:rsid w:val="00A23833"/>
    <w:rsid w:val="00A24799"/>
    <w:rsid w:val="00A2485D"/>
    <w:rsid w:val="00A24E09"/>
    <w:rsid w:val="00A26908"/>
    <w:rsid w:val="00A2755A"/>
    <w:rsid w:val="00A27B26"/>
    <w:rsid w:val="00A27E3F"/>
    <w:rsid w:val="00A313D8"/>
    <w:rsid w:val="00A31569"/>
    <w:rsid w:val="00A320DC"/>
    <w:rsid w:val="00A32296"/>
    <w:rsid w:val="00A32433"/>
    <w:rsid w:val="00A32D8A"/>
    <w:rsid w:val="00A330B4"/>
    <w:rsid w:val="00A33723"/>
    <w:rsid w:val="00A339E0"/>
    <w:rsid w:val="00A33CE4"/>
    <w:rsid w:val="00A3456C"/>
    <w:rsid w:val="00A34ED4"/>
    <w:rsid w:val="00A358C9"/>
    <w:rsid w:val="00A36090"/>
    <w:rsid w:val="00A36295"/>
    <w:rsid w:val="00A367EC"/>
    <w:rsid w:val="00A370D9"/>
    <w:rsid w:val="00A37457"/>
    <w:rsid w:val="00A37476"/>
    <w:rsid w:val="00A374F2"/>
    <w:rsid w:val="00A3787A"/>
    <w:rsid w:val="00A37984"/>
    <w:rsid w:val="00A37CE1"/>
    <w:rsid w:val="00A37FFB"/>
    <w:rsid w:val="00A40E7A"/>
    <w:rsid w:val="00A422CF"/>
    <w:rsid w:val="00A42F06"/>
    <w:rsid w:val="00A436C1"/>
    <w:rsid w:val="00A43AF0"/>
    <w:rsid w:val="00A44956"/>
    <w:rsid w:val="00A45893"/>
    <w:rsid w:val="00A45921"/>
    <w:rsid w:val="00A4643B"/>
    <w:rsid w:val="00A47542"/>
    <w:rsid w:val="00A47C96"/>
    <w:rsid w:val="00A50DD7"/>
    <w:rsid w:val="00A51C62"/>
    <w:rsid w:val="00A51EAB"/>
    <w:rsid w:val="00A52225"/>
    <w:rsid w:val="00A532E4"/>
    <w:rsid w:val="00A533DF"/>
    <w:rsid w:val="00A53498"/>
    <w:rsid w:val="00A53ED8"/>
    <w:rsid w:val="00A541A3"/>
    <w:rsid w:val="00A549AA"/>
    <w:rsid w:val="00A54D5F"/>
    <w:rsid w:val="00A555D9"/>
    <w:rsid w:val="00A5641E"/>
    <w:rsid w:val="00A60B3D"/>
    <w:rsid w:val="00A612C7"/>
    <w:rsid w:val="00A63221"/>
    <w:rsid w:val="00A635F3"/>
    <w:rsid w:val="00A636EE"/>
    <w:rsid w:val="00A639F9"/>
    <w:rsid w:val="00A63EB3"/>
    <w:rsid w:val="00A64505"/>
    <w:rsid w:val="00A64DF6"/>
    <w:rsid w:val="00A666EC"/>
    <w:rsid w:val="00A66825"/>
    <w:rsid w:val="00A67011"/>
    <w:rsid w:val="00A67593"/>
    <w:rsid w:val="00A676CB"/>
    <w:rsid w:val="00A6777B"/>
    <w:rsid w:val="00A67E67"/>
    <w:rsid w:val="00A70E0E"/>
    <w:rsid w:val="00A70E64"/>
    <w:rsid w:val="00A713EF"/>
    <w:rsid w:val="00A7178F"/>
    <w:rsid w:val="00A71A6B"/>
    <w:rsid w:val="00A721AD"/>
    <w:rsid w:val="00A7260D"/>
    <w:rsid w:val="00A726D1"/>
    <w:rsid w:val="00A7353B"/>
    <w:rsid w:val="00A73CFD"/>
    <w:rsid w:val="00A74C50"/>
    <w:rsid w:val="00A752CB"/>
    <w:rsid w:val="00A76017"/>
    <w:rsid w:val="00A772CB"/>
    <w:rsid w:val="00A77915"/>
    <w:rsid w:val="00A77F8C"/>
    <w:rsid w:val="00A77FB8"/>
    <w:rsid w:val="00A808F3"/>
    <w:rsid w:val="00A80A1B"/>
    <w:rsid w:val="00A80FD0"/>
    <w:rsid w:val="00A81431"/>
    <w:rsid w:val="00A816B9"/>
    <w:rsid w:val="00A818A1"/>
    <w:rsid w:val="00A8194F"/>
    <w:rsid w:val="00A82298"/>
    <w:rsid w:val="00A8236B"/>
    <w:rsid w:val="00A8257F"/>
    <w:rsid w:val="00A82615"/>
    <w:rsid w:val="00A82676"/>
    <w:rsid w:val="00A82C39"/>
    <w:rsid w:val="00A83B2E"/>
    <w:rsid w:val="00A83D24"/>
    <w:rsid w:val="00A8401D"/>
    <w:rsid w:val="00A846F4"/>
    <w:rsid w:val="00A85083"/>
    <w:rsid w:val="00A8522E"/>
    <w:rsid w:val="00A85E56"/>
    <w:rsid w:val="00A86189"/>
    <w:rsid w:val="00A8625B"/>
    <w:rsid w:val="00A86776"/>
    <w:rsid w:val="00A87022"/>
    <w:rsid w:val="00A872DB"/>
    <w:rsid w:val="00A906EA"/>
    <w:rsid w:val="00A90BD1"/>
    <w:rsid w:val="00A914A2"/>
    <w:rsid w:val="00A91818"/>
    <w:rsid w:val="00A91FC2"/>
    <w:rsid w:val="00A923D3"/>
    <w:rsid w:val="00A924FB"/>
    <w:rsid w:val="00A92C59"/>
    <w:rsid w:val="00A92E24"/>
    <w:rsid w:val="00A93042"/>
    <w:rsid w:val="00A93479"/>
    <w:rsid w:val="00A93A5D"/>
    <w:rsid w:val="00A93E69"/>
    <w:rsid w:val="00A94424"/>
    <w:rsid w:val="00A947B1"/>
    <w:rsid w:val="00A9489C"/>
    <w:rsid w:val="00A94919"/>
    <w:rsid w:val="00A94A31"/>
    <w:rsid w:val="00A94F3D"/>
    <w:rsid w:val="00A9546C"/>
    <w:rsid w:val="00A955B8"/>
    <w:rsid w:val="00A95A90"/>
    <w:rsid w:val="00A968DD"/>
    <w:rsid w:val="00A96B28"/>
    <w:rsid w:val="00A97525"/>
    <w:rsid w:val="00A9777B"/>
    <w:rsid w:val="00A97E6A"/>
    <w:rsid w:val="00AA1855"/>
    <w:rsid w:val="00AA1DC0"/>
    <w:rsid w:val="00AA1F0F"/>
    <w:rsid w:val="00AA20A6"/>
    <w:rsid w:val="00AA2880"/>
    <w:rsid w:val="00AA2DC4"/>
    <w:rsid w:val="00AA314F"/>
    <w:rsid w:val="00AA331C"/>
    <w:rsid w:val="00AA3885"/>
    <w:rsid w:val="00AA3C45"/>
    <w:rsid w:val="00AA4328"/>
    <w:rsid w:val="00AA44D2"/>
    <w:rsid w:val="00AA4AC0"/>
    <w:rsid w:val="00AA4C48"/>
    <w:rsid w:val="00AA6691"/>
    <w:rsid w:val="00AA6E97"/>
    <w:rsid w:val="00AA7E88"/>
    <w:rsid w:val="00AB024B"/>
    <w:rsid w:val="00AB067E"/>
    <w:rsid w:val="00AB1D9C"/>
    <w:rsid w:val="00AB234F"/>
    <w:rsid w:val="00AB2770"/>
    <w:rsid w:val="00AB2C33"/>
    <w:rsid w:val="00AB33D2"/>
    <w:rsid w:val="00AB35C0"/>
    <w:rsid w:val="00AB37F3"/>
    <w:rsid w:val="00AB3DA6"/>
    <w:rsid w:val="00AB4073"/>
    <w:rsid w:val="00AB485B"/>
    <w:rsid w:val="00AB4961"/>
    <w:rsid w:val="00AB4F87"/>
    <w:rsid w:val="00AB5295"/>
    <w:rsid w:val="00AB5AD9"/>
    <w:rsid w:val="00AB6304"/>
    <w:rsid w:val="00AB699B"/>
    <w:rsid w:val="00AB6EF7"/>
    <w:rsid w:val="00AB6F7F"/>
    <w:rsid w:val="00AC052F"/>
    <w:rsid w:val="00AC05E3"/>
    <w:rsid w:val="00AC0993"/>
    <w:rsid w:val="00AC106D"/>
    <w:rsid w:val="00AC1349"/>
    <w:rsid w:val="00AC14AF"/>
    <w:rsid w:val="00AC15FC"/>
    <w:rsid w:val="00AC1D00"/>
    <w:rsid w:val="00AC28E2"/>
    <w:rsid w:val="00AC2AA4"/>
    <w:rsid w:val="00AC2DE2"/>
    <w:rsid w:val="00AC2EFC"/>
    <w:rsid w:val="00AC3148"/>
    <w:rsid w:val="00AC31F6"/>
    <w:rsid w:val="00AC3AF2"/>
    <w:rsid w:val="00AC3BD1"/>
    <w:rsid w:val="00AC3CB4"/>
    <w:rsid w:val="00AC46F4"/>
    <w:rsid w:val="00AC48A7"/>
    <w:rsid w:val="00AC4CC9"/>
    <w:rsid w:val="00AC50C2"/>
    <w:rsid w:val="00AC6007"/>
    <w:rsid w:val="00AC6B73"/>
    <w:rsid w:val="00AC6BC7"/>
    <w:rsid w:val="00AC719E"/>
    <w:rsid w:val="00AC7DCC"/>
    <w:rsid w:val="00AD0AD5"/>
    <w:rsid w:val="00AD1117"/>
    <w:rsid w:val="00AD2376"/>
    <w:rsid w:val="00AD26BE"/>
    <w:rsid w:val="00AD2CE8"/>
    <w:rsid w:val="00AD325E"/>
    <w:rsid w:val="00AD32B8"/>
    <w:rsid w:val="00AD334A"/>
    <w:rsid w:val="00AD3B2D"/>
    <w:rsid w:val="00AD45B0"/>
    <w:rsid w:val="00AD4D9F"/>
    <w:rsid w:val="00AD5AA8"/>
    <w:rsid w:val="00AD6318"/>
    <w:rsid w:val="00AD6CC6"/>
    <w:rsid w:val="00AD7506"/>
    <w:rsid w:val="00AD7E9C"/>
    <w:rsid w:val="00AE01FD"/>
    <w:rsid w:val="00AE0E38"/>
    <w:rsid w:val="00AE1959"/>
    <w:rsid w:val="00AE27CE"/>
    <w:rsid w:val="00AE34CE"/>
    <w:rsid w:val="00AE3D2A"/>
    <w:rsid w:val="00AE3D7E"/>
    <w:rsid w:val="00AE491D"/>
    <w:rsid w:val="00AE582A"/>
    <w:rsid w:val="00AE5C51"/>
    <w:rsid w:val="00AE6149"/>
    <w:rsid w:val="00AE620A"/>
    <w:rsid w:val="00AE6399"/>
    <w:rsid w:val="00AE6930"/>
    <w:rsid w:val="00AE6B09"/>
    <w:rsid w:val="00AE6F92"/>
    <w:rsid w:val="00AE72EF"/>
    <w:rsid w:val="00AE73A6"/>
    <w:rsid w:val="00AE74CF"/>
    <w:rsid w:val="00AE7AB9"/>
    <w:rsid w:val="00AF020E"/>
    <w:rsid w:val="00AF04E3"/>
    <w:rsid w:val="00AF0514"/>
    <w:rsid w:val="00AF06A9"/>
    <w:rsid w:val="00AF07B0"/>
    <w:rsid w:val="00AF0D44"/>
    <w:rsid w:val="00AF0DA9"/>
    <w:rsid w:val="00AF1002"/>
    <w:rsid w:val="00AF1172"/>
    <w:rsid w:val="00AF14C1"/>
    <w:rsid w:val="00AF17F1"/>
    <w:rsid w:val="00AF1B49"/>
    <w:rsid w:val="00AF1EFD"/>
    <w:rsid w:val="00AF3375"/>
    <w:rsid w:val="00AF397A"/>
    <w:rsid w:val="00AF3AB6"/>
    <w:rsid w:val="00AF3B44"/>
    <w:rsid w:val="00AF3DB4"/>
    <w:rsid w:val="00AF4369"/>
    <w:rsid w:val="00AF480B"/>
    <w:rsid w:val="00AF4E99"/>
    <w:rsid w:val="00AF56A8"/>
    <w:rsid w:val="00AF6D29"/>
    <w:rsid w:val="00B000E3"/>
    <w:rsid w:val="00B00A40"/>
    <w:rsid w:val="00B01F58"/>
    <w:rsid w:val="00B0241F"/>
    <w:rsid w:val="00B02A14"/>
    <w:rsid w:val="00B02ACB"/>
    <w:rsid w:val="00B033B4"/>
    <w:rsid w:val="00B0355D"/>
    <w:rsid w:val="00B03725"/>
    <w:rsid w:val="00B03767"/>
    <w:rsid w:val="00B037A6"/>
    <w:rsid w:val="00B0386A"/>
    <w:rsid w:val="00B04148"/>
    <w:rsid w:val="00B0468C"/>
    <w:rsid w:val="00B046C2"/>
    <w:rsid w:val="00B04AB1"/>
    <w:rsid w:val="00B04CF6"/>
    <w:rsid w:val="00B05613"/>
    <w:rsid w:val="00B06409"/>
    <w:rsid w:val="00B06CD4"/>
    <w:rsid w:val="00B07DE7"/>
    <w:rsid w:val="00B1097C"/>
    <w:rsid w:val="00B10C19"/>
    <w:rsid w:val="00B117B2"/>
    <w:rsid w:val="00B11B6F"/>
    <w:rsid w:val="00B11C2C"/>
    <w:rsid w:val="00B11C65"/>
    <w:rsid w:val="00B11DE8"/>
    <w:rsid w:val="00B128B0"/>
    <w:rsid w:val="00B12C35"/>
    <w:rsid w:val="00B1396A"/>
    <w:rsid w:val="00B1422E"/>
    <w:rsid w:val="00B14460"/>
    <w:rsid w:val="00B1451D"/>
    <w:rsid w:val="00B148E1"/>
    <w:rsid w:val="00B14A9F"/>
    <w:rsid w:val="00B14B67"/>
    <w:rsid w:val="00B14E33"/>
    <w:rsid w:val="00B15193"/>
    <w:rsid w:val="00B1560D"/>
    <w:rsid w:val="00B164E9"/>
    <w:rsid w:val="00B16DC5"/>
    <w:rsid w:val="00B170E9"/>
    <w:rsid w:val="00B17970"/>
    <w:rsid w:val="00B20513"/>
    <w:rsid w:val="00B20D16"/>
    <w:rsid w:val="00B20D7E"/>
    <w:rsid w:val="00B20E2A"/>
    <w:rsid w:val="00B21A96"/>
    <w:rsid w:val="00B221BC"/>
    <w:rsid w:val="00B2223F"/>
    <w:rsid w:val="00B22DE0"/>
    <w:rsid w:val="00B22E16"/>
    <w:rsid w:val="00B2337B"/>
    <w:rsid w:val="00B23C54"/>
    <w:rsid w:val="00B24058"/>
    <w:rsid w:val="00B25018"/>
    <w:rsid w:val="00B252EB"/>
    <w:rsid w:val="00B2584E"/>
    <w:rsid w:val="00B25868"/>
    <w:rsid w:val="00B25E9F"/>
    <w:rsid w:val="00B26A7C"/>
    <w:rsid w:val="00B26D19"/>
    <w:rsid w:val="00B273E8"/>
    <w:rsid w:val="00B27580"/>
    <w:rsid w:val="00B30B66"/>
    <w:rsid w:val="00B30CA0"/>
    <w:rsid w:val="00B31403"/>
    <w:rsid w:val="00B32B1A"/>
    <w:rsid w:val="00B32FAE"/>
    <w:rsid w:val="00B3337E"/>
    <w:rsid w:val="00B333EA"/>
    <w:rsid w:val="00B33674"/>
    <w:rsid w:val="00B3370E"/>
    <w:rsid w:val="00B337EC"/>
    <w:rsid w:val="00B33F92"/>
    <w:rsid w:val="00B3538F"/>
    <w:rsid w:val="00B35982"/>
    <w:rsid w:val="00B35BCC"/>
    <w:rsid w:val="00B360AF"/>
    <w:rsid w:val="00B361B8"/>
    <w:rsid w:val="00B36263"/>
    <w:rsid w:val="00B362EC"/>
    <w:rsid w:val="00B363DC"/>
    <w:rsid w:val="00B37116"/>
    <w:rsid w:val="00B37691"/>
    <w:rsid w:val="00B37818"/>
    <w:rsid w:val="00B403AF"/>
    <w:rsid w:val="00B40C2B"/>
    <w:rsid w:val="00B42034"/>
    <w:rsid w:val="00B42230"/>
    <w:rsid w:val="00B426F2"/>
    <w:rsid w:val="00B42E18"/>
    <w:rsid w:val="00B434D2"/>
    <w:rsid w:val="00B437A5"/>
    <w:rsid w:val="00B437F3"/>
    <w:rsid w:val="00B43971"/>
    <w:rsid w:val="00B4432B"/>
    <w:rsid w:val="00B44ED0"/>
    <w:rsid w:val="00B45893"/>
    <w:rsid w:val="00B4631B"/>
    <w:rsid w:val="00B4666D"/>
    <w:rsid w:val="00B46EBD"/>
    <w:rsid w:val="00B47232"/>
    <w:rsid w:val="00B472B5"/>
    <w:rsid w:val="00B47585"/>
    <w:rsid w:val="00B4760E"/>
    <w:rsid w:val="00B476ED"/>
    <w:rsid w:val="00B50364"/>
    <w:rsid w:val="00B50F97"/>
    <w:rsid w:val="00B51A76"/>
    <w:rsid w:val="00B51CB8"/>
    <w:rsid w:val="00B51ECA"/>
    <w:rsid w:val="00B51FB4"/>
    <w:rsid w:val="00B5298B"/>
    <w:rsid w:val="00B52FFC"/>
    <w:rsid w:val="00B5304C"/>
    <w:rsid w:val="00B556CC"/>
    <w:rsid w:val="00B55784"/>
    <w:rsid w:val="00B560BD"/>
    <w:rsid w:val="00B564A0"/>
    <w:rsid w:val="00B564C0"/>
    <w:rsid w:val="00B5652C"/>
    <w:rsid w:val="00B566F0"/>
    <w:rsid w:val="00B56BFE"/>
    <w:rsid w:val="00B5744A"/>
    <w:rsid w:val="00B57F88"/>
    <w:rsid w:val="00B60F20"/>
    <w:rsid w:val="00B619B4"/>
    <w:rsid w:val="00B61E12"/>
    <w:rsid w:val="00B62396"/>
    <w:rsid w:val="00B62A82"/>
    <w:rsid w:val="00B63489"/>
    <w:rsid w:val="00B6372E"/>
    <w:rsid w:val="00B638CB"/>
    <w:rsid w:val="00B654C4"/>
    <w:rsid w:val="00B65766"/>
    <w:rsid w:val="00B65C85"/>
    <w:rsid w:val="00B65D2A"/>
    <w:rsid w:val="00B6694B"/>
    <w:rsid w:val="00B67298"/>
    <w:rsid w:val="00B6752F"/>
    <w:rsid w:val="00B67CF3"/>
    <w:rsid w:val="00B70463"/>
    <w:rsid w:val="00B7091E"/>
    <w:rsid w:val="00B70D5A"/>
    <w:rsid w:val="00B71444"/>
    <w:rsid w:val="00B715E5"/>
    <w:rsid w:val="00B71AA1"/>
    <w:rsid w:val="00B74397"/>
    <w:rsid w:val="00B75709"/>
    <w:rsid w:val="00B758C4"/>
    <w:rsid w:val="00B75ADD"/>
    <w:rsid w:val="00B7622F"/>
    <w:rsid w:val="00B768A6"/>
    <w:rsid w:val="00B77731"/>
    <w:rsid w:val="00B77772"/>
    <w:rsid w:val="00B80398"/>
    <w:rsid w:val="00B8166D"/>
    <w:rsid w:val="00B8191E"/>
    <w:rsid w:val="00B8247D"/>
    <w:rsid w:val="00B824B7"/>
    <w:rsid w:val="00B82997"/>
    <w:rsid w:val="00B82C9C"/>
    <w:rsid w:val="00B833AB"/>
    <w:rsid w:val="00B839FD"/>
    <w:rsid w:val="00B83D79"/>
    <w:rsid w:val="00B8447A"/>
    <w:rsid w:val="00B8480F"/>
    <w:rsid w:val="00B84DC1"/>
    <w:rsid w:val="00B853CA"/>
    <w:rsid w:val="00B85778"/>
    <w:rsid w:val="00B86868"/>
    <w:rsid w:val="00B871D0"/>
    <w:rsid w:val="00B87CFA"/>
    <w:rsid w:val="00B902CA"/>
    <w:rsid w:val="00B904FE"/>
    <w:rsid w:val="00B906F9"/>
    <w:rsid w:val="00B9071C"/>
    <w:rsid w:val="00B90D62"/>
    <w:rsid w:val="00B90E5E"/>
    <w:rsid w:val="00B90F08"/>
    <w:rsid w:val="00B91066"/>
    <w:rsid w:val="00B911E2"/>
    <w:rsid w:val="00B913ED"/>
    <w:rsid w:val="00B918A8"/>
    <w:rsid w:val="00B92198"/>
    <w:rsid w:val="00B92336"/>
    <w:rsid w:val="00B9259C"/>
    <w:rsid w:val="00B9269E"/>
    <w:rsid w:val="00B93047"/>
    <w:rsid w:val="00B93150"/>
    <w:rsid w:val="00B93D09"/>
    <w:rsid w:val="00B94C2C"/>
    <w:rsid w:val="00B952C6"/>
    <w:rsid w:val="00B9545A"/>
    <w:rsid w:val="00B9563C"/>
    <w:rsid w:val="00B957B3"/>
    <w:rsid w:val="00B976F7"/>
    <w:rsid w:val="00B97C7C"/>
    <w:rsid w:val="00BA00D0"/>
    <w:rsid w:val="00BA01B7"/>
    <w:rsid w:val="00BA1518"/>
    <w:rsid w:val="00BA18E8"/>
    <w:rsid w:val="00BA3233"/>
    <w:rsid w:val="00BA40D6"/>
    <w:rsid w:val="00BA46F6"/>
    <w:rsid w:val="00BA4C76"/>
    <w:rsid w:val="00BA57BE"/>
    <w:rsid w:val="00BA5E1E"/>
    <w:rsid w:val="00BA5ED9"/>
    <w:rsid w:val="00BA5FB9"/>
    <w:rsid w:val="00BA69E6"/>
    <w:rsid w:val="00BA6B79"/>
    <w:rsid w:val="00BA6BC1"/>
    <w:rsid w:val="00BA6D8A"/>
    <w:rsid w:val="00BA7476"/>
    <w:rsid w:val="00BB091B"/>
    <w:rsid w:val="00BB14A2"/>
    <w:rsid w:val="00BB14DF"/>
    <w:rsid w:val="00BB1B2F"/>
    <w:rsid w:val="00BB35EF"/>
    <w:rsid w:val="00BB3631"/>
    <w:rsid w:val="00BB3838"/>
    <w:rsid w:val="00BB44BD"/>
    <w:rsid w:val="00BB476F"/>
    <w:rsid w:val="00BB4D5B"/>
    <w:rsid w:val="00BB5939"/>
    <w:rsid w:val="00BB6030"/>
    <w:rsid w:val="00BB6E7F"/>
    <w:rsid w:val="00BB7ACF"/>
    <w:rsid w:val="00BB7BB6"/>
    <w:rsid w:val="00BC090C"/>
    <w:rsid w:val="00BC09D7"/>
    <w:rsid w:val="00BC0EA8"/>
    <w:rsid w:val="00BC1216"/>
    <w:rsid w:val="00BC161B"/>
    <w:rsid w:val="00BC195A"/>
    <w:rsid w:val="00BC1A66"/>
    <w:rsid w:val="00BC1D8C"/>
    <w:rsid w:val="00BC2230"/>
    <w:rsid w:val="00BC2237"/>
    <w:rsid w:val="00BC254F"/>
    <w:rsid w:val="00BC299A"/>
    <w:rsid w:val="00BC2C7B"/>
    <w:rsid w:val="00BC3513"/>
    <w:rsid w:val="00BC3625"/>
    <w:rsid w:val="00BC3D55"/>
    <w:rsid w:val="00BC3DF0"/>
    <w:rsid w:val="00BC4B54"/>
    <w:rsid w:val="00BC4CC4"/>
    <w:rsid w:val="00BC4F09"/>
    <w:rsid w:val="00BC5354"/>
    <w:rsid w:val="00BC54E2"/>
    <w:rsid w:val="00BC58EF"/>
    <w:rsid w:val="00BC6142"/>
    <w:rsid w:val="00BC63BB"/>
    <w:rsid w:val="00BC6743"/>
    <w:rsid w:val="00BC6EDE"/>
    <w:rsid w:val="00BD0C92"/>
    <w:rsid w:val="00BD19A5"/>
    <w:rsid w:val="00BD2571"/>
    <w:rsid w:val="00BD2D41"/>
    <w:rsid w:val="00BD2D6A"/>
    <w:rsid w:val="00BD3CD8"/>
    <w:rsid w:val="00BD3E44"/>
    <w:rsid w:val="00BD3F83"/>
    <w:rsid w:val="00BD41A7"/>
    <w:rsid w:val="00BD4316"/>
    <w:rsid w:val="00BD4F0C"/>
    <w:rsid w:val="00BD5385"/>
    <w:rsid w:val="00BD5539"/>
    <w:rsid w:val="00BD596C"/>
    <w:rsid w:val="00BD5C78"/>
    <w:rsid w:val="00BD6447"/>
    <w:rsid w:val="00BD6469"/>
    <w:rsid w:val="00BD65BE"/>
    <w:rsid w:val="00BD676A"/>
    <w:rsid w:val="00BD7205"/>
    <w:rsid w:val="00BD79E1"/>
    <w:rsid w:val="00BD7F57"/>
    <w:rsid w:val="00BE0B84"/>
    <w:rsid w:val="00BE13E0"/>
    <w:rsid w:val="00BE1620"/>
    <w:rsid w:val="00BE1CD3"/>
    <w:rsid w:val="00BE2319"/>
    <w:rsid w:val="00BE2541"/>
    <w:rsid w:val="00BE2758"/>
    <w:rsid w:val="00BE2A96"/>
    <w:rsid w:val="00BE2ACD"/>
    <w:rsid w:val="00BE2C9D"/>
    <w:rsid w:val="00BE352D"/>
    <w:rsid w:val="00BE41BB"/>
    <w:rsid w:val="00BE4ADE"/>
    <w:rsid w:val="00BE51D5"/>
    <w:rsid w:val="00BE5786"/>
    <w:rsid w:val="00BE60A9"/>
    <w:rsid w:val="00BE6A11"/>
    <w:rsid w:val="00BE6ABE"/>
    <w:rsid w:val="00BE794A"/>
    <w:rsid w:val="00BE7DA6"/>
    <w:rsid w:val="00BF0936"/>
    <w:rsid w:val="00BF0A89"/>
    <w:rsid w:val="00BF138D"/>
    <w:rsid w:val="00BF1732"/>
    <w:rsid w:val="00BF181C"/>
    <w:rsid w:val="00BF1A55"/>
    <w:rsid w:val="00BF1F70"/>
    <w:rsid w:val="00BF20B2"/>
    <w:rsid w:val="00BF2568"/>
    <w:rsid w:val="00BF3B51"/>
    <w:rsid w:val="00BF3BF5"/>
    <w:rsid w:val="00BF3D15"/>
    <w:rsid w:val="00BF4176"/>
    <w:rsid w:val="00BF436C"/>
    <w:rsid w:val="00BF49F1"/>
    <w:rsid w:val="00BF4EBD"/>
    <w:rsid w:val="00BF54AE"/>
    <w:rsid w:val="00BF5A2C"/>
    <w:rsid w:val="00BF5C4F"/>
    <w:rsid w:val="00BF724E"/>
    <w:rsid w:val="00BF7273"/>
    <w:rsid w:val="00BF73EE"/>
    <w:rsid w:val="00BF7774"/>
    <w:rsid w:val="00BF7A11"/>
    <w:rsid w:val="00BF7CDE"/>
    <w:rsid w:val="00C000EC"/>
    <w:rsid w:val="00C00338"/>
    <w:rsid w:val="00C005E9"/>
    <w:rsid w:val="00C00918"/>
    <w:rsid w:val="00C00AF6"/>
    <w:rsid w:val="00C011E5"/>
    <w:rsid w:val="00C02345"/>
    <w:rsid w:val="00C0296C"/>
    <w:rsid w:val="00C03376"/>
    <w:rsid w:val="00C03388"/>
    <w:rsid w:val="00C048E4"/>
    <w:rsid w:val="00C04FA0"/>
    <w:rsid w:val="00C051DB"/>
    <w:rsid w:val="00C05C54"/>
    <w:rsid w:val="00C069D7"/>
    <w:rsid w:val="00C071B3"/>
    <w:rsid w:val="00C077E7"/>
    <w:rsid w:val="00C07B46"/>
    <w:rsid w:val="00C07CB0"/>
    <w:rsid w:val="00C1003F"/>
    <w:rsid w:val="00C103C8"/>
    <w:rsid w:val="00C10E60"/>
    <w:rsid w:val="00C11037"/>
    <w:rsid w:val="00C114BE"/>
    <w:rsid w:val="00C118ED"/>
    <w:rsid w:val="00C11C99"/>
    <w:rsid w:val="00C12356"/>
    <w:rsid w:val="00C12465"/>
    <w:rsid w:val="00C12F14"/>
    <w:rsid w:val="00C13884"/>
    <w:rsid w:val="00C13A29"/>
    <w:rsid w:val="00C14708"/>
    <w:rsid w:val="00C14BC1"/>
    <w:rsid w:val="00C14C3F"/>
    <w:rsid w:val="00C15BF6"/>
    <w:rsid w:val="00C167B8"/>
    <w:rsid w:val="00C1735D"/>
    <w:rsid w:val="00C2056D"/>
    <w:rsid w:val="00C20A32"/>
    <w:rsid w:val="00C20B47"/>
    <w:rsid w:val="00C20EE7"/>
    <w:rsid w:val="00C21603"/>
    <w:rsid w:val="00C218A5"/>
    <w:rsid w:val="00C21C06"/>
    <w:rsid w:val="00C22169"/>
    <w:rsid w:val="00C22209"/>
    <w:rsid w:val="00C22584"/>
    <w:rsid w:val="00C22777"/>
    <w:rsid w:val="00C236C0"/>
    <w:rsid w:val="00C23B1E"/>
    <w:rsid w:val="00C24043"/>
    <w:rsid w:val="00C24DDA"/>
    <w:rsid w:val="00C26106"/>
    <w:rsid w:val="00C266A2"/>
    <w:rsid w:val="00C26B71"/>
    <w:rsid w:val="00C26B90"/>
    <w:rsid w:val="00C27794"/>
    <w:rsid w:val="00C30352"/>
    <w:rsid w:val="00C309EF"/>
    <w:rsid w:val="00C313BD"/>
    <w:rsid w:val="00C31420"/>
    <w:rsid w:val="00C3151D"/>
    <w:rsid w:val="00C3226C"/>
    <w:rsid w:val="00C33160"/>
    <w:rsid w:val="00C33176"/>
    <w:rsid w:val="00C33C58"/>
    <w:rsid w:val="00C36075"/>
    <w:rsid w:val="00C3623A"/>
    <w:rsid w:val="00C37446"/>
    <w:rsid w:val="00C37AC2"/>
    <w:rsid w:val="00C37C8D"/>
    <w:rsid w:val="00C37DC4"/>
    <w:rsid w:val="00C40BEA"/>
    <w:rsid w:val="00C41114"/>
    <w:rsid w:val="00C41909"/>
    <w:rsid w:val="00C41B1A"/>
    <w:rsid w:val="00C425A5"/>
    <w:rsid w:val="00C426FD"/>
    <w:rsid w:val="00C42CC8"/>
    <w:rsid w:val="00C43446"/>
    <w:rsid w:val="00C43628"/>
    <w:rsid w:val="00C437CC"/>
    <w:rsid w:val="00C440AC"/>
    <w:rsid w:val="00C44C42"/>
    <w:rsid w:val="00C44D05"/>
    <w:rsid w:val="00C4510F"/>
    <w:rsid w:val="00C452BD"/>
    <w:rsid w:val="00C45452"/>
    <w:rsid w:val="00C454FA"/>
    <w:rsid w:val="00C463BD"/>
    <w:rsid w:val="00C46D6E"/>
    <w:rsid w:val="00C473DC"/>
    <w:rsid w:val="00C47406"/>
    <w:rsid w:val="00C5033B"/>
    <w:rsid w:val="00C5036C"/>
    <w:rsid w:val="00C5061E"/>
    <w:rsid w:val="00C51487"/>
    <w:rsid w:val="00C51D46"/>
    <w:rsid w:val="00C523ED"/>
    <w:rsid w:val="00C524F2"/>
    <w:rsid w:val="00C52960"/>
    <w:rsid w:val="00C53443"/>
    <w:rsid w:val="00C5382D"/>
    <w:rsid w:val="00C53A3F"/>
    <w:rsid w:val="00C5431B"/>
    <w:rsid w:val="00C54362"/>
    <w:rsid w:val="00C5437C"/>
    <w:rsid w:val="00C54519"/>
    <w:rsid w:val="00C5659B"/>
    <w:rsid w:val="00C56871"/>
    <w:rsid w:val="00C56D05"/>
    <w:rsid w:val="00C56F15"/>
    <w:rsid w:val="00C57131"/>
    <w:rsid w:val="00C572A2"/>
    <w:rsid w:val="00C573D8"/>
    <w:rsid w:val="00C57948"/>
    <w:rsid w:val="00C6014F"/>
    <w:rsid w:val="00C61020"/>
    <w:rsid w:val="00C613C0"/>
    <w:rsid w:val="00C62053"/>
    <w:rsid w:val="00C6210A"/>
    <w:rsid w:val="00C624BA"/>
    <w:rsid w:val="00C63062"/>
    <w:rsid w:val="00C632C5"/>
    <w:rsid w:val="00C634DE"/>
    <w:rsid w:val="00C63770"/>
    <w:rsid w:val="00C63A17"/>
    <w:rsid w:val="00C63C3B"/>
    <w:rsid w:val="00C640EF"/>
    <w:rsid w:val="00C64438"/>
    <w:rsid w:val="00C64543"/>
    <w:rsid w:val="00C6544D"/>
    <w:rsid w:val="00C6564B"/>
    <w:rsid w:val="00C65890"/>
    <w:rsid w:val="00C66143"/>
    <w:rsid w:val="00C66177"/>
    <w:rsid w:val="00C667E1"/>
    <w:rsid w:val="00C66BBB"/>
    <w:rsid w:val="00C66D18"/>
    <w:rsid w:val="00C66E5C"/>
    <w:rsid w:val="00C67BB2"/>
    <w:rsid w:val="00C70A56"/>
    <w:rsid w:val="00C70F60"/>
    <w:rsid w:val="00C71424"/>
    <w:rsid w:val="00C718D3"/>
    <w:rsid w:val="00C71C2C"/>
    <w:rsid w:val="00C71EC5"/>
    <w:rsid w:val="00C72EEC"/>
    <w:rsid w:val="00C72FB3"/>
    <w:rsid w:val="00C73252"/>
    <w:rsid w:val="00C74277"/>
    <w:rsid w:val="00C74547"/>
    <w:rsid w:val="00C74573"/>
    <w:rsid w:val="00C74754"/>
    <w:rsid w:val="00C74DB8"/>
    <w:rsid w:val="00C75512"/>
    <w:rsid w:val="00C757D3"/>
    <w:rsid w:val="00C761EF"/>
    <w:rsid w:val="00C7707B"/>
    <w:rsid w:val="00C77C33"/>
    <w:rsid w:val="00C8063E"/>
    <w:rsid w:val="00C80DE8"/>
    <w:rsid w:val="00C80E34"/>
    <w:rsid w:val="00C825CF"/>
    <w:rsid w:val="00C829D8"/>
    <w:rsid w:val="00C845FB"/>
    <w:rsid w:val="00C848BA"/>
    <w:rsid w:val="00C85210"/>
    <w:rsid w:val="00C85D4B"/>
    <w:rsid w:val="00C85FE2"/>
    <w:rsid w:val="00C86D6C"/>
    <w:rsid w:val="00C86D86"/>
    <w:rsid w:val="00C87376"/>
    <w:rsid w:val="00C87DFC"/>
    <w:rsid w:val="00C9002D"/>
    <w:rsid w:val="00C9066D"/>
    <w:rsid w:val="00C908CF"/>
    <w:rsid w:val="00C90BD5"/>
    <w:rsid w:val="00C910E9"/>
    <w:rsid w:val="00C91CEC"/>
    <w:rsid w:val="00C92A90"/>
    <w:rsid w:val="00C92C38"/>
    <w:rsid w:val="00C93316"/>
    <w:rsid w:val="00C93A91"/>
    <w:rsid w:val="00C9442A"/>
    <w:rsid w:val="00C94993"/>
    <w:rsid w:val="00C9527B"/>
    <w:rsid w:val="00C95811"/>
    <w:rsid w:val="00C9654C"/>
    <w:rsid w:val="00C96603"/>
    <w:rsid w:val="00C96C1C"/>
    <w:rsid w:val="00C96D4B"/>
    <w:rsid w:val="00C97BE7"/>
    <w:rsid w:val="00CA0132"/>
    <w:rsid w:val="00CA08C4"/>
    <w:rsid w:val="00CA0F50"/>
    <w:rsid w:val="00CA115B"/>
    <w:rsid w:val="00CA320C"/>
    <w:rsid w:val="00CA3787"/>
    <w:rsid w:val="00CA39BF"/>
    <w:rsid w:val="00CA3A18"/>
    <w:rsid w:val="00CA4E49"/>
    <w:rsid w:val="00CA6426"/>
    <w:rsid w:val="00CA642C"/>
    <w:rsid w:val="00CA6632"/>
    <w:rsid w:val="00CA6C79"/>
    <w:rsid w:val="00CA6E06"/>
    <w:rsid w:val="00CA7310"/>
    <w:rsid w:val="00CA7407"/>
    <w:rsid w:val="00CA76CC"/>
    <w:rsid w:val="00CA79EC"/>
    <w:rsid w:val="00CA7C1D"/>
    <w:rsid w:val="00CB0FCA"/>
    <w:rsid w:val="00CB1277"/>
    <w:rsid w:val="00CB12D9"/>
    <w:rsid w:val="00CB13E1"/>
    <w:rsid w:val="00CB248F"/>
    <w:rsid w:val="00CB2654"/>
    <w:rsid w:val="00CB279F"/>
    <w:rsid w:val="00CB290D"/>
    <w:rsid w:val="00CB2CD7"/>
    <w:rsid w:val="00CB31E1"/>
    <w:rsid w:val="00CB351D"/>
    <w:rsid w:val="00CB394F"/>
    <w:rsid w:val="00CB3DFD"/>
    <w:rsid w:val="00CB3E9B"/>
    <w:rsid w:val="00CB503B"/>
    <w:rsid w:val="00CB56FB"/>
    <w:rsid w:val="00CB5700"/>
    <w:rsid w:val="00CB5A4B"/>
    <w:rsid w:val="00CB5AC8"/>
    <w:rsid w:val="00CB5D50"/>
    <w:rsid w:val="00CB6AC2"/>
    <w:rsid w:val="00CB7CFA"/>
    <w:rsid w:val="00CC01FA"/>
    <w:rsid w:val="00CC068A"/>
    <w:rsid w:val="00CC06DF"/>
    <w:rsid w:val="00CC1887"/>
    <w:rsid w:val="00CC22CB"/>
    <w:rsid w:val="00CC23D1"/>
    <w:rsid w:val="00CC2CD1"/>
    <w:rsid w:val="00CC2EF8"/>
    <w:rsid w:val="00CC3292"/>
    <w:rsid w:val="00CC35E1"/>
    <w:rsid w:val="00CC3D50"/>
    <w:rsid w:val="00CC4196"/>
    <w:rsid w:val="00CC4D3D"/>
    <w:rsid w:val="00CC51ED"/>
    <w:rsid w:val="00CC53AA"/>
    <w:rsid w:val="00CC5B83"/>
    <w:rsid w:val="00CC5CE3"/>
    <w:rsid w:val="00CC6D21"/>
    <w:rsid w:val="00CC7889"/>
    <w:rsid w:val="00CC7F14"/>
    <w:rsid w:val="00CD07CF"/>
    <w:rsid w:val="00CD2CE4"/>
    <w:rsid w:val="00CD2E6D"/>
    <w:rsid w:val="00CD316F"/>
    <w:rsid w:val="00CD478A"/>
    <w:rsid w:val="00CD4AD9"/>
    <w:rsid w:val="00CD4E0F"/>
    <w:rsid w:val="00CD5413"/>
    <w:rsid w:val="00CD5A72"/>
    <w:rsid w:val="00CD6589"/>
    <w:rsid w:val="00CD7087"/>
    <w:rsid w:val="00CD73AB"/>
    <w:rsid w:val="00CE064D"/>
    <w:rsid w:val="00CE07B1"/>
    <w:rsid w:val="00CE0B00"/>
    <w:rsid w:val="00CE0B23"/>
    <w:rsid w:val="00CE29C9"/>
    <w:rsid w:val="00CE2C52"/>
    <w:rsid w:val="00CE2CF9"/>
    <w:rsid w:val="00CE3974"/>
    <w:rsid w:val="00CE3B66"/>
    <w:rsid w:val="00CE3B76"/>
    <w:rsid w:val="00CE5D4C"/>
    <w:rsid w:val="00CE62C5"/>
    <w:rsid w:val="00CE6A69"/>
    <w:rsid w:val="00CE6C8A"/>
    <w:rsid w:val="00CE6FB3"/>
    <w:rsid w:val="00CE7513"/>
    <w:rsid w:val="00CE7FF9"/>
    <w:rsid w:val="00CF06A7"/>
    <w:rsid w:val="00CF0A53"/>
    <w:rsid w:val="00CF1777"/>
    <w:rsid w:val="00CF270E"/>
    <w:rsid w:val="00CF291A"/>
    <w:rsid w:val="00CF298C"/>
    <w:rsid w:val="00CF2BCF"/>
    <w:rsid w:val="00CF2D89"/>
    <w:rsid w:val="00CF2F7A"/>
    <w:rsid w:val="00CF2FE0"/>
    <w:rsid w:val="00CF3629"/>
    <w:rsid w:val="00CF3750"/>
    <w:rsid w:val="00CF3837"/>
    <w:rsid w:val="00CF3C10"/>
    <w:rsid w:val="00CF3DD5"/>
    <w:rsid w:val="00CF4379"/>
    <w:rsid w:val="00CF4680"/>
    <w:rsid w:val="00CF4E65"/>
    <w:rsid w:val="00CF51A5"/>
    <w:rsid w:val="00CF55A3"/>
    <w:rsid w:val="00CF573F"/>
    <w:rsid w:val="00CF6365"/>
    <w:rsid w:val="00CF64F9"/>
    <w:rsid w:val="00CF6E43"/>
    <w:rsid w:val="00CF6F4E"/>
    <w:rsid w:val="00CF732E"/>
    <w:rsid w:val="00CF73D1"/>
    <w:rsid w:val="00D00151"/>
    <w:rsid w:val="00D004C3"/>
    <w:rsid w:val="00D0059E"/>
    <w:rsid w:val="00D008E2"/>
    <w:rsid w:val="00D00FF1"/>
    <w:rsid w:val="00D01058"/>
    <w:rsid w:val="00D0110F"/>
    <w:rsid w:val="00D0122E"/>
    <w:rsid w:val="00D02351"/>
    <w:rsid w:val="00D023D9"/>
    <w:rsid w:val="00D02893"/>
    <w:rsid w:val="00D02A07"/>
    <w:rsid w:val="00D036C2"/>
    <w:rsid w:val="00D03992"/>
    <w:rsid w:val="00D03EC6"/>
    <w:rsid w:val="00D042C1"/>
    <w:rsid w:val="00D044C0"/>
    <w:rsid w:val="00D049B8"/>
    <w:rsid w:val="00D051A0"/>
    <w:rsid w:val="00D05306"/>
    <w:rsid w:val="00D05501"/>
    <w:rsid w:val="00D05653"/>
    <w:rsid w:val="00D05744"/>
    <w:rsid w:val="00D05A33"/>
    <w:rsid w:val="00D05B9D"/>
    <w:rsid w:val="00D06250"/>
    <w:rsid w:val="00D062BF"/>
    <w:rsid w:val="00D064EE"/>
    <w:rsid w:val="00D06585"/>
    <w:rsid w:val="00D074A6"/>
    <w:rsid w:val="00D0793D"/>
    <w:rsid w:val="00D079E7"/>
    <w:rsid w:val="00D10E21"/>
    <w:rsid w:val="00D11021"/>
    <w:rsid w:val="00D11865"/>
    <w:rsid w:val="00D11916"/>
    <w:rsid w:val="00D124B8"/>
    <w:rsid w:val="00D12B2A"/>
    <w:rsid w:val="00D13543"/>
    <w:rsid w:val="00D139CC"/>
    <w:rsid w:val="00D13E79"/>
    <w:rsid w:val="00D140D3"/>
    <w:rsid w:val="00D15189"/>
    <w:rsid w:val="00D152C8"/>
    <w:rsid w:val="00D155C0"/>
    <w:rsid w:val="00D166E8"/>
    <w:rsid w:val="00D16FFE"/>
    <w:rsid w:val="00D17E22"/>
    <w:rsid w:val="00D20AD2"/>
    <w:rsid w:val="00D20F3B"/>
    <w:rsid w:val="00D21513"/>
    <w:rsid w:val="00D21F6B"/>
    <w:rsid w:val="00D2237D"/>
    <w:rsid w:val="00D2316C"/>
    <w:rsid w:val="00D23BEE"/>
    <w:rsid w:val="00D24066"/>
    <w:rsid w:val="00D24409"/>
    <w:rsid w:val="00D2500E"/>
    <w:rsid w:val="00D26C5E"/>
    <w:rsid w:val="00D26CE0"/>
    <w:rsid w:val="00D278C1"/>
    <w:rsid w:val="00D27F58"/>
    <w:rsid w:val="00D31727"/>
    <w:rsid w:val="00D31858"/>
    <w:rsid w:val="00D318A5"/>
    <w:rsid w:val="00D31A22"/>
    <w:rsid w:val="00D31A26"/>
    <w:rsid w:val="00D3333F"/>
    <w:rsid w:val="00D3354C"/>
    <w:rsid w:val="00D34D6A"/>
    <w:rsid w:val="00D34F58"/>
    <w:rsid w:val="00D34FC4"/>
    <w:rsid w:val="00D35ED4"/>
    <w:rsid w:val="00D36060"/>
    <w:rsid w:val="00D360D8"/>
    <w:rsid w:val="00D363E8"/>
    <w:rsid w:val="00D36F21"/>
    <w:rsid w:val="00D378FB"/>
    <w:rsid w:val="00D37F01"/>
    <w:rsid w:val="00D40A44"/>
    <w:rsid w:val="00D41739"/>
    <w:rsid w:val="00D417F5"/>
    <w:rsid w:val="00D41C09"/>
    <w:rsid w:val="00D421E7"/>
    <w:rsid w:val="00D424A5"/>
    <w:rsid w:val="00D42709"/>
    <w:rsid w:val="00D430A2"/>
    <w:rsid w:val="00D4377C"/>
    <w:rsid w:val="00D4384A"/>
    <w:rsid w:val="00D43BA5"/>
    <w:rsid w:val="00D43BB1"/>
    <w:rsid w:val="00D43C47"/>
    <w:rsid w:val="00D4433E"/>
    <w:rsid w:val="00D458CD"/>
    <w:rsid w:val="00D46554"/>
    <w:rsid w:val="00D47403"/>
    <w:rsid w:val="00D4763E"/>
    <w:rsid w:val="00D47F0E"/>
    <w:rsid w:val="00D506C4"/>
    <w:rsid w:val="00D5090D"/>
    <w:rsid w:val="00D51795"/>
    <w:rsid w:val="00D51A35"/>
    <w:rsid w:val="00D51F35"/>
    <w:rsid w:val="00D522C5"/>
    <w:rsid w:val="00D52C59"/>
    <w:rsid w:val="00D52F09"/>
    <w:rsid w:val="00D533C8"/>
    <w:rsid w:val="00D5344A"/>
    <w:rsid w:val="00D5415A"/>
    <w:rsid w:val="00D54255"/>
    <w:rsid w:val="00D543F9"/>
    <w:rsid w:val="00D54CDE"/>
    <w:rsid w:val="00D54DA0"/>
    <w:rsid w:val="00D55D98"/>
    <w:rsid w:val="00D55EFE"/>
    <w:rsid w:val="00D562F8"/>
    <w:rsid w:val="00D563DE"/>
    <w:rsid w:val="00D56A84"/>
    <w:rsid w:val="00D57545"/>
    <w:rsid w:val="00D57F1D"/>
    <w:rsid w:val="00D600D0"/>
    <w:rsid w:val="00D61743"/>
    <w:rsid w:val="00D617D4"/>
    <w:rsid w:val="00D6192A"/>
    <w:rsid w:val="00D623B2"/>
    <w:rsid w:val="00D62BDD"/>
    <w:rsid w:val="00D62EBF"/>
    <w:rsid w:val="00D630ED"/>
    <w:rsid w:val="00D63406"/>
    <w:rsid w:val="00D63A0A"/>
    <w:rsid w:val="00D67D44"/>
    <w:rsid w:val="00D70222"/>
    <w:rsid w:val="00D704B8"/>
    <w:rsid w:val="00D70B60"/>
    <w:rsid w:val="00D714B6"/>
    <w:rsid w:val="00D71F4A"/>
    <w:rsid w:val="00D720CB"/>
    <w:rsid w:val="00D72695"/>
    <w:rsid w:val="00D72C39"/>
    <w:rsid w:val="00D732B7"/>
    <w:rsid w:val="00D733A2"/>
    <w:rsid w:val="00D73422"/>
    <w:rsid w:val="00D73A66"/>
    <w:rsid w:val="00D744F6"/>
    <w:rsid w:val="00D74684"/>
    <w:rsid w:val="00D74BE8"/>
    <w:rsid w:val="00D75599"/>
    <w:rsid w:val="00D75969"/>
    <w:rsid w:val="00D75A53"/>
    <w:rsid w:val="00D770F4"/>
    <w:rsid w:val="00D779AA"/>
    <w:rsid w:val="00D80D65"/>
    <w:rsid w:val="00D80D74"/>
    <w:rsid w:val="00D80DEB"/>
    <w:rsid w:val="00D80EFC"/>
    <w:rsid w:val="00D80FC7"/>
    <w:rsid w:val="00D81054"/>
    <w:rsid w:val="00D815C8"/>
    <w:rsid w:val="00D82A79"/>
    <w:rsid w:val="00D82E37"/>
    <w:rsid w:val="00D833B7"/>
    <w:rsid w:val="00D83EA4"/>
    <w:rsid w:val="00D8622C"/>
    <w:rsid w:val="00D867A0"/>
    <w:rsid w:val="00D8700D"/>
    <w:rsid w:val="00D87125"/>
    <w:rsid w:val="00D900ED"/>
    <w:rsid w:val="00D9046A"/>
    <w:rsid w:val="00D90546"/>
    <w:rsid w:val="00D90715"/>
    <w:rsid w:val="00D9168B"/>
    <w:rsid w:val="00D91948"/>
    <w:rsid w:val="00D924B0"/>
    <w:rsid w:val="00D924D4"/>
    <w:rsid w:val="00D92F0C"/>
    <w:rsid w:val="00D93229"/>
    <w:rsid w:val="00D9349B"/>
    <w:rsid w:val="00D93EF4"/>
    <w:rsid w:val="00D941DE"/>
    <w:rsid w:val="00D94799"/>
    <w:rsid w:val="00D9483B"/>
    <w:rsid w:val="00D94F15"/>
    <w:rsid w:val="00D95005"/>
    <w:rsid w:val="00D9560B"/>
    <w:rsid w:val="00D9607E"/>
    <w:rsid w:val="00D9626C"/>
    <w:rsid w:val="00D9673C"/>
    <w:rsid w:val="00D9762D"/>
    <w:rsid w:val="00DA0E3E"/>
    <w:rsid w:val="00DA1405"/>
    <w:rsid w:val="00DA15B8"/>
    <w:rsid w:val="00DA1602"/>
    <w:rsid w:val="00DA1C46"/>
    <w:rsid w:val="00DA2762"/>
    <w:rsid w:val="00DA28FE"/>
    <w:rsid w:val="00DA3AB5"/>
    <w:rsid w:val="00DA40B1"/>
    <w:rsid w:val="00DA4971"/>
    <w:rsid w:val="00DA4B56"/>
    <w:rsid w:val="00DA734B"/>
    <w:rsid w:val="00DA7C22"/>
    <w:rsid w:val="00DB06A7"/>
    <w:rsid w:val="00DB08E7"/>
    <w:rsid w:val="00DB130C"/>
    <w:rsid w:val="00DB14ED"/>
    <w:rsid w:val="00DB2C38"/>
    <w:rsid w:val="00DB3066"/>
    <w:rsid w:val="00DB306A"/>
    <w:rsid w:val="00DB3978"/>
    <w:rsid w:val="00DB3CC8"/>
    <w:rsid w:val="00DB3EEE"/>
    <w:rsid w:val="00DB4C97"/>
    <w:rsid w:val="00DB5182"/>
    <w:rsid w:val="00DB53CB"/>
    <w:rsid w:val="00DB5BB2"/>
    <w:rsid w:val="00DB6951"/>
    <w:rsid w:val="00DB6DB0"/>
    <w:rsid w:val="00DB6E3C"/>
    <w:rsid w:val="00DB7369"/>
    <w:rsid w:val="00DC06FF"/>
    <w:rsid w:val="00DC071A"/>
    <w:rsid w:val="00DC121B"/>
    <w:rsid w:val="00DC15E0"/>
    <w:rsid w:val="00DC1DBB"/>
    <w:rsid w:val="00DC1E39"/>
    <w:rsid w:val="00DC2041"/>
    <w:rsid w:val="00DC2458"/>
    <w:rsid w:val="00DC26E2"/>
    <w:rsid w:val="00DC2C44"/>
    <w:rsid w:val="00DC2D14"/>
    <w:rsid w:val="00DC32DF"/>
    <w:rsid w:val="00DC3AE4"/>
    <w:rsid w:val="00DC3FBB"/>
    <w:rsid w:val="00DC4699"/>
    <w:rsid w:val="00DC4E26"/>
    <w:rsid w:val="00DC4FC8"/>
    <w:rsid w:val="00DC5476"/>
    <w:rsid w:val="00DC5AF5"/>
    <w:rsid w:val="00DC62F3"/>
    <w:rsid w:val="00DC67B5"/>
    <w:rsid w:val="00DC6C1F"/>
    <w:rsid w:val="00DC711E"/>
    <w:rsid w:val="00DC7593"/>
    <w:rsid w:val="00DC75CA"/>
    <w:rsid w:val="00DD09CF"/>
    <w:rsid w:val="00DD0BF5"/>
    <w:rsid w:val="00DD0C12"/>
    <w:rsid w:val="00DD176A"/>
    <w:rsid w:val="00DD378D"/>
    <w:rsid w:val="00DD4BDA"/>
    <w:rsid w:val="00DD509C"/>
    <w:rsid w:val="00DD50D3"/>
    <w:rsid w:val="00DD52CA"/>
    <w:rsid w:val="00DD5350"/>
    <w:rsid w:val="00DD56AC"/>
    <w:rsid w:val="00DD5C67"/>
    <w:rsid w:val="00DD633E"/>
    <w:rsid w:val="00DD6AF6"/>
    <w:rsid w:val="00DD7038"/>
    <w:rsid w:val="00DD777C"/>
    <w:rsid w:val="00DD78D2"/>
    <w:rsid w:val="00DD7C82"/>
    <w:rsid w:val="00DE01AB"/>
    <w:rsid w:val="00DE01B6"/>
    <w:rsid w:val="00DE047F"/>
    <w:rsid w:val="00DE0BFD"/>
    <w:rsid w:val="00DE0F8F"/>
    <w:rsid w:val="00DE121A"/>
    <w:rsid w:val="00DE1753"/>
    <w:rsid w:val="00DE1ADC"/>
    <w:rsid w:val="00DE1FBF"/>
    <w:rsid w:val="00DE1FCD"/>
    <w:rsid w:val="00DE2B0B"/>
    <w:rsid w:val="00DE2F2C"/>
    <w:rsid w:val="00DE3563"/>
    <w:rsid w:val="00DE4298"/>
    <w:rsid w:val="00DE44A3"/>
    <w:rsid w:val="00DE4BEA"/>
    <w:rsid w:val="00DE4F81"/>
    <w:rsid w:val="00DE506F"/>
    <w:rsid w:val="00DE57D4"/>
    <w:rsid w:val="00DE5CF7"/>
    <w:rsid w:val="00DE64E1"/>
    <w:rsid w:val="00DE66BD"/>
    <w:rsid w:val="00DE7226"/>
    <w:rsid w:val="00DE7AB4"/>
    <w:rsid w:val="00DE7EAD"/>
    <w:rsid w:val="00DF2331"/>
    <w:rsid w:val="00DF2782"/>
    <w:rsid w:val="00DF2A91"/>
    <w:rsid w:val="00DF2BBE"/>
    <w:rsid w:val="00DF2BF6"/>
    <w:rsid w:val="00DF2C33"/>
    <w:rsid w:val="00DF2DED"/>
    <w:rsid w:val="00DF31CA"/>
    <w:rsid w:val="00DF3565"/>
    <w:rsid w:val="00DF3749"/>
    <w:rsid w:val="00DF407B"/>
    <w:rsid w:val="00DF50BF"/>
    <w:rsid w:val="00DF55D4"/>
    <w:rsid w:val="00DF5C83"/>
    <w:rsid w:val="00DF620C"/>
    <w:rsid w:val="00DF6F05"/>
    <w:rsid w:val="00DF7F12"/>
    <w:rsid w:val="00E0074F"/>
    <w:rsid w:val="00E01062"/>
    <w:rsid w:val="00E010F0"/>
    <w:rsid w:val="00E01EB9"/>
    <w:rsid w:val="00E024EF"/>
    <w:rsid w:val="00E02D39"/>
    <w:rsid w:val="00E03105"/>
    <w:rsid w:val="00E031FF"/>
    <w:rsid w:val="00E034D7"/>
    <w:rsid w:val="00E04AE7"/>
    <w:rsid w:val="00E058C6"/>
    <w:rsid w:val="00E05911"/>
    <w:rsid w:val="00E0712F"/>
    <w:rsid w:val="00E077F0"/>
    <w:rsid w:val="00E078FA"/>
    <w:rsid w:val="00E07AA3"/>
    <w:rsid w:val="00E1180E"/>
    <w:rsid w:val="00E12AB3"/>
    <w:rsid w:val="00E12B85"/>
    <w:rsid w:val="00E1311E"/>
    <w:rsid w:val="00E136A0"/>
    <w:rsid w:val="00E13CAA"/>
    <w:rsid w:val="00E1416C"/>
    <w:rsid w:val="00E14650"/>
    <w:rsid w:val="00E14A73"/>
    <w:rsid w:val="00E14E2D"/>
    <w:rsid w:val="00E1522A"/>
    <w:rsid w:val="00E15CC6"/>
    <w:rsid w:val="00E15D68"/>
    <w:rsid w:val="00E166CC"/>
    <w:rsid w:val="00E16F0C"/>
    <w:rsid w:val="00E17828"/>
    <w:rsid w:val="00E17A88"/>
    <w:rsid w:val="00E17C03"/>
    <w:rsid w:val="00E2026E"/>
    <w:rsid w:val="00E204C5"/>
    <w:rsid w:val="00E204D3"/>
    <w:rsid w:val="00E2095F"/>
    <w:rsid w:val="00E211ED"/>
    <w:rsid w:val="00E2304B"/>
    <w:rsid w:val="00E23383"/>
    <w:rsid w:val="00E23CEE"/>
    <w:rsid w:val="00E23DF5"/>
    <w:rsid w:val="00E24010"/>
    <w:rsid w:val="00E24054"/>
    <w:rsid w:val="00E2462E"/>
    <w:rsid w:val="00E25B38"/>
    <w:rsid w:val="00E265A8"/>
    <w:rsid w:val="00E26780"/>
    <w:rsid w:val="00E2688F"/>
    <w:rsid w:val="00E26ADB"/>
    <w:rsid w:val="00E276EF"/>
    <w:rsid w:val="00E27DE9"/>
    <w:rsid w:val="00E30721"/>
    <w:rsid w:val="00E3076A"/>
    <w:rsid w:val="00E30ACC"/>
    <w:rsid w:val="00E30DBE"/>
    <w:rsid w:val="00E313BF"/>
    <w:rsid w:val="00E31568"/>
    <w:rsid w:val="00E31CC1"/>
    <w:rsid w:val="00E31CF5"/>
    <w:rsid w:val="00E32786"/>
    <w:rsid w:val="00E32831"/>
    <w:rsid w:val="00E35449"/>
    <w:rsid w:val="00E355A8"/>
    <w:rsid w:val="00E357A1"/>
    <w:rsid w:val="00E35803"/>
    <w:rsid w:val="00E36010"/>
    <w:rsid w:val="00E36570"/>
    <w:rsid w:val="00E3671B"/>
    <w:rsid w:val="00E3700F"/>
    <w:rsid w:val="00E379C4"/>
    <w:rsid w:val="00E37A9B"/>
    <w:rsid w:val="00E37FC2"/>
    <w:rsid w:val="00E401FB"/>
    <w:rsid w:val="00E406AD"/>
    <w:rsid w:val="00E407EB"/>
    <w:rsid w:val="00E40BBC"/>
    <w:rsid w:val="00E4121B"/>
    <w:rsid w:val="00E4130D"/>
    <w:rsid w:val="00E41435"/>
    <w:rsid w:val="00E42C95"/>
    <w:rsid w:val="00E43DE3"/>
    <w:rsid w:val="00E44A32"/>
    <w:rsid w:val="00E453A1"/>
    <w:rsid w:val="00E45689"/>
    <w:rsid w:val="00E45EA4"/>
    <w:rsid w:val="00E4691E"/>
    <w:rsid w:val="00E50207"/>
    <w:rsid w:val="00E50375"/>
    <w:rsid w:val="00E50A99"/>
    <w:rsid w:val="00E50F69"/>
    <w:rsid w:val="00E5134C"/>
    <w:rsid w:val="00E51ECD"/>
    <w:rsid w:val="00E51FEF"/>
    <w:rsid w:val="00E52AFF"/>
    <w:rsid w:val="00E53E5E"/>
    <w:rsid w:val="00E53F3F"/>
    <w:rsid w:val="00E53FD0"/>
    <w:rsid w:val="00E54239"/>
    <w:rsid w:val="00E549F6"/>
    <w:rsid w:val="00E54B54"/>
    <w:rsid w:val="00E54D05"/>
    <w:rsid w:val="00E563D8"/>
    <w:rsid w:val="00E567BC"/>
    <w:rsid w:val="00E56BF7"/>
    <w:rsid w:val="00E56CA8"/>
    <w:rsid w:val="00E572E4"/>
    <w:rsid w:val="00E57813"/>
    <w:rsid w:val="00E57922"/>
    <w:rsid w:val="00E57B54"/>
    <w:rsid w:val="00E6000B"/>
    <w:rsid w:val="00E6019D"/>
    <w:rsid w:val="00E60882"/>
    <w:rsid w:val="00E6144C"/>
    <w:rsid w:val="00E61724"/>
    <w:rsid w:val="00E63FD9"/>
    <w:rsid w:val="00E64438"/>
    <w:rsid w:val="00E64593"/>
    <w:rsid w:val="00E646AA"/>
    <w:rsid w:val="00E64857"/>
    <w:rsid w:val="00E64FEA"/>
    <w:rsid w:val="00E6560A"/>
    <w:rsid w:val="00E66575"/>
    <w:rsid w:val="00E6662D"/>
    <w:rsid w:val="00E66672"/>
    <w:rsid w:val="00E675DB"/>
    <w:rsid w:val="00E67BE6"/>
    <w:rsid w:val="00E67D87"/>
    <w:rsid w:val="00E7029D"/>
    <w:rsid w:val="00E70615"/>
    <w:rsid w:val="00E708FB"/>
    <w:rsid w:val="00E70930"/>
    <w:rsid w:val="00E70959"/>
    <w:rsid w:val="00E70A81"/>
    <w:rsid w:val="00E7141A"/>
    <w:rsid w:val="00E7201B"/>
    <w:rsid w:val="00E720D5"/>
    <w:rsid w:val="00E72196"/>
    <w:rsid w:val="00E7274F"/>
    <w:rsid w:val="00E737EF"/>
    <w:rsid w:val="00E743B2"/>
    <w:rsid w:val="00E744E0"/>
    <w:rsid w:val="00E744F0"/>
    <w:rsid w:val="00E74791"/>
    <w:rsid w:val="00E74ADC"/>
    <w:rsid w:val="00E74C08"/>
    <w:rsid w:val="00E74F8F"/>
    <w:rsid w:val="00E75C6A"/>
    <w:rsid w:val="00E762E3"/>
    <w:rsid w:val="00E76F26"/>
    <w:rsid w:val="00E77835"/>
    <w:rsid w:val="00E77874"/>
    <w:rsid w:val="00E80615"/>
    <w:rsid w:val="00E8082C"/>
    <w:rsid w:val="00E80E7E"/>
    <w:rsid w:val="00E80F92"/>
    <w:rsid w:val="00E812EF"/>
    <w:rsid w:val="00E81581"/>
    <w:rsid w:val="00E81832"/>
    <w:rsid w:val="00E8199F"/>
    <w:rsid w:val="00E82190"/>
    <w:rsid w:val="00E82CD7"/>
    <w:rsid w:val="00E836CB"/>
    <w:rsid w:val="00E84008"/>
    <w:rsid w:val="00E84CED"/>
    <w:rsid w:val="00E85E6A"/>
    <w:rsid w:val="00E85F39"/>
    <w:rsid w:val="00E86035"/>
    <w:rsid w:val="00E86AA2"/>
    <w:rsid w:val="00E87019"/>
    <w:rsid w:val="00E87941"/>
    <w:rsid w:val="00E87F0C"/>
    <w:rsid w:val="00E901BE"/>
    <w:rsid w:val="00E90A65"/>
    <w:rsid w:val="00E90BAC"/>
    <w:rsid w:val="00E91028"/>
    <w:rsid w:val="00E916D6"/>
    <w:rsid w:val="00E91A1D"/>
    <w:rsid w:val="00E9295D"/>
    <w:rsid w:val="00E9330F"/>
    <w:rsid w:val="00E93C22"/>
    <w:rsid w:val="00E94A63"/>
    <w:rsid w:val="00E9512A"/>
    <w:rsid w:val="00E95325"/>
    <w:rsid w:val="00E95527"/>
    <w:rsid w:val="00E95824"/>
    <w:rsid w:val="00E97EAC"/>
    <w:rsid w:val="00EA089E"/>
    <w:rsid w:val="00EA0D79"/>
    <w:rsid w:val="00EA12CC"/>
    <w:rsid w:val="00EA142E"/>
    <w:rsid w:val="00EA1FB3"/>
    <w:rsid w:val="00EA2736"/>
    <w:rsid w:val="00EA2A9D"/>
    <w:rsid w:val="00EA3679"/>
    <w:rsid w:val="00EA3DB8"/>
    <w:rsid w:val="00EA43E1"/>
    <w:rsid w:val="00EA4413"/>
    <w:rsid w:val="00EA45F7"/>
    <w:rsid w:val="00EA4F52"/>
    <w:rsid w:val="00EA5668"/>
    <w:rsid w:val="00EA6C28"/>
    <w:rsid w:val="00EA7019"/>
    <w:rsid w:val="00EA74C7"/>
    <w:rsid w:val="00EB0668"/>
    <w:rsid w:val="00EB0B26"/>
    <w:rsid w:val="00EB1E29"/>
    <w:rsid w:val="00EB26D9"/>
    <w:rsid w:val="00EB2878"/>
    <w:rsid w:val="00EB2E95"/>
    <w:rsid w:val="00EB2EF5"/>
    <w:rsid w:val="00EB3593"/>
    <w:rsid w:val="00EB3C3D"/>
    <w:rsid w:val="00EB3F4C"/>
    <w:rsid w:val="00EB431F"/>
    <w:rsid w:val="00EB485B"/>
    <w:rsid w:val="00EB53C7"/>
    <w:rsid w:val="00EB66D5"/>
    <w:rsid w:val="00EB6F88"/>
    <w:rsid w:val="00EB7148"/>
    <w:rsid w:val="00EC0EE5"/>
    <w:rsid w:val="00EC13CB"/>
    <w:rsid w:val="00EC15C1"/>
    <w:rsid w:val="00EC1A5B"/>
    <w:rsid w:val="00EC2482"/>
    <w:rsid w:val="00EC2C53"/>
    <w:rsid w:val="00EC37FE"/>
    <w:rsid w:val="00EC4638"/>
    <w:rsid w:val="00EC5295"/>
    <w:rsid w:val="00EC607E"/>
    <w:rsid w:val="00EC6182"/>
    <w:rsid w:val="00EC61F1"/>
    <w:rsid w:val="00EC6940"/>
    <w:rsid w:val="00EC7441"/>
    <w:rsid w:val="00EC7959"/>
    <w:rsid w:val="00EC7F15"/>
    <w:rsid w:val="00ED0D78"/>
    <w:rsid w:val="00ED10E5"/>
    <w:rsid w:val="00ED1564"/>
    <w:rsid w:val="00ED1B02"/>
    <w:rsid w:val="00ED2861"/>
    <w:rsid w:val="00ED2A69"/>
    <w:rsid w:val="00ED2B31"/>
    <w:rsid w:val="00ED2CA5"/>
    <w:rsid w:val="00ED4B22"/>
    <w:rsid w:val="00ED4D4F"/>
    <w:rsid w:val="00ED518A"/>
    <w:rsid w:val="00ED5E61"/>
    <w:rsid w:val="00ED63B2"/>
    <w:rsid w:val="00ED66B2"/>
    <w:rsid w:val="00ED673F"/>
    <w:rsid w:val="00ED697C"/>
    <w:rsid w:val="00ED6A5E"/>
    <w:rsid w:val="00ED7007"/>
    <w:rsid w:val="00ED74F9"/>
    <w:rsid w:val="00EE0372"/>
    <w:rsid w:val="00EE03F8"/>
    <w:rsid w:val="00EE0CDD"/>
    <w:rsid w:val="00EE0E56"/>
    <w:rsid w:val="00EE1289"/>
    <w:rsid w:val="00EE1324"/>
    <w:rsid w:val="00EE1BE1"/>
    <w:rsid w:val="00EE1D4E"/>
    <w:rsid w:val="00EE2663"/>
    <w:rsid w:val="00EE2DB6"/>
    <w:rsid w:val="00EE354F"/>
    <w:rsid w:val="00EE365F"/>
    <w:rsid w:val="00EE410E"/>
    <w:rsid w:val="00EE47DB"/>
    <w:rsid w:val="00EE4807"/>
    <w:rsid w:val="00EE4CC2"/>
    <w:rsid w:val="00EE5479"/>
    <w:rsid w:val="00EE5A07"/>
    <w:rsid w:val="00EE6079"/>
    <w:rsid w:val="00EE6992"/>
    <w:rsid w:val="00EE702E"/>
    <w:rsid w:val="00EE733A"/>
    <w:rsid w:val="00EF168C"/>
    <w:rsid w:val="00EF247B"/>
    <w:rsid w:val="00EF2BCB"/>
    <w:rsid w:val="00EF2FDB"/>
    <w:rsid w:val="00EF32D3"/>
    <w:rsid w:val="00EF373C"/>
    <w:rsid w:val="00EF417A"/>
    <w:rsid w:val="00EF4533"/>
    <w:rsid w:val="00EF4925"/>
    <w:rsid w:val="00EF4958"/>
    <w:rsid w:val="00EF4B29"/>
    <w:rsid w:val="00EF4B8B"/>
    <w:rsid w:val="00EF5178"/>
    <w:rsid w:val="00EF54C1"/>
    <w:rsid w:val="00EF5D17"/>
    <w:rsid w:val="00EF5DE9"/>
    <w:rsid w:val="00EF720B"/>
    <w:rsid w:val="00EF7299"/>
    <w:rsid w:val="00EF732C"/>
    <w:rsid w:val="00F002BC"/>
    <w:rsid w:val="00F00806"/>
    <w:rsid w:val="00F01AF3"/>
    <w:rsid w:val="00F02353"/>
    <w:rsid w:val="00F02672"/>
    <w:rsid w:val="00F02D14"/>
    <w:rsid w:val="00F036CF"/>
    <w:rsid w:val="00F03DC4"/>
    <w:rsid w:val="00F041B8"/>
    <w:rsid w:val="00F04F9A"/>
    <w:rsid w:val="00F05F13"/>
    <w:rsid w:val="00F06BCB"/>
    <w:rsid w:val="00F07184"/>
    <w:rsid w:val="00F0781F"/>
    <w:rsid w:val="00F07836"/>
    <w:rsid w:val="00F079D4"/>
    <w:rsid w:val="00F07A31"/>
    <w:rsid w:val="00F10B23"/>
    <w:rsid w:val="00F11AF1"/>
    <w:rsid w:val="00F11EC1"/>
    <w:rsid w:val="00F127DB"/>
    <w:rsid w:val="00F12A57"/>
    <w:rsid w:val="00F12A5B"/>
    <w:rsid w:val="00F12C23"/>
    <w:rsid w:val="00F13099"/>
    <w:rsid w:val="00F13476"/>
    <w:rsid w:val="00F134FA"/>
    <w:rsid w:val="00F13601"/>
    <w:rsid w:val="00F1459F"/>
    <w:rsid w:val="00F14EC9"/>
    <w:rsid w:val="00F14F87"/>
    <w:rsid w:val="00F155EC"/>
    <w:rsid w:val="00F15897"/>
    <w:rsid w:val="00F16EDB"/>
    <w:rsid w:val="00F174CB"/>
    <w:rsid w:val="00F179AD"/>
    <w:rsid w:val="00F17D04"/>
    <w:rsid w:val="00F20ED5"/>
    <w:rsid w:val="00F21062"/>
    <w:rsid w:val="00F2182F"/>
    <w:rsid w:val="00F21B38"/>
    <w:rsid w:val="00F2279C"/>
    <w:rsid w:val="00F22962"/>
    <w:rsid w:val="00F22B6F"/>
    <w:rsid w:val="00F23206"/>
    <w:rsid w:val="00F234B6"/>
    <w:rsid w:val="00F23DC6"/>
    <w:rsid w:val="00F24024"/>
    <w:rsid w:val="00F24027"/>
    <w:rsid w:val="00F24AB5"/>
    <w:rsid w:val="00F250C1"/>
    <w:rsid w:val="00F25DA2"/>
    <w:rsid w:val="00F2657C"/>
    <w:rsid w:val="00F27BF5"/>
    <w:rsid w:val="00F27C75"/>
    <w:rsid w:val="00F31367"/>
    <w:rsid w:val="00F319D3"/>
    <w:rsid w:val="00F326F8"/>
    <w:rsid w:val="00F32BC8"/>
    <w:rsid w:val="00F32DFE"/>
    <w:rsid w:val="00F33DC0"/>
    <w:rsid w:val="00F33DD9"/>
    <w:rsid w:val="00F33FE8"/>
    <w:rsid w:val="00F349CB"/>
    <w:rsid w:val="00F34A6D"/>
    <w:rsid w:val="00F35479"/>
    <w:rsid w:val="00F35CD3"/>
    <w:rsid w:val="00F35DC4"/>
    <w:rsid w:val="00F35F0D"/>
    <w:rsid w:val="00F360E8"/>
    <w:rsid w:val="00F36D97"/>
    <w:rsid w:val="00F373F1"/>
    <w:rsid w:val="00F377C0"/>
    <w:rsid w:val="00F400A2"/>
    <w:rsid w:val="00F402DF"/>
    <w:rsid w:val="00F404EB"/>
    <w:rsid w:val="00F406D7"/>
    <w:rsid w:val="00F408E7"/>
    <w:rsid w:val="00F415DB"/>
    <w:rsid w:val="00F4231F"/>
    <w:rsid w:val="00F42363"/>
    <w:rsid w:val="00F42CF3"/>
    <w:rsid w:val="00F43271"/>
    <w:rsid w:val="00F43516"/>
    <w:rsid w:val="00F43768"/>
    <w:rsid w:val="00F43A77"/>
    <w:rsid w:val="00F43BE7"/>
    <w:rsid w:val="00F444D8"/>
    <w:rsid w:val="00F4522C"/>
    <w:rsid w:val="00F45A88"/>
    <w:rsid w:val="00F45D51"/>
    <w:rsid w:val="00F46855"/>
    <w:rsid w:val="00F46991"/>
    <w:rsid w:val="00F47348"/>
    <w:rsid w:val="00F47552"/>
    <w:rsid w:val="00F50384"/>
    <w:rsid w:val="00F50952"/>
    <w:rsid w:val="00F50E87"/>
    <w:rsid w:val="00F51343"/>
    <w:rsid w:val="00F5148E"/>
    <w:rsid w:val="00F515F2"/>
    <w:rsid w:val="00F516B7"/>
    <w:rsid w:val="00F5198C"/>
    <w:rsid w:val="00F52664"/>
    <w:rsid w:val="00F52872"/>
    <w:rsid w:val="00F52F72"/>
    <w:rsid w:val="00F531EE"/>
    <w:rsid w:val="00F537D0"/>
    <w:rsid w:val="00F53E3E"/>
    <w:rsid w:val="00F53E9E"/>
    <w:rsid w:val="00F54842"/>
    <w:rsid w:val="00F54884"/>
    <w:rsid w:val="00F54B5F"/>
    <w:rsid w:val="00F55072"/>
    <w:rsid w:val="00F555B0"/>
    <w:rsid w:val="00F55C3F"/>
    <w:rsid w:val="00F55F5E"/>
    <w:rsid w:val="00F5674A"/>
    <w:rsid w:val="00F60419"/>
    <w:rsid w:val="00F60437"/>
    <w:rsid w:val="00F60730"/>
    <w:rsid w:val="00F6183B"/>
    <w:rsid w:val="00F61F65"/>
    <w:rsid w:val="00F622AE"/>
    <w:rsid w:val="00F632B0"/>
    <w:rsid w:val="00F63553"/>
    <w:rsid w:val="00F63E60"/>
    <w:rsid w:val="00F64F27"/>
    <w:rsid w:val="00F65191"/>
    <w:rsid w:val="00F65AC4"/>
    <w:rsid w:val="00F66268"/>
    <w:rsid w:val="00F6630A"/>
    <w:rsid w:val="00F67487"/>
    <w:rsid w:val="00F706F3"/>
    <w:rsid w:val="00F712A7"/>
    <w:rsid w:val="00F72224"/>
    <w:rsid w:val="00F7225A"/>
    <w:rsid w:val="00F723F1"/>
    <w:rsid w:val="00F72502"/>
    <w:rsid w:val="00F73B0E"/>
    <w:rsid w:val="00F7468A"/>
    <w:rsid w:val="00F74CA3"/>
    <w:rsid w:val="00F7595C"/>
    <w:rsid w:val="00F75E0D"/>
    <w:rsid w:val="00F75F47"/>
    <w:rsid w:val="00F76175"/>
    <w:rsid w:val="00F767A3"/>
    <w:rsid w:val="00F771FF"/>
    <w:rsid w:val="00F77215"/>
    <w:rsid w:val="00F77253"/>
    <w:rsid w:val="00F773E6"/>
    <w:rsid w:val="00F7759F"/>
    <w:rsid w:val="00F7768C"/>
    <w:rsid w:val="00F77990"/>
    <w:rsid w:val="00F77C81"/>
    <w:rsid w:val="00F77F1A"/>
    <w:rsid w:val="00F80016"/>
    <w:rsid w:val="00F80733"/>
    <w:rsid w:val="00F80DD0"/>
    <w:rsid w:val="00F814E0"/>
    <w:rsid w:val="00F816D0"/>
    <w:rsid w:val="00F8196C"/>
    <w:rsid w:val="00F819C9"/>
    <w:rsid w:val="00F81E13"/>
    <w:rsid w:val="00F8228D"/>
    <w:rsid w:val="00F82DB4"/>
    <w:rsid w:val="00F832A8"/>
    <w:rsid w:val="00F84CF9"/>
    <w:rsid w:val="00F854C3"/>
    <w:rsid w:val="00F858B9"/>
    <w:rsid w:val="00F8603E"/>
    <w:rsid w:val="00F86289"/>
    <w:rsid w:val="00F8746A"/>
    <w:rsid w:val="00F878B4"/>
    <w:rsid w:val="00F90867"/>
    <w:rsid w:val="00F90C51"/>
    <w:rsid w:val="00F91823"/>
    <w:rsid w:val="00F92BEA"/>
    <w:rsid w:val="00F93088"/>
    <w:rsid w:val="00F94B28"/>
    <w:rsid w:val="00F95A33"/>
    <w:rsid w:val="00F96507"/>
    <w:rsid w:val="00F96F0B"/>
    <w:rsid w:val="00F97748"/>
    <w:rsid w:val="00F97A8B"/>
    <w:rsid w:val="00FA0200"/>
    <w:rsid w:val="00FA0700"/>
    <w:rsid w:val="00FA0FFD"/>
    <w:rsid w:val="00FA1412"/>
    <w:rsid w:val="00FA218F"/>
    <w:rsid w:val="00FA29F8"/>
    <w:rsid w:val="00FA2A15"/>
    <w:rsid w:val="00FA2EC5"/>
    <w:rsid w:val="00FA2EEF"/>
    <w:rsid w:val="00FA4493"/>
    <w:rsid w:val="00FA46AC"/>
    <w:rsid w:val="00FA4764"/>
    <w:rsid w:val="00FA4D46"/>
    <w:rsid w:val="00FA4F2C"/>
    <w:rsid w:val="00FA5A50"/>
    <w:rsid w:val="00FA6401"/>
    <w:rsid w:val="00FA6A6A"/>
    <w:rsid w:val="00FA6BE9"/>
    <w:rsid w:val="00FA70D7"/>
    <w:rsid w:val="00FA7CA8"/>
    <w:rsid w:val="00FB0E37"/>
    <w:rsid w:val="00FB112E"/>
    <w:rsid w:val="00FB18FF"/>
    <w:rsid w:val="00FB1B57"/>
    <w:rsid w:val="00FB1B8F"/>
    <w:rsid w:val="00FB23DB"/>
    <w:rsid w:val="00FB2F82"/>
    <w:rsid w:val="00FB325B"/>
    <w:rsid w:val="00FB3585"/>
    <w:rsid w:val="00FB3826"/>
    <w:rsid w:val="00FB3A87"/>
    <w:rsid w:val="00FB3D97"/>
    <w:rsid w:val="00FB4077"/>
    <w:rsid w:val="00FB40AD"/>
    <w:rsid w:val="00FB445C"/>
    <w:rsid w:val="00FB4894"/>
    <w:rsid w:val="00FB4991"/>
    <w:rsid w:val="00FB77BF"/>
    <w:rsid w:val="00FB78A7"/>
    <w:rsid w:val="00FB7DAE"/>
    <w:rsid w:val="00FC0E66"/>
    <w:rsid w:val="00FC12A6"/>
    <w:rsid w:val="00FC13EE"/>
    <w:rsid w:val="00FC178B"/>
    <w:rsid w:val="00FC1875"/>
    <w:rsid w:val="00FC1CC4"/>
    <w:rsid w:val="00FC2637"/>
    <w:rsid w:val="00FC2B27"/>
    <w:rsid w:val="00FC2DCE"/>
    <w:rsid w:val="00FC2ECB"/>
    <w:rsid w:val="00FC2F44"/>
    <w:rsid w:val="00FC30EB"/>
    <w:rsid w:val="00FC3E39"/>
    <w:rsid w:val="00FC4C06"/>
    <w:rsid w:val="00FC4D58"/>
    <w:rsid w:val="00FC572E"/>
    <w:rsid w:val="00FC5928"/>
    <w:rsid w:val="00FC613B"/>
    <w:rsid w:val="00FC631A"/>
    <w:rsid w:val="00FC69F6"/>
    <w:rsid w:val="00FC6FF5"/>
    <w:rsid w:val="00FC7140"/>
    <w:rsid w:val="00FD00F9"/>
    <w:rsid w:val="00FD01B4"/>
    <w:rsid w:val="00FD0F43"/>
    <w:rsid w:val="00FD1187"/>
    <w:rsid w:val="00FD1260"/>
    <w:rsid w:val="00FD1A71"/>
    <w:rsid w:val="00FD1A9C"/>
    <w:rsid w:val="00FD1FC8"/>
    <w:rsid w:val="00FD22C0"/>
    <w:rsid w:val="00FD2A1A"/>
    <w:rsid w:val="00FD2B4F"/>
    <w:rsid w:val="00FD2FEE"/>
    <w:rsid w:val="00FD39D8"/>
    <w:rsid w:val="00FD3C94"/>
    <w:rsid w:val="00FD3FB8"/>
    <w:rsid w:val="00FD4038"/>
    <w:rsid w:val="00FD431E"/>
    <w:rsid w:val="00FD44E3"/>
    <w:rsid w:val="00FD45D0"/>
    <w:rsid w:val="00FD4AF9"/>
    <w:rsid w:val="00FD543B"/>
    <w:rsid w:val="00FD635D"/>
    <w:rsid w:val="00FD68C2"/>
    <w:rsid w:val="00FD6BAE"/>
    <w:rsid w:val="00FD6FBB"/>
    <w:rsid w:val="00FD7317"/>
    <w:rsid w:val="00FD74BC"/>
    <w:rsid w:val="00FD768C"/>
    <w:rsid w:val="00FD792D"/>
    <w:rsid w:val="00FD7F59"/>
    <w:rsid w:val="00FE00E6"/>
    <w:rsid w:val="00FE0760"/>
    <w:rsid w:val="00FE08FC"/>
    <w:rsid w:val="00FE127A"/>
    <w:rsid w:val="00FE15DB"/>
    <w:rsid w:val="00FE1AF1"/>
    <w:rsid w:val="00FE1F64"/>
    <w:rsid w:val="00FE205F"/>
    <w:rsid w:val="00FE2427"/>
    <w:rsid w:val="00FE356F"/>
    <w:rsid w:val="00FE363A"/>
    <w:rsid w:val="00FE3FFD"/>
    <w:rsid w:val="00FE4788"/>
    <w:rsid w:val="00FE4A36"/>
    <w:rsid w:val="00FE4E79"/>
    <w:rsid w:val="00FE6335"/>
    <w:rsid w:val="00FE6510"/>
    <w:rsid w:val="00FE6BB6"/>
    <w:rsid w:val="00FE6F23"/>
    <w:rsid w:val="00FE72BC"/>
    <w:rsid w:val="00FE73E3"/>
    <w:rsid w:val="00FE7FAA"/>
    <w:rsid w:val="00FF0118"/>
    <w:rsid w:val="00FF1017"/>
    <w:rsid w:val="00FF1C15"/>
    <w:rsid w:val="00FF261B"/>
    <w:rsid w:val="00FF2813"/>
    <w:rsid w:val="00FF2B8D"/>
    <w:rsid w:val="00FF3073"/>
    <w:rsid w:val="00FF31D1"/>
    <w:rsid w:val="00FF3F8D"/>
    <w:rsid w:val="00FF3F9C"/>
    <w:rsid w:val="00FF4026"/>
    <w:rsid w:val="00FF4954"/>
    <w:rsid w:val="00FF4CF8"/>
    <w:rsid w:val="00FF5DA5"/>
    <w:rsid w:val="00FF5FC5"/>
    <w:rsid w:val="00FF616D"/>
    <w:rsid w:val="00FF61D9"/>
    <w:rsid w:val="00FF68C7"/>
    <w:rsid w:val="00FF6E70"/>
    <w:rsid w:val="0529B767"/>
    <w:rsid w:val="05C9406B"/>
    <w:rsid w:val="0932AF2B"/>
    <w:rsid w:val="0A19A47C"/>
    <w:rsid w:val="0A4B019E"/>
    <w:rsid w:val="0BCB0175"/>
    <w:rsid w:val="0E9C0825"/>
    <w:rsid w:val="0FCB51AD"/>
    <w:rsid w:val="18B6D9C5"/>
    <w:rsid w:val="19407382"/>
    <w:rsid w:val="1A2F30CE"/>
    <w:rsid w:val="1A7B52A5"/>
    <w:rsid w:val="1B840600"/>
    <w:rsid w:val="1C4879C9"/>
    <w:rsid w:val="1CA1C694"/>
    <w:rsid w:val="1DDF8BC2"/>
    <w:rsid w:val="23FA8C93"/>
    <w:rsid w:val="246B174D"/>
    <w:rsid w:val="27C9FD9D"/>
    <w:rsid w:val="28071A66"/>
    <w:rsid w:val="2A3C740A"/>
    <w:rsid w:val="2AD783F1"/>
    <w:rsid w:val="2B076696"/>
    <w:rsid w:val="31BD8FF5"/>
    <w:rsid w:val="33023BC9"/>
    <w:rsid w:val="35332A2C"/>
    <w:rsid w:val="3AADCE80"/>
    <w:rsid w:val="3AD761D2"/>
    <w:rsid w:val="3E773797"/>
    <w:rsid w:val="430857F9"/>
    <w:rsid w:val="44531D9B"/>
    <w:rsid w:val="469FA348"/>
    <w:rsid w:val="49C6E80B"/>
    <w:rsid w:val="4CE6D4CE"/>
    <w:rsid w:val="53D38091"/>
    <w:rsid w:val="54433106"/>
    <w:rsid w:val="576FB5C2"/>
    <w:rsid w:val="58231302"/>
    <w:rsid w:val="5946F487"/>
    <w:rsid w:val="5A0474CF"/>
    <w:rsid w:val="62A8084E"/>
    <w:rsid w:val="6C98D187"/>
    <w:rsid w:val="6DD2426D"/>
    <w:rsid w:val="718DD100"/>
    <w:rsid w:val="7684B8B4"/>
    <w:rsid w:val="7F7E67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96FFAB1B-6AAE-44CD-BA2D-8CD7ACCD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qFormat/>
    <w:rsid w:val="003454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6F7D5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link w:val="ListContinueChar"/>
    <w:qFormat/>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qFormat/>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uiPriority w:val="99"/>
    <w:rsid w:val="00184144"/>
    <w:pPr>
      <w:spacing w:after="220"/>
    </w:pPr>
    <w:rPr>
      <w:sz w:val="20"/>
      <w:szCs w:val="20"/>
    </w:rPr>
  </w:style>
  <w:style w:type="character" w:styleId="FootnoteReference">
    <w:name w:val="footnote reference"/>
    <w:qFormat/>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4"/>
      </w:numPr>
      <w:spacing w:after="220"/>
      <w:jc w:val="both"/>
    </w:pPr>
    <w:rPr>
      <w:i/>
      <w:color w:val="000000"/>
      <w:sz w:val="22"/>
      <w:szCs w:val="20"/>
    </w:rPr>
  </w:style>
  <w:style w:type="paragraph" w:styleId="ListNumber">
    <w:name w:val="List Number"/>
    <w:basedOn w:val="Normal"/>
    <w:rsid w:val="00452842"/>
    <w:pPr>
      <w:numPr>
        <w:numId w:val="3"/>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Revision">
    <w:name w:val="Revision"/>
    <w:hidden/>
    <w:uiPriority w:val="99"/>
    <w:semiHidden/>
    <w:rsid w:val="003371CB"/>
    <w:rPr>
      <w:sz w:val="24"/>
      <w:szCs w:val="24"/>
    </w:rPr>
  </w:style>
  <w:style w:type="character" w:styleId="CommentReference">
    <w:name w:val="annotation reference"/>
    <w:basedOn w:val="DefaultParagraphFont"/>
    <w:semiHidden/>
    <w:unhideWhenUsed/>
    <w:rsid w:val="00B80398"/>
    <w:rPr>
      <w:sz w:val="16"/>
      <w:szCs w:val="16"/>
    </w:rPr>
  </w:style>
  <w:style w:type="paragraph" w:styleId="CommentText">
    <w:name w:val="annotation text"/>
    <w:basedOn w:val="Normal"/>
    <w:link w:val="CommentTextChar"/>
    <w:unhideWhenUsed/>
    <w:rsid w:val="00B80398"/>
    <w:rPr>
      <w:sz w:val="20"/>
      <w:szCs w:val="20"/>
    </w:rPr>
  </w:style>
  <w:style w:type="character" w:customStyle="1" w:styleId="CommentTextChar">
    <w:name w:val="Comment Text Char"/>
    <w:basedOn w:val="DefaultParagraphFont"/>
    <w:link w:val="CommentText"/>
    <w:rsid w:val="00B80398"/>
  </w:style>
  <w:style w:type="paragraph" w:styleId="CommentSubject">
    <w:name w:val="annotation subject"/>
    <w:basedOn w:val="CommentText"/>
    <w:next w:val="CommentText"/>
    <w:link w:val="CommentSubjectChar"/>
    <w:semiHidden/>
    <w:unhideWhenUsed/>
    <w:rsid w:val="00B80398"/>
    <w:rPr>
      <w:b/>
      <w:bCs/>
    </w:rPr>
  </w:style>
  <w:style w:type="character" w:customStyle="1" w:styleId="CommentSubjectChar">
    <w:name w:val="Comment Subject Char"/>
    <w:basedOn w:val="CommentTextChar"/>
    <w:link w:val="CommentSubject"/>
    <w:semiHidden/>
    <w:rsid w:val="00B80398"/>
    <w:rPr>
      <w:b/>
      <w:bCs/>
    </w:rPr>
  </w:style>
  <w:style w:type="paragraph" w:styleId="ListParagraph">
    <w:name w:val="List Paragraph"/>
    <w:basedOn w:val="Normal"/>
    <w:uiPriority w:val="34"/>
    <w:qFormat/>
    <w:rsid w:val="004836C4"/>
    <w:pPr>
      <w:ind w:left="720"/>
      <w:contextualSpacing/>
    </w:pPr>
  </w:style>
  <w:style w:type="table" w:styleId="TableGrid">
    <w:name w:val="Table Grid"/>
    <w:basedOn w:val="TableNormal"/>
    <w:rsid w:val="00756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6F7D5B"/>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unhideWhenUsed/>
    <w:rsid w:val="00A818A1"/>
    <w:pPr>
      <w:spacing w:after="120"/>
      <w:ind w:left="360"/>
    </w:pPr>
  </w:style>
  <w:style w:type="character" w:customStyle="1" w:styleId="BodyTextIndentChar">
    <w:name w:val="Body Text Indent Char"/>
    <w:basedOn w:val="DefaultParagraphFont"/>
    <w:link w:val="BodyTextIndent"/>
    <w:rsid w:val="00A818A1"/>
    <w:rPr>
      <w:sz w:val="24"/>
      <w:szCs w:val="24"/>
    </w:rPr>
  </w:style>
  <w:style w:type="paragraph" w:styleId="Caption">
    <w:name w:val="caption"/>
    <w:basedOn w:val="Normal"/>
    <w:next w:val="Normal"/>
    <w:qFormat/>
    <w:rsid w:val="00315D2C"/>
    <w:pPr>
      <w:spacing w:before="120" w:after="120"/>
      <w:jc w:val="both"/>
    </w:pPr>
    <w:rPr>
      <w:b/>
      <w:sz w:val="20"/>
      <w:szCs w:val="20"/>
    </w:rPr>
  </w:style>
  <w:style w:type="character" w:customStyle="1" w:styleId="FootnoteTextChar">
    <w:name w:val="Footnote Text Char"/>
    <w:basedOn w:val="DefaultParagraphFont"/>
    <w:link w:val="FootnoteText"/>
    <w:uiPriority w:val="99"/>
    <w:rsid w:val="005D00FB"/>
  </w:style>
  <w:style w:type="character" w:customStyle="1" w:styleId="ListContinueChar">
    <w:name w:val="List Continue Char"/>
    <w:link w:val="ListContinue"/>
    <w:rsid w:val="000337E3"/>
    <w:rPr>
      <w:sz w:val="22"/>
    </w:rPr>
  </w:style>
  <w:style w:type="paragraph" w:styleId="ListContinue3">
    <w:name w:val="List Continue 3"/>
    <w:basedOn w:val="Normal"/>
    <w:rsid w:val="004270F3"/>
    <w:pPr>
      <w:spacing w:after="120"/>
      <w:ind w:left="1080"/>
      <w:contextualSpacing/>
    </w:pPr>
  </w:style>
  <w:style w:type="paragraph" w:styleId="ListBullet4">
    <w:name w:val="List Bullet 4"/>
    <w:basedOn w:val="Normal"/>
    <w:autoRedefine/>
    <w:rsid w:val="00661657"/>
    <w:pPr>
      <w:numPr>
        <w:numId w:val="15"/>
      </w:numPr>
      <w:spacing w:after="220"/>
      <w:ind w:left="2880" w:hanging="720"/>
      <w:jc w:val="both"/>
    </w:pPr>
    <w:rPr>
      <w:sz w:val="22"/>
      <w:szCs w:val="20"/>
    </w:rPr>
  </w:style>
  <w:style w:type="paragraph" w:customStyle="1" w:styleId="5indent">
    <w:name w:val=".5 indent"/>
    <w:basedOn w:val="Normal"/>
    <w:rsid w:val="003B352E"/>
    <w:pPr>
      <w:ind w:left="72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635795">
      <w:bodyDiv w:val="1"/>
      <w:marLeft w:val="0"/>
      <w:marRight w:val="0"/>
      <w:marTop w:val="0"/>
      <w:marBottom w:val="0"/>
      <w:divBdr>
        <w:top w:val="none" w:sz="0" w:space="0" w:color="auto"/>
        <w:left w:val="none" w:sz="0" w:space="0" w:color="auto"/>
        <w:bottom w:val="none" w:sz="0" w:space="0" w:color="auto"/>
        <w:right w:val="none" w:sz="0" w:space="0" w:color="auto"/>
      </w:divBdr>
    </w:div>
    <w:div w:id="1067072162">
      <w:bodyDiv w:val="1"/>
      <w:marLeft w:val="0"/>
      <w:marRight w:val="0"/>
      <w:marTop w:val="0"/>
      <w:marBottom w:val="0"/>
      <w:divBdr>
        <w:top w:val="none" w:sz="0" w:space="0" w:color="auto"/>
        <w:left w:val="none" w:sz="0" w:space="0" w:color="auto"/>
        <w:bottom w:val="none" w:sz="0" w:space="0" w:color="auto"/>
        <w:right w:val="none" w:sz="0" w:space="0" w:color="auto"/>
      </w:divBdr>
    </w:div>
    <w:div w:id="1215312746">
      <w:bodyDiv w:val="1"/>
      <w:marLeft w:val="0"/>
      <w:marRight w:val="0"/>
      <w:marTop w:val="0"/>
      <w:marBottom w:val="0"/>
      <w:divBdr>
        <w:top w:val="none" w:sz="0" w:space="0" w:color="auto"/>
        <w:left w:val="none" w:sz="0" w:space="0" w:color="auto"/>
        <w:bottom w:val="none" w:sz="0" w:space="0" w:color="auto"/>
        <w:right w:val="none" w:sz="0" w:space="0" w:color="auto"/>
      </w:divBdr>
    </w:div>
    <w:div w:id="1633558467">
      <w:bodyDiv w:val="1"/>
      <w:marLeft w:val="0"/>
      <w:marRight w:val="0"/>
      <w:marTop w:val="0"/>
      <w:marBottom w:val="0"/>
      <w:divBdr>
        <w:top w:val="none" w:sz="0" w:space="0" w:color="auto"/>
        <w:left w:val="none" w:sz="0" w:space="0" w:color="auto"/>
        <w:bottom w:val="none" w:sz="0" w:space="0" w:color="auto"/>
        <w:right w:val="none" w:sz="0" w:space="0" w:color="auto"/>
      </w:divBdr>
    </w:div>
    <w:div w:id="1717269435">
      <w:bodyDiv w:val="1"/>
      <w:marLeft w:val="0"/>
      <w:marRight w:val="0"/>
      <w:marTop w:val="0"/>
      <w:marBottom w:val="0"/>
      <w:divBdr>
        <w:top w:val="none" w:sz="0" w:space="0" w:color="auto"/>
        <w:left w:val="none" w:sz="0" w:space="0" w:color="auto"/>
        <w:bottom w:val="none" w:sz="0" w:space="0" w:color="auto"/>
        <w:right w:val="none" w:sz="0" w:space="0" w:color="auto"/>
      </w:divBdr>
    </w:div>
    <w:div w:id="210784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6143e3-bbcb-45bb-8829-107013e701e5">
      <UserInfo>
        <DisplayName>Pinegar, Jim</DisplayName>
        <AccountId>46</AccountId>
        <AccountType/>
      </UserInfo>
    </SharedWithUsers>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16DE-A9E3-4368-85A4-B7B44E8B48D7}">
  <ds:schemaRefs>
    <ds:schemaRef ds:uri="http://schemas.microsoft.com/sharepoint/v3/contenttype/forms"/>
  </ds:schemaRefs>
</ds:datastoreItem>
</file>

<file path=customXml/itemProps2.xml><?xml version="1.0" encoding="utf-8"?>
<ds:datastoreItem xmlns:ds="http://schemas.openxmlformats.org/officeDocument/2006/customXml" ds:itemID="{ABC22BA3-3B62-40D6-A4DB-54C6109B474E}"/>
</file>

<file path=customXml/itemProps3.xml><?xml version="1.0" encoding="utf-8"?>
<ds:datastoreItem xmlns:ds="http://schemas.openxmlformats.org/officeDocument/2006/customXml" ds:itemID="{F4F32BA0-0A36-412D-9D37-8A12DC956502}">
  <ds:schemaRefs>
    <ds:schemaRef ds:uri="http://schemas.microsoft.com/office/2006/metadata/properties"/>
    <ds:schemaRef ds:uri="http://schemas.microsoft.com/office/infopath/2007/PartnerControls"/>
    <ds:schemaRef ds:uri="826143e3-bbcb-45bb-8829-107013e701e5"/>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E80C1648-9339-4652-A793-1DC3C2B430DC}">
  <ds:schemaRefs>
    <ds:schemaRef ds:uri="http://schemas.openxmlformats.org/officeDocument/2006/bibliography"/>
  </ds:schemaRefs>
</ds:datastoreItem>
</file>

<file path=docMetadata/LabelInfo.xml><?xml version="1.0" encoding="utf-8"?>
<clbl:labelList xmlns:clbl="http://schemas.microsoft.com/office/2020/mipLabelMetadata">
  <clbl:label id="{61f7c44d-d510-4321-9258-956e71d8b56e}" enabled="0" method="" siteId="{61f7c44d-d510-4321-9258-956e71d8b56e}" removed="1"/>
</clbl:labelList>
</file>

<file path=docProps/app.xml><?xml version="1.0" encoding="utf-8"?>
<Properties xmlns="http://schemas.openxmlformats.org/officeDocument/2006/extended-properties" xmlns:vt="http://schemas.openxmlformats.org/officeDocument/2006/docPropsVTypes">
  <Template>Normal</Template>
  <TotalTime>4445</TotalTime>
  <Pages>25</Pages>
  <Words>10501</Words>
  <Characters>60282</Characters>
  <Application>Microsoft Office Word</Application>
  <DocSecurity>0</DocSecurity>
  <Lines>1137</Lines>
  <Paragraphs>302</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70481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462</cp:revision>
  <cp:lastPrinted>2025-11-24T17:36:00Z</cp:lastPrinted>
  <dcterms:created xsi:type="dcterms:W3CDTF">2025-06-16T15:34:00Z</dcterms:created>
  <dcterms:modified xsi:type="dcterms:W3CDTF">2025-11-24T17:37:00Z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docLang">
    <vt:lpwstr>en</vt:lpwstr>
  </property>
  <property fmtid="{D5CDD505-2E9C-101B-9397-08002B2CF9AE}" pid="6" name="Test">
    <vt:filetime>2025-08-11T05:00:00Z</vt:filetime>
  </property>
</Properties>
</file>